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837" w:rsidRPr="00F154BB" w:rsidRDefault="009F30E4" w:rsidP="005C7794">
      <w:pPr>
        <w:pStyle w:val="BodyText"/>
        <w:rPr>
          <w:rFonts w:asciiTheme="majorHAnsi" w:hAnsiTheme="majorHAnsi" w:cstheme="majorHAnsi"/>
          <w:b/>
          <w:sz w:val="22"/>
          <w:szCs w:val="22"/>
          <w:lang w:val="en-US"/>
        </w:rPr>
      </w:pPr>
      <w:r>
        <w:rPr>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4387850</wp:posOffset>
                </wp:positionH>
                <wp:positionV relativeFrom="paragraph">
                  <wp:posOffset>246380</wp:posOffset>
                </wp:positionV>
                <wp:extent cx="1600200" cy="57404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57404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602C90" w:rsidRPr="001542D0" w:rsidRDefault="00602C90" w:rsidP="005C7794">
                            <w:pPr>
                              <w:jc w:val="center"/>
                              <w:rPr>
                                <w:color w:val="FF0000"/>
                                <w:sz w:val="32"/>
                                <w:szCs w:val="32"/>
                              </w:rPr>
                            </w:pPr>
                            <w:r w:rsidRPr="001542D0">
                              <w:rPr>
                                <w:color w:val="FF0000"/>
                                <w:sz w:val="32"/>
                                <w:szCs w:val="32"/>
                              </w:rPr>
                              <w:t>Please comment</w:t>
                            </w:r>
                          </w:p>
                          <w:p w:rsidR="00602C90" w:rsidRPr="001542D0" w:rsidRDefault="00602C90" w:rsidP="005C7794">
                            <w:pPr>
                              <w:jc w:val="center"/>
                              <w:rPr>
                                <w:color w:val="FF0000"/>
                                <w:sz w:val="32"/>
                                <w:szCs w:val="32"/>
                              </w:rPr>
                            </w:pPr>
                            <w:r w:rsidRPr="001542D0">
                              <w:rPr>
                                <w:color w:val="FF0000"/>
                                <w:sz w:val="32"/>
                                <w:szCs w:val="32"/>
                              </w:rPr>
                              <w:t>by 27 June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45.5pt;margin-top:19.4pt;width:126pt;height:45.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" filled="f" stroked="f">
                <v:path arrowok="t"/>
                <v:textbox>
                  <w:txbxContent>
                    <w:p w:rsidR="00602C90" w:rsidRPr="001542D0" w:rsidRDefault="00602C90" w:rsidP="005C7794">
                      <w:pPr>
                        <w:jc w:val="center"/>
                        <w:rPr>
                          <w:color w:val="FF0000"/>
                          <w:sz w:val="32"/>
                          <w:szCs w:val="32"/>
                        </w:rPr>
                      </w:pPr>
                      <w:r w:rsidRPr="001542D0">
                        <w:rPr>
                          <w:color w:val="FF0000"/>
                          <w:sz w:val="32"/>
                          <w:szCs w:val="32"/>
                        </w:rPr>
                        <w:t>Please comment</w:t>
                      </w:r>
                    </w:p>
                    <w:p w:rsidR="00602C90" w:rsidRPr="001542D0" w:rsidRDefault="00602C90" w:rsidP="005C7794">
                      <w:pPr>
                        <w:jc w:val="center"/>
                        <w:rPr>
                          <w:color w:val="FF0000"/>
                          <w:sz w:val="32"/>
                          <w:szCs w:val="32"/>
                        </w:rPr>
                      </w:pPr>
                      <w:r w:rsidRPr="001542D0">
                        <w:rPr>
                          <w:color w:val="FF0000"/>
                          <w:sz w:val="32"/>
                          <w:szCs w:val="32"/>
                        </w:rPr>
                        <w:t>by 27 June</w:t>
                      </w:r>
                    </w:p>
                  </w:txbxContent>
                </v:textbox>
                <w10:wrap type="square"/>
              </v:shape>
            </w:pict>
          </mc:Fallback>
        </mc:AlternateContent>
      </w:r>
      <w:r w:rsidR="00F154BB" w:rsidRPr="00F154BB">
        <w:rPr>
          <w:rFonts w:cs="Arial"/>
          <w:b/>
          <w:sz w:val="22"/>
          <w:szCs w:val="22"/>
          <w:lang w:val="en-US"/>
        </w:rPr>
        <w:tab/>
      </w:r>
      <w:r w:rsidR="00F154BB" w:rsidRPr="00F154BB">
        <w:rPr>
          <w:rFonts w:cs="Arial"/>
          <w:b/>
          <w:sz w:val="22"/>
          <w:szCs w:val="22"/>
          <w:lang w:val="en-US"/>
        </w:rPr>
        <w:tab/>
      </w:r>
      <w:r w:rsidR="00F154BB" w:rsidRPr="00F154BB">
        <w:rPr>
          <w:rFonts w:cs="Arial"/>
          <w:b/>
          <w:sz w:val="22"/>
          <w:szCs w:val="22"/>
          <w:lang w:val="en-US"/>
        </w:rPr>
        <w:tab/>
      </w:r>
      <w:r w:rsidR="00F154BB" w:rsidRPr="00F154BB">
        <w:rPr>
          <w:rFonts w:cs="Arial"/>
          <w:b/>
          <w:sz w:val="22"/>
          <w:szCs w:val="22"/>
          <w:lang w:val="en-US"/>
        </w:rPr>
        <w:tab/>
      </w:r>
      <w:r w:rsidR="00F154BB" w:rsidRPr="00F154BB">
        <w:rPr>
          <w:rFonts w:cs="Arial"/>
          <w:b/>
          <w:sz w:val="22"/>
          <w:szCs w:val="22"/>
          <w:lang w:val="en-US"/>
        </w:rPr>
        <w:tab/>
      </w:r>
      <w:r w:rsidR="00F154BB" w:rsidRPr="00F154BB">
        <w:rPr>
          <w:rFonts w:cs="Arial"/>
          <w:b/>
          <w:sz w:val="22"/>
          <w:szCs w:val="22"/>
          <w:lang w:val="en-US"/>
        </w:rPr>
        <w:tab/>
      </w:r>
      <w:ins w:id="0" w:author="Wim" w:date="2013-09-16T15:43:00Z">
        <w:r w:rsidR="00F154BB">
          <w:rPr>
            <w:rFonts w:cs="Arial"/>
            <w:b/>
            <w:sz w:val="22"/>
            <w:szCs w:val="22"/>
            <w:lang w:val="en-US"/>
          </w:rPr>
          <w:tab/>
        </w:r>
      </w:ins>
      <w:r w:rsidR="00F154BB" w:rsidRPr="00F154BB">
        <w:rPr>
          <w:rFonts w:asciiTheme="majorHAnsi" w:hAnsiTheme="majorHAnsi" w:cstheme="majorHAnsi"/>
          <w:b/>
          <w:sz w:val="22"/>
          <w:szCs w:val="22"/>
          <w:lang w:val="en-US"/>
        </w:rPr>
        <w:t>VTS37-5.6.1</w:t>
      </w:r>
      <w:bookmarkStart w:id="1" w:name="_GoBack"/>
    </w:p>
    <w:p w:rsidR="00844464" w:rsidRPr="00F154BB" w:rsidRDefault="00844464" w:rsidP="00844464">
      <w:pPr>
        <w:pStyle w:val="BodyText"/>
        <w:rPr>
          <w:lang w:val="en-US"/>
          <w:rPrChange w:id="2" w:author="Wim" w:date="2013-09-16T15:43:00Z">
            <w:rPr/>
          </w:rPrChange>
        </w:rPr>
      </w:pPr>
      <w:bookmarkStart w:id="3" w:name="_Ref232675488"/>
      <w:bookmarkStart w:id="4" w:name="_Ref232675512"/>
      <w:bookmarkStart w:id="5" w:name="_Ref232675537"/>
      <w:bookmarkStart w:id="6" w:name="_Ref232675562"/>
      <w:bookmarkStart w:id="7" w:name="_Ref232675583"/>
      <w:bookmarkEnd w:id="3"/>
      <w:bookmarkEnd w:id="4"/>
      <w:bookmarkEnd w:id="5"/>
      <w:bookmarkEnd w:id="6"/>
      <w:bookmarkEnd w:id="7"/>
      <w:bookmarkEnd w:id="1"/>
    </w:p>
    <w:p w:rsidR="00F26A70" w:rsidRPr="00F154BB" w:rsidRDefault="00F26A70" w:rsidP="00844464">
      <w:pPr>
        <w:pStyle w:val="BodyText"/>
        <w:rPr>
          <w:lang w:val="en-US"/>
          <w:rPrChange w:id="8" w:author="Wim" w:date="2013-09-16T15:43:00Z">
            <w:rPr/>
          </w:rPrChange>
        </w:rPr>
      </w:pPr>
    </w:p>
    <w:p w:rsidR="00F26A70" w:rsidRPr="00F154BB" w:rsidRDefault="00F26A70" w:rsidP="00844464">
      <w:pPr>
        <w:pStyle w:val="BodyText"/>
        <w:rPr>
          <w:lang w:val="en-US"/>
          <w:rPrChange w:id="9" w:author="Wim" w:date="2013-09-16T15:43:00Z">
            <w:rPr/>
          </w:rPrChange>
        </w:rPr>
      </w:pPr>
    </w:p>
    <w:p w:rsidR="00F26A70" w:rsidRPr="00F154BB" w:rsidRDefault="00F26A70" w:rsidP="00844464">
      <w:pPr>
        <w:pStyle w:val="BodyText"/>
        <w:rPr>
          <w:lang w:val="en-US"/>
          <w:rPrChange w:id="10" w:author="Wim" w:date="2013-09-16T15:43:00Z">
            <w:rPr/>
          </w:rPrChange>
        </w:rPr>
      </w:pPr>
    </w:p>
    <w:p w:rsidR="003B6837" w:rsidRPr="009F30E4" w:rsidRDefault="003B6837" w:rsidP="00556D91">
      <w:pPr>
        <w:jc w:val="center"/>
        <w:rPr>
          <w:b/>
          <w:snapToGrid w:val="0"/>
          <w:sz w:val="28"/>
          <w:szCs w:val="28"/>
          <w:lang w:val="en-US"/>
          <w:rPrChange w:id="11" w:author="Marie-Hélène Grillet" w:date="2013-09-16T13:03:00Z">
            <w:rPr>
              <w:b/>
              <w:snapToGrid w:val="0"/>
              <w:sz w:val="28"/>
              <w:szCs w:val="28"/>
            </w:rPr>
          </w:rPrChange>
        </w:rPr>
      </w:pPr>
      <w:r w:rsidRPr="009F30E4">
        <w:rPr>
          <w:b/>
          <w:snapToGrid w:val="0"/>
          <w:sz w:val="28"/>
          <w:szCs w:val="28"/>
          <w:lang w:val="en-US"/>
          <w:rPrChange w:id="12" w:author="Marie-Hélène Grillet" w:date="2013-09-16T13:03:00Z">
            <w:rPr>
              <w:b/>
              <w:snapToGrid w:val="0"/>
              <w:sz w:val="28"/>
              <w:szCs w:val="28"/>
            </w:rPr>
          </w:rPrChange>
        </w:rPr>
        <w:t xml:space="preserve">Report of the </w:t>
      </w:r>
      <w:r w:rsidR="00D11F5D" w:rsidRPr="009F30E4">
        <w:rPr>
          <w:b/>
          <w:snapToGrid w:val="0"/>
          <w:sz w:val="28"/>
          <w:szCs w:val="28"/>
          <w:lang w:val="en-US"/>
          <w:rPrChange w:id="13" w:author="Marie-Hélène Grillet" w:date="2013-09-16T13:03:00Z">
            <w:rPr>
              <w:b/>
              <w:snapToGrid w:val="0"/>
              <w:sz w:val="28"/>
              <w:szCs w:val="28"/>
            </w:rPr>
          </w:rPrChange>
        </w:rPr>
        <w:t>1</w:t>
      </w:r>
      <w:r w:rsidR="00032380" w:rsidRPr="009F30E4">
        <w:rPr>
          <w:b/>
          <w:snapToGrid w:val="0"/>
          <w:sz w:val="28"/>
          <w:szCs w:val="28"/>
          <w:vertAlign w:val="superscript"/>
          <w:lang w:val="en-US"/>
          <w:rPrChange w:id="14" w:author="Marie-Hélène Grillet" w:date="2013-09-16T13:03:00Z">
            <w:rPr>
              <w:b/>
              <w:snapToGrid w:val="0"/>
              <w:sz w:val="28"/>
              <w:szCs w:val="28"/>
              <w:vertAlign w:val="superscript"/>
            </w:rPr>
          </w:rPrChange>
        </w:rPr>
        <w:t>st</w:t>
      </w:r>
      <w:r w:rsidR="00032380" w:rsidRPr="009F30E4">
        <w:rPr>
          <w:b/>
          <w:snapToGrid w:val="0"/>
          <w:sz w:val="28"/>
          <w:szCs w:val="28"/>
          <w:lang w:val="en-US"/>
          <w:rPrChange w:id="15" w:author="Marie-Hélène Grillet" w:date="2013-09-16T13:03:00Z">
            <w:rPr>
              <w:b/>
              <w:snapToGrid w:val="0"/>
              <w:sz w:val="28"/>
              <w:szCs w:val="28"/>
            </w:rPr>
          </w:rPrChange>
        </w:rPr>
        <w:t xml:space="preserve"> </w:t>
      </w:r>
      <w:r w:rsidRPr="009F30E4">
        <w:rPr>
          <w:b/>
          <w:snapToGrid w:val="0"/>
          <w:sz w:val="28"/>
          <w:szCs w:val="28"/>
          <w:lang w:val="en-US"/>
          <w:rPrChange w:id="16" w:author="Marie-Hélène Grillet" w:date="2013-09-16T13:03:00Z">
            <w:rPr>
              <w:b/>
              <w:snapToGrid w:val="0"/>
              <w:sz w:val="28"/>
              <w:szCs w:val="28"/>
            </w:rPr>
          </w:rPrChange>
        </w:rPr>
        <w:t>Session of the</w:t>
      </w:r>
      <w:r w:rsidR="00844464" w:rsidRPr="009F30E4">
        <w:rPr>
          <w:b/>
          <w:snapToGrid w:val="0"/>
          <w:sz w:val="28"/>
          <w:szCs w:val="28"/>
          <w:lang w:val="en-US"/>
          <w:rPrChange w:id="17" w:author="Marie-Hélène Grillet" w:date="2013-09-16T13:03:00Z">
            <w:rPr>
              <w:b/>
              <w:snapToGrid w:val="0"/>
              <w:sz w:val="28"/>
              <w:szCs w:val="28"/>
            </w:rPr>
          </w:rPrChange>
        </w:rPr>
        <w:t xml:space="preserve"> </w:t>
      </w:r>
      <w:r w:rsidR="00032380" w:rsidRPr="009F30E4">
        <w:rPr>
          <w:b/>
          <w:snapToGrid w:val="0"/>
          <w:sz w:val="28"/>
          <w:szCs w:val="28"/>
          <w:lang w:val="en-US"/>
          <w:rPrChange w:id="18" w:author="Marie-Hélène Grillet" w:date="2013-09-16T13:03:00Z">
            <w:rPr>
              <w:b/>
              <w:snapToGrid w:val="0"/>
              <w:sz w:val="28"/>
              <w:szCs w:val="28"/>
            </w:rPr>
          </w:rPrChange>
        </w:rPr>
        <w:t>Competent</w:t>
      </w:r>
      <w:r w:rsidRPr="009F30E4">
        <w:rPr>
          <w:b/>
          <w:snapToGrid w:val="0"/>
          <w:sz w:val="28"/>
          <w:szCs w:val="28"/>
          <w:lang w:val="en-US"/>
          <w:rPrChange w:id="19" w:author="Marie-Hélène Grillet" w:date="2013-09-16T13:03:00Z">
            <w:rPr>
              <w:b/>
              <w:snapToGrid w:val="0"/>
              <w:sz w:val="28"/>
              <w:szCs w:val="28"/>
            </w:rPr>
          </w:rPrChange>
        </w:rPr>
        <w:t xml:space="preserve"> </w:t>
      </w:r>
      <w:r w:rsidR="00A4738B" w:rsidRPr="009F30E4">
        <w:rPr>
          <w:b/>
          <w:snapToGrid w:val="0"/>
          <w:sz w:val="28"/>
          <w:szCs w:val="28"/>
          <w:lang w:val="en-US"/>
          <w:rPrChange w:id="20" w:author="Marie-Hélène Grillet" w:date="2013-09-16T13:03:00Z">
            <w:rPr>
              <w:b/>
              <w:snapToGrid w:val="0"/>
              <w:sz w:val="28"/>
              <w:szCs w:val="28"/>
            </w:rPr>
          </w:rPrChange>
        </w:rPr>
        <w:t>Pilotage Authority Forum</w:t>
      </w:r>
    </w:p>
    <w:p w:rsidR="00032380" w:rsidRPr="00F154BB" w:rsidRDefault="00032380" w:rsidP="00556D91">
      <w:pPr>
        <w:jc w:val="center"/>
        <w:rPr>
          <w:b/>
          <w:snapToGrid w:val="0"/>
          <w:sz w:val="28"/>
          <w:szCs w:val="28"/>
          <w:lang w:val="en-US"/>
          <w:rPrChange w:id="21" w:author="Wim" w:date="2013-09-16T15:43:00Z">
            <w:rPr>
              <w:b/>
              <w:snapToGrid w:val="0"/>
              <w:sz w:val="28"/>
              <w:szCs w:val="28"/>
            </w:rPr>
          </w:rPrChange>
        </w:rPr>
      </w:pPr>
      <w:r w:rsidRPr="00F154BB">
        <w:rPr>
          <w:b/>
          <w:snapToGrid w:val="0"/>
          <w:sz w:val="28"/>
          <w:szCs w:val="28"/>
          <w:lang w:val="en-US"/>
          <w:rPrChange w:id="22" w:author="Wim" w:date="2013-09-16T15:43:00Z">
            <w:rPr>
              <w:b/>
              <w:snapToGrid w:val="0"/>
              <w:sz w:val="28"/>
              <w:szCs w:val="28"/>
            </w:rPr>
          </w:rPrChange>
        </w:rPr>
        <w:t>(CPAF)</w:t>
      </w:r>
    </w:p>
    <w:p w:rsidR="003B6837" w:rsidRPr="00F154BB" w:rsidRDefault="00032380" w:rsidP="00EB27DE">
      <w:pPr>
        <w:spacing w:before="240" w:after="360"/>
        <w:jc w:val="center"/>
        <w:rPr>
          <w:b/>
          <w:snapToGrid w:val="0"/>
          <w:sz w:val="28"/>
          <w:szCs w:val="28"/>
          <w:lang w:val="en-US"/>
          <w:rPrChange w:id="23" w:author="Wim" w:date="2013-09-16T15:43:00Z">
            <w:rPr>
              <w:b/>
              <w:snapToGrid w:val="0"/>
              <w:sz w:val="28"/>
              <w:szCs w:val="28"/>
            </w:rPr>
          </w:rPrChange>
        </w:rPr>
      </w:pPr>
      <w:r w:rsidRPr="00F154BB">
        <w:rPr>
          <w:b/>
          <w:snapToGrid w:val="0"/>
          <w:sz w:val="28"/>
          <w:szCs w:val="28"/>
          <w:lang w:val="en-US"/>
          <w:rPrChange w:id="24" w:author="Wim" w:date="2013-09-16T15:43:00Z">
            <w:rPr>
              <w:b/>
              <w:snapToGrid w:val="0"/>
              <w:sz w:val="28"/>
              <w:szCs w:val="28"/>
            </w:rPr>
          </w:rPrChange>
        </w:rPr>
        <w:t>June 11</w:t>
      </w:r>
      <w:r w:rsidR="003638D5" w:rsidRPr="00F154BB">
        <w:rPr>
          <w:b/>
          <w:snapToGrid w:val="0"/>
          <w:sz w:val="28"/>
          <w:szCs w:val="28"/>
          <w:lang w:val="en-US"/>
          <w:rPrChange w:id="25" w:author="Wim" w:date="2013-09-16T15:43:00Z">
            <w:rPr>
              <w:b/>
              <w:snapToGrid w:val="0"/>
              <w:sz w:val="28"/>
              <w:szCs w:val="28"/>
            </w:rPr>
          </w:rPrChange>
        </w:rPr>
        <w:t xml:space="preserve"> </w:t>
      </w:r>
      <w:r w:rsidR="003B6837" w:rsidRPr="00F154BB">
        <w:rPr>
          <w:b/>
          <w:snapToGrid w:val="0"/>
          <w:sz w:val="28"/>
          <w:szCs w:val="28"/>
          <w:lang w:val="en-US"/>
          <w:rPrChange w:id="26" w:author="Wim" w:date="2013-09-16T15:43:00Z">
            <w:rPr>
              <w:b/>
              <w:snapToGrid w:val="0"/>
              <w:sz w:val="28"/>
              <w:szCs w:val="28"/>
            </w:rPr>
          </w:rPrChange>
        </w:rPr>
        <w:t xml:space="preserve">to </w:t>
      </w:r>
      <w:r w:rsidRPr="00F154BB">
        <w:rPr>
          <w:b/>
          <w:snapToGrid w:val="0"/>
          <w:sz w:val="28"/>
          <w:szCs w:val="28"/>
          <w:lang w:val="en-US"/>
          <w:rPrChange w:id="27" w:author="Wim" w:date="2013-09-16T15:43:00Z">
            <w:rPr>
              <w:b/>
              <w:snapToGrid w:val="0"/>
              <w:sz w:val="28"/>
              <w:szCs w:val="28"/>
            </w:rPr>
          </w:rPrChange>
        </w:rPr>
        <w:t>13</w:t>
      </w:r>
      <w:r w:rsidR="009309A4" w:rsidRPr="00F154BB">
        <w:rPr>
          <w:b/>
          <w:snapToGrid w:val="0"/>
          <w:sz w:val="28"/>
          <w:szCs w:val="28"/>
          <w:lang w:val="en-US"/>
          <w:rPrChange w:id="28" w:author="Wim" w:date="2013-09-16T15:43:00Z">
            <w:rPr>
              <w:b/>
              <w:snapToGrid w:val="0"/>
              <w:sz w:val="28"/>
              <w:szCs w:val="28"/>
            </w:rPr>
          </w:rPrChange>
        </w:rPr>
        <w:t>, 20</w:t>
      </w:r>
      <w:r w:rsidR="003638D5" w:rsidRPr="00F154BB">
        <w:rPr>
          <w:b/>
          <w:snapToGrid w:val="0"/>
          <w:sz w:val="28"/>
          <w:szCs w:val="28"/>
          <w:lang w:val="en-US"/>
          <w:rPrChange w:id="29" w:author="Wim" w:date="2013-09-16T15:43:00Z">
            <w:rPr>
              <w:b/>
              <w:snapToGrid w:val="0"/>
              <w:sz w:val="28"/>
              <w:szCs w:val="28"/>
            </w:rPr>
          </w:rPrChange>
        </w:rPr>
        <w:t>1</w:t>
      </w:r>
      <w:r w:rsidRPr="00F154BB">
        <w:rPr>
          <w:b/>
          <w:snapToGrid w:val="0"/>
          <w:sz w:val="28"/>
          <w:szCs w:val="28"/>
          <w:lang w:val="en-US"/>
          <w:rPrChange w:id="30" w:author="Wim" w:date="2013-09-16T15:43:00Z">
            <w:rPr>
              <w:b/>
              <w:snapToGrid w:val="0"/>
              <w:sz w:val="28"/>
              <w:szCs w:val="28"/>
            </w:rPr>
          </w:rPrChange>
        </w:rPr>
        <w:t>3</w:t>
      </w:r>
    </w:p>
    <w:p w:rsidR="003638D5" w:rsidRPr="00F154BB" w:rsidRDefault="003638D5" w:rsidP="003638D5">
      <w:pPr>
        <w:spacing w:after="240"/>
        <w:rPr>
          <w:b/>
          <w:i/>
          <w:lang w:val="en-US"/>
          <w:rPrChange w:id="31" w:author="Wim" w:date="2013-09-16T15:43:00Z">
            <w:rPr>
              <w:b/>
              <w:i/>
            </w:rPr>
          </w:rPrChange>
        </w:rPr>
      </w:pPr>
      <w:r w:rsidRPr="00F154BB">
        <w:rPr>
          <w:b/>
          <w:i/>
          <w:lang w:val="en-US"/>
          <w:rPrChange w:id="32" w:author="Wim" w:date="2013-09-16T15:43:00Z">
            <w:rPr>
              <w:b/>
              <w:i/>
            </w:rPr>
          </w:rPrChange>
        </w:rPr>
        <w:t>Executive Summary</w:t>
      </w:r>
    </w:p>
    <w:p w:rsidR="006E3D4A" w:rsidRPr="009F30E4" w:rsidRDefault="003638D5" w:rsidP="00B04534">
      <w:pPr>
        <w:pStyle w:val="Bullet1"/>
        <w:rPr>
          <w:lang w:val="en-US"/>
          <w:rPrChange w:id="33" w:author="Marie-Hélène Grillet" w:date="2013-09-16T13:03:00Z">
            <w:rPr/>
          </w:rPrChange>
        </w:rPr>
      </w:pPr>
      <w:bookmarkStart w:id="34" w:name="_Toc223865833"/>
      <w:bookmarkEnd w:id="34"/>
      <w:r w:rsidRPr="009F30E4">
        <w:rPr>
          <w:lang w:val="en-US"/>
          <w:rPrChange w:id="35" w:author="Marie-Hélène Grillet" w:date="2013-09-16T13:03:00Z">
            <w:rPr/>
          </w:rPrChange>
        </w:rPr>
        <w:t xml:space="preserve">There were </w:t>
      </w:r>
      <w:r w:rsidR="00032380" w:rsidRPr="009F30E4">
        <w:rPr>
          <w:lang w:val="en-US"/>
          <w:rPrChange w:id="36" w:author="Marie-Hélène Grillet" w:date="2013-09-16T13:03:00Z">
            <w:rPr/>
          </w:rPrChange>
        </w:rPr>
        <w:t>11</w:t>
      </w:r>
      <w:r w:rsidRPr="009F30E4">
        <w:rPr>
          <w:lang w:val="en-US"/>
          <w:rPrChange w:id="37" w:author="Marie-Hélène Grillet" w:date="2013-09-16T13:03:00Z">
            <w:rPr/>
          </w:rPrChange>
        </w:rPr>
        <w:t xml:space="preserve"> attendees at this </w:t>
      </w:r>
      <w:r w:rsidR="00032380" w:rsidRPr="009F30E4">
        <w:rPr>
          <w:lang w:val="en-US"/>
          <w:rPrChange w:id="38" w:author="Marie-Hélène Grillet" w:date="2013-09-16T13:03:00Z">
            <w:rPr/>
          </w:rPrChange>
        </w:rPr>
        <w:t xml:space="preserve">first </w:t>
      </w:r>
      <w:r w:rsidRPr="009F30E4">
        <w:rPr>
          <w:lang w:val="en-US"/>
          <w:rPrChange w:id="39" w:author="Marie-Hélène Grillet" w:date="2013-09-16T13:03:00Z">
            <w:rPr/>
          </w:rPrChange>
        </w:rPr>
        <w:t xml:space="preserve">session of the </w:t>
      </w:r>
      <w:r w:rsidR="00032380" w:rsidRPr="009F30E4">
        <w:rPr>
          <w:lang w:val="en-US"/>
          <w:rPrChange w:id="40" w:author="Marie-Hélène Grillet" w:date="2013-09-16T13:03:00Z">
            <w:rPr/>
          </w:rPrChange>
        </w:rPr>
        <w:t>C</w:t>
      </w:r>
      <w:r w:rsidR="00382E1B" w:rsidRPr="009F30E4">
        <w:rPr>
          <w:lang w:val="en-US"/>
          <w:rPrChange w:id="41" w:author="Marie-Hélène Grillet" w:date="2013-09-16T13:03:00Z">
            <w:rPr/>
          </w:rPrChange>
        </w:rPr>
        <w:t>PAF</w:t>
      </w:r>
      <w:r w:rsidR="00A46DEF" w:rsidRPr="009F30E4">
        <w:rPr>
          <w:lang w:val="en-US"/>
          <w:rPrChange w:id="42" w:author="Marie-Hélène Grillet" w:date="2013-09-16T13:03:00Z">
            <w:rPr/>
          </w:rPrChange>
        </w:rPr>
        <w:t>;</w:t>
      </w:r>
    </w:p>
    <w:p w:rsidR="00C1022A" w:rsidRPr="009F30E4" w:rsidRDefault="00253ABB" w:rsidP="00B04534">
      <w:pPr>
        <w:pStyle w:val="Bullet1"/>
        <w:rPr>
          <w:lang w:val="en-US"/>
          <w:rPrChange w:id="43" w:author="Marie-Hélène Grillet" w:date="2013-09-16T13:03:00Z">
            <w:rPr/>
          </w:rPrChange>
        </w:rPr>
      </w:pPr>
      <w:r w:rsidRPr="009F30E4">
        <w:rPr>
          <w:lang w:val="en-US"/>
          <w:rPrChange w:id="44" w:author="Marie-Hélène Grillet" w:date="2013-09-16T13:03:00Z">
            <w:rPr/>
          </w:rPrChange>
        </w:rPr>
        <w:t>Two USCG members particip</w:t>
      </w:r>
      <w:r w:rsidR="00C1022A" w:rsidRPr="009F30E4">
        <w:rPr>
          <w:lang w:val="en-US"/>
          <w:rPrChange w:id="45" w:author="Marie-Hélène Grillet" w:date="2013-09-16T13:03:00Z">
            <w:rPr/>
          </w:rPrChange>
        </w:rPr>
        <w:t xml:space="preserve">ated via </w:t>
      </w:r>
      <w:proofErr w:type="spellStart"/>
      <w:r w:rsidR="00C1022A" w:rsidRPr="009F30E4">
        <w:rPr>
          <w:lang w:val="en-US"/>
          <w:rPrChange w:id="46" w:author="Marie-Hélène Grillet" w:date="2013-09-16T13:03:00Z">
            <w:rPr/>
          </w:rPrChange>
        </w:rPr>
        <w:t>GoToMeeting</w:t>
      </w:r>
      <w:proofErr w:type="spellEnd"/>
      <w:r w:rsidRPr="009F30E4">
        <w:rPr>
          <w:lang w:val="en-US"/>
          <w:rPrChange w:id="47" w:author="Marie-Hélène Grillet" w:date="2013-09-16T13:03:00Z">
            <w:rPr/>
          </w:rPrChange>
        </w:rPr>
        <w:t>, which was subject to delays, interference and occasional loss of adequate audio;</w:t>
      </w:r>
    </w:p>
    <w:p w:rsidR="003638D5" w:rsidRPr="009F30E4" w:rsidRDefault="003638D5" w:rsidP="00B04534">
      <w:pPr>
        <w:pStyle w:val="Bullet1"/>
        <w:rPr>
          <w:lang w:val="en-US"/>
          <w:rPrChange w:id="48" w:author="Marie-Hélène Grillet" w:date="2013-09-16T13:03:00Z">
            <w:rPr/>
          </w:rPrChange>
        </w:rPr>
      </w:pPr>
      <w:r w:rsidRPr="009F30E4">
        <w:rPr>
          <w:lang w:val="en-US"/>
          <w:rPrChange w:id="49" w:author="Marie-Hélène Grillet" w:date="2013-09-16T13:03:00Z">
            <w:rPr/>
          </w:rPrChange>
        </w:rPr>
        <w:t xml:space="preserve">The </w:t>
      </w:r>
      <w:r w:rsidR="00253ABB" w:rsidRPr="009F30E4">
        <w:rPr>
          <w:lang w:val="en-US"/>
          <w:rPrChange w:id="50" w:author="Marie-Hélène Grillet" w:date="2013-09-16T13:03:00Z">
            <w:rPr/>
          </w:rPrChange>
        </w:rPr>
        <w:t>f</w:t>
      </w:r>
      <w:r w:rsidR="00382E1B" w:rsidRPr="009F30E4">
        <w:rPr>
          <w:lang w:val="en-US"/>
          <w:rPrChange w:id="51" w:author="Marie-Hélène Grillet" w:date="2013-09-16T13:03:00Z">
            <w:rPr/>
          </w:rPrChange>
        </w:rPr>
        <w:t>orum</w:t>
      </w:r>
      <w:r w:rsidRPr="009F30E4">
        <w:rPr>
          <w:lang w:val="en-US"/>
          <w:rPrChange w:id="52" w:author="Marie-Hélène Grillet" w:date="2013-09-16T13:03:00Z">
            <w:rPr/>
          </w:rPrChange>
        </w:rPr>
        <w:t xml:space="preserve"> considered </w:t>
      </w:r>
      <w:r w:rsidR="00032380" w:rsidRPr="009F30E4">
        <w:rPr>
          <w:lang w:val="en-US"/>
          <w:rPrChange w:id="53" w:author="Marie-Hélène Grillet" w:date="2013-09-16T13:03:00Z">
            <w:rPr/>
          </w:rPrChange>
        </w:rPr>
        <w:t>2</w:t>
      </w:r>
      <w:r w:rsidR="00A46DEF" w:rsidRPr="009F30E4">
        <w:rPr>
          <w:lang w:val="en-US"/>
          <w:rPrChange w:id="54" w:author="Marie-Hélène Grillet" w:date="2013-09-16T13:03:00Z">
            <w:rPr/>
          </w:rPrChange>
        </w:rPr>
        <w:t xml:space="preserve"> input papers;</w:t>
      </w:r>
    </w:p>
    <w:p w:rsidR="005D54F0" w:rsidRPr="009F30E4" w:rsidRDefault="00FB17E0" w:rsidP="00B04534">
      <w:pPr>
        <w:pStyle w:val="Bullet1"/>
        <w:rPr>
          <w:lang w:val="en-US"/>
          <w:rPrChange w:id="55" w:author="Marie-Hélène Grillet" w:date="2013-09-16T13:03:00Z">
            <w:rPr/>
          </w:rPrChange>
        </w:rPr>
      </w:pPr>
      <w:r w:rsidRPr="009F30E4">
        <w:rPr>
          <w:lang w:val="en-US"/>
          <w:rPrChange w:id="56" w:author="Marie-Hélène Grillet" w:date="2013-09-16T13:03:00Z">
            <w:rPr/>
          </w:rPrChange>
        </w:rPr>
        <w:t xml:space="preserve">The forum produced </w:t>
      </w:r>
      <w:r w:rsidR="00253ABB" w:rsidRPr="009F30E4">
        <w:rPr>
          <w:lang w:val="en-US"/>
          <w:rPrChange w:id="57" w:author="Marie-Hélène Grillet" w:date="2013-09-16T13:03:00Z">
            <w:rPr/>
          </w:rPrChange>
        </w:rPr>
        <w:t>3</w:t>
      </w:r>
      <w:r w:rsidRPr="009F30E4">
        <w:rPr>
          <w:lang w:val="en-US"/>
          <w:rPrChange w:id="58" w:author="Marie-Hélène Grillet" w:date="2013-09-16T13:03:00Z">
            <w:rPr/>
          </w:rPrChange>
        </w:rPr>
        <w:t xml:space="preserve"> output papers:</w:t>
      </w:r>
    </w:p>
    <w:p w:rsidR="00D209EF" w:rsidRDefault="00D209EF" w:rsidP="00FB17E0">
      <w:pPr>
        <w:pStyle w:val="Bullet2"/>
      </w:pPr>
      <w:r>
        <w:t xml:space="preserve">the </w:t>
      </w:r>
      <w:r w:rsidR="000E2D24">
        <w:t xml:space="preserve">meeting </w:t>
      </w:r>
      <w:r>
        <w:t>report</w:t>
      </w:r>
      <w:r w:rsidR="000E2D24">
        <w:t>;</w:t>
      </w:r>
    </w:p>
    <w:p w:rsidR="00FB17E0" w:rsidRPr="009F30E4" w:rsidRDefault="00FB17E0" w:rsidP="00FB17E0">
      <w:pPr>
        <w:pStyle w:val="Bullet2"/>
        <w:rPr>
          <w:lang w:val="en-US"/>
          <w:rPrChange w:id="59" w:author="Marie-Hélène Grillet" w:date="2013-09-16T13:03:00Z">
            <w:rPr/>
          </w:rPrChange>
        </w:rPr>
      </w:pPr>
      <w:r w:rsidRPr="009F30E4">
        <w:rPr>
          <w:lang w:val="en-US"/>
          <w:rPrChange w:id="60" w:author="Marie-Hélène Grillet" w:date="2013-09-16T13:03:00Z">
            <w:rPr/>
          </w:rPrChange>
        </w:rPr>
        <w:t>revised terms of reference (</w:t>
      </w:r>
      <w:r w:rsidR="00032380" w:rsidRPr="009F30E4">
        <w:rPr>
          <w:lang w:val="en-US"/>
          <w:rPrChange w:id="61" w:author="Marie-Hélène Grillet" w:date="2013-09-16T13:03:00Z">
            <w:rPr/>
          </w:rPrChange>
        </w:rPr>
        <w:t>C</w:t>
      </w:r>
      <w:r w:rsidRPr="009F30E4">
        <w:rPr>
          <w:lang w:val="en-US"/>
          <w:rPrChange w:id="62" w:author="Marie-Hélène Grillet" w:date="2013-09-16T13:03:00Z">
            <w:rPr/>
          </w:rPrChange>
        </w:rPr>
        <w:t>PAF1/output/</w:t>
      </w:r>
      <w:r w:rsidR="00032380" w:rsidRPr="009F30E4">
        <w:rPr>
          <w:lang w:val="en-US"/>
          <w:rPrChange w:id="63" w:author="Marie-Hélène Grillet" w:date="2013-09-16T13:03:00Z">
            <w:rPr/>
          </w:rPrChange>
        </w:rPr>
        <w:t>2</w:t>
      </w:r>
      <w:r w:rsidRPr="009F30E4">
        <w:rPr>
          <w:lang w:val="en-US"/>
          <w:rPrChange w:id="64" w:author="Marie-Hélène Grillet" w:date="2013-09-16T13:03:00Z">
            <w:rPr/>
          </w:rPrChange>
        </w:rPr>
        <w:t>)</w:t>
      </w:r>
      <w:r w:rsidR="003B673B" w:rsidRPr="009F30E4">
        <w:rPr>
          <w:lang w:val="en-US"/>
          <w:rPrChange w:id="65" w:author="Marie-Hélène Grillet" w:date="2013-09-16T13:03:00Z">
            <w:rPr/>
          </w:rPrChange>
        </w:rPr>
        <w:t xml:space="preserve"> (section 7.1)</w:t>
      </w:r>
      <w:r w:rsidR="002E2295" w:rsidRPr="009F30E4">
        <w:rPr>
          <w:lang w:val="en-US"/>
          <w:rPrChange w:id="66" w:author="Marie-Hélène Grillet" w:date="2013-09-16T13:03:00Z">
            <w:rPr/>
          </w:rPrChange>
        </w:rPr>
        <w:t>;</w:t>
      </w:r>
    </w:p>
    <w:p w:rsidR="000E2D24" w:rsidRPr="009F30E4" w:rsidRDefault="000E2D24" w:rsidP="00FB17E0">
      <w:pPr>
        <w:pStyle w:val="Bullet2"/>
        <w:rPr>
          <w:lang w:val="en-US"/>
          <w:rPrChange w:id="67" w:author="Marie-Hélène Grillet" w:date="2013-09-16T13:03:00Z">
            <w:rPr/>
          </w:rPrChange>
        </w:rPr>
      </w:pPr>
      <w:proofErr w:type="gramStart"/>
      <w:r w:rsidRPr="009F30E4">
        <w:rPr>
          <w:lang w:val="en-US"/>
          <w:rPrChange w:id="68" w:author="Marie-Hélène Grillet" w:date="2013-09-16T13:03:00Z">
            <w:rPr/>
          </w:rPrChange>
        </w:rPr>
        <w:t>liaison</w:t>
      </w:r>
      <w:proofErr w:type="gramEnd"/>
      <w:r w:rsidRPr="009F30E4">
        <w:rPr>
          <w:lang w:val="en-US"/>
          <w:rPrChange w:id="69" w:author="Marie-Hélène Grillet" w:date="2013-09-16T13:03:00Z">
            <w:rPr/>
          </w:rPrChange>
        </w:rPr>
        <w:t xml:space="preserve"> note to IALA, regarding </w:t>
      </w:r>
      <w:r w:rsidR="00253ABB" w:rsidRPr="009F30E4">
        <w:rPr>
          <w:lang w:val="en-US"/>
          <w:rPrChange w:id="70" w:author="Marie-Hélène Grillet" w:date="2013-09-16T13:03:00Z">
            <w:rPr/>
          </w:rPrChange>
        </w:rPr>
        <w:t xml:space="preserve">minor errors in </w:t>
      </w:r>
      <w:r w:rsidR="00B5616E" w:rsidRPr="009F30E4">
        <w:rPr>
          <w:lang w:val="en-US"/>
          <w:rPrChange w:id="71" w:author="Marie-Hélène Grillet" w:date="2013-09-16T13:03:00Z">
            <w:rPr/>
          </w:rPrChange>
        </w:rPr>
        <w:t xml:space="preserve">the PAF report on best practice for </w:t>
      </w:r>
      <w:r w:rsidRPr="009F30E4">
        <w:rPr>
          <w:lang w:val="en-US"/>
          <w:rPrChange w:id="72" w:author="Marie-Hélène Grillet" w:date="2013-09-16T13:03:00Z">
            <w:rPr/>
          </w:rPrChange>
        </w:rPr>
        <w:t>Competent Pilotage Authorit</w:t>
      </w:r>
      <w:r w:rsidR="00B5616E" w:rsidRPr="009F30E4">
        <w:rPr>
          <w:lang w:val="en-US"/>
          <w:rPrChange w:id="73" w:author="Marie-Hélène Grillet" w:date="2013-09-16T13:03:00Z">
            <w:rPr/>
          </w:rPrChange>
        </w:rPr>
        <w:t>ies</w:t>
      </w:r>
      <w:r w:rsidR="00253ABB" w:rsidRPr="009F30E4">
        <w:rPr>
          <w:lang w:val="en-US"/>
          <w:rPrChange w:id="74" w:author="Marie-Hélène Grillet" w:date="2013-09-16T13:03:00Z">
            <w:rPr/>
          </w:rPrChange>
        </w:rPr>
        <w:t xml:space="preserve"> (CPAF1/output/3) (section 6)</w:t>
      </w:r>
      <w:r w:rsidR="00B5616E" w:rsidRPr="009F30E4">
        <w:rPr>
          <w:lang w:val="en-US"/>
          <w:rPrChange w:id="75" w:author="Marie-Hélène Grillet" w:date="2013-09-16T13:03:00Z">
            <w:rPr/>
          </w:rPrChange>
        </w:rPr>
        <w:t>.</w:t>
      </w:r>
    </w:p>
    <w:p w:rsidR="003B673B" w:rsidRPr="009F30E4" w:rsidRDefault="003B673B" w:rsidP="001414EA">
      <w:pPr>
        <w:pStyle w:val="Bullet1"/>
        <w:rPr>
          <w:lang w:val="en-US"/>
          <w:rPrChange w:id="76" w:author="Marie-Hélène Grillet" w:date="2013-09-16T13:03:00Z">
            <w:rPr/>
          </w:rPrChange>
        </w:rPr>
      </w:pPr>
      <w:r w:rsidRPr="009F30E4">
        <w:rPr>
          <w:lang w:val="en-US"/>
          <w:rPrChange w:id="77" w:author="Marie-Hélène Grillet" w:date="2013-09-16T13:03:00Z">
            <w:rPr/>
          </w:rPrChange>
        </w:rPr>
        <w:t>The Chairmanship for CPAF2 was agreed (section 7.2);</w:t>
      </w:r>
    </w:p>
    <w:p w:rsidR="003B673B" w:rsidRPr="009F30E4" w:rsidRDefault="003B673B" w:rsidP="001414EA">
      <w:pPr>
        <w:pStyle w:val="Bullet1"/>
        <w:rPr>
          <w:lang w:val="en-US"/>
          <w:rPrChange w:id="78" w:author="Marie-Hélène Grillet" w:date="2013-09-16T13:03:00Z">
            <w:rPr/>
          </w:rPrChange>
        </w:rPr>
      </w:pPr>
      <w:r w:rsidRPr="009F30E4">
        <w:rPr>
          <w:lang w:val="en-US"/>
          <w:rPrChange w:id="79" w:author="Marie-Hélène Grillet" w:date="2013-09-16T13:03:00Z">
            <w:rPr/>
          </w:rPrChange>
        </w:rPr>
        <w:t>Discussion on risk assessment and decision to pursue the topic (section 7.3);</w:t>
      </w:r>
    </w:p>
    <w:p w:rsidR="003B673B" w:rsidRPr="009F30E4" w:rsidRDefault="003B673B" w:rsidP="001414EA">
      <w:pPr>
        <w:pStyle w:val="Bullet1"/>
        <w:rPr>
          <w:lang w:val="en-US"/>
          <w:rPrChange w:id="80" w:author="Marie-Hélène Grillet" w:date="2013-09-16T13:03:00Z">
            <w:rPr/>
          </w:rPrChange>
        </w:rPr>
      </w:pPr>
      <w:r w:rsidRPr="009F30E4">
        <w:rPr>
          <w:lang w:val="en-US"/>
          <w:rPrChange w:id="81" w:author="Marie-Hélène Grillet" w:date="2013-09-16T13:03:00Z">
            <w:rPr/>
          </w:rPrChange>
        </w:rPr>
        <w:t>Discussion on Pilot Passage Plan exchange the decision to pursue the topic (section 7.4)</w:t>
      </w:r>
    </w:p>
    <w:p w:rsidR="001414EA" w:rsidRPr="009F30E4" w:rsidRDefault="001414EA" w:rsidP="001414EA">
      <w:pPr>
        <w:pStyle w:val="Bullet1"/>
        <w:rPr>
          <w:lang w:val="en-US"/>
          <w:rPrChange w:id="82" w:author="Marie-Hélène Grillet" w:date="2013-09-16T13:03:00Z">
            <w:rPr/>
          </w:rPrChange>
        </w:rPr>
      </w:pPr>
      <w:r w:rsidRPr="009F30E4">
        <w:rPr>
          <w:lang w:val="en-US"/>
          <w:rPrChange w:id="83" w:author="Marie-Hélène Grillet" w:date="2013-09-16T13:03:00Z">
            <w:rPr/>
          </w:rPrChange>
        </w:rPr>
        <w:t>The forum considered aspects of SMCP (section</w:t>
      </w:r>
      <w:r w:rsidR="00253ABB" w:rsidRPr="009F30E4">
        <w:rPr>
          <w:lang w:val="en-US"/>
          <w:rPrChange w:id="84" w:author="Marie-Hélène Grillet" w:date="2013-09-16T13:03:00Z">
            <w:rPr/>
          </w:rPrChange>
        </w:rPr>
        <w:t xml:space="preserve"> 7.5</w:t>
      </w:r>
      <w:r w:rsidRPr="009F30E4">
        <w:rPr>
          <w:lang w:val="en-US"/>
          <w:rPrChange w:id="85" w:author="Marie-Hélène Grillet" w:date="2013-09-16T13:03:00Z">
            <w:rPr/>
          </w:rPrChange>
        </w:rPr>
        <w:t>)</w:t>
      </w:r>
      <w:r w:rsidR="00BA4E37" w:rsidRPr="009F30E4">
        <w:rPr>
          <w:lang w:val="en-US"/>
          <w:rPrChange w:id="86" w:author="Marie-Hélène Grillet" w:date="2013-09-16T13:03:00Z">
            <w:rPr/>
          </w:rPrChange>
        </w:rPr>
        <w:t xml:space="preserve"> and </w:t>
      </w:r>
      <w:r w:rsidR="00D209EF" w:rsidRPr="009F30E4">
        <w:rPr>
          <w:lang w:val="en-US"/>
          <w:rPrChange w:id="87" w:author="Marie-Hélène Grillet" w:date="2013-09-16T13:03:00Z">
            <w:rPr/>
          </w:rPrChange>
        </w:rPr>
        <w:t xml:space="preserve">based on </w:t>
      </w:r>
      <w:r w:rsidR="00BA4E37" w:rsidRPr="009F30E4">
        <w:rPr>
          <w:lang w:val="en-US"/>
          <w:rPrChange w:id="88" w:author="Marie-Hélène Grillet" w:date="2013-09-16T13:03:00Z">
            <w:rPr/>
          </w:rPrChange>
        </w:rPr>
        <w:t>the</w:t>
      </w:r>
      <w:r w:rsidR="00D209EF" w:rsidRPr="009F30E4">
        <w:rPr>
          <w:lang w:val="en-US"/>
          <w:rPrChange w:id="89" w:author="Marie-Hélène Grillet" w:date="2013-09-16T13:03:00Z">
            <w:rPr/>
          </w:rPrChange>
        </w:rPr>
        <w:t xml:space="preserve"> recent experience of the</w:t>
      </w:r>
      <w:r w:rsidR="00BA4E37" w:rsidRPr="009F30E4">
        <w:rPr>
          <w:lang w:val="en-US"/>
          <w:rPrChange w:id="90" w:author="Marie-Hélène Grillet" w:date="2013-09-16T13:03:00Z">
            <w:rPr/>
          </w:rPrChange>
        </w:rPr>
        <w:t xml:space="preserve"> VTS Committee</w:t>
      </w:r>
      <w:r w:rsidR="00D209EF" w:rsidRPr="009F30E4">
        <w:rPr>
          <w:lang w:val="en-US"/>
          <w:rPrChange w:id="91" w:author="Marie-Hélène Grillet" w:date="2013-09-16T13:03:00Z">
            <w:rPr/>
          </w:rPrChange>
        </w:rPr>
        <w:t xml:space="preserve"> is contemplating the creation of best practice in this area</w:t>
      </w:r>
      <w:r w:rsidRPr="009F30E4">
        <w:rPr>
          <w:lang w:val="en-US"/>
          <w:rPrChange w:id="92" w:author="Marie-Hélène Grillet" w:date="2013-09-16T13:03:00Z">
            <w:rPr/>
          </w:rPrChange>
        </w:rPr>
        <w:t>;</w:t>
      </w:r>
    </w:p>
    <w:p w:rsidR="009D5302" w:rsidRPr="009F30E4" w:rsidRDefault="008C5A53" w:rsidP="001414EA">
      <w:pPr>
        <w:pStyle w:val="Bullet1"/>
        <w:rPr>
          <w:lang w:val="en-US"/>
          <w:rPrChange w:id="93" w:author="Marie-Hélène Grillet" w:date="2013-09-16T13:03:00Z">
            <w:rPr/>
          </w:rPrChange>
        </w:rPr>
      </w:pPr>
      <w:r w:rsidRPr="009F30E4">
        <w:rPr>
          <w:lang w:val="en-US"/>
          <w:rPrChange w:id="94" w:author="Marie-Hélène Grillet" w:date="2013-09-16T13:03:00Z">
            <w:rPr/>
          </w:rPrChange>
        </w:rPr>
        <w:t>De</w:t>
      </w:r>
      <w:r w:rsidR="003B673B" w:rsidRPr="009F30E4">
        <w:rPr>
          <w:lang w:val="en-US"/>
          <w:rPrChange w:id="95" w:author="Marie-Hélène Grillet" w:date="2013-09-16T13:03:00Z">
            <w:rPr/>
          </w:rPrChange>
        </w:rPr>
        <w:t>velopment of</w:t>
      </w:r>
      <w:r w:rsidRPr="009F30E4">
        <w:rPr>
          <w:lang w:val="en-US"/>
          <w:rPrChange w:id="96" w:author="Marie-Hélène Grillet" w:date="2013-09-16T13:03:00Z">
            <w:rPr/>
          </w:rPrChange>
        </w:rPr>
        <w:t xml:space="preserve"> potential work items and agreement on standing agenda items (section 8);</w:t>
      </w:r>
    </w:p>
    <w:p w:rsidR="008C5A53" w:rsidRPr="009F30E4" w:rsidRDefault="008C5A53" w:rsidP="001414EA">
      <w:pPr>
        <w:pStyle w:val="Bullet1"/>
        <w:rPr>
          <w:lang w:val="en-US"/>
          <w:rPrChange w:id="97" w:author="Marie-Hélène Grillet" w:date="2013-09-16T13:03:00Z">
            <w:rPr/>
          </w:rPrChange>
        </w:rPr>
      </w:pPr>
      <w:r w:rsidRPr="009F30E4">
        <w:rPr>
          <w:lang w:val="en-US"/>
          <w:rPrChange w:id="98" w:author="Marie-Hélène Grillet" w:date="2013-09-16T13:03:00Z">
            <w:rPr/>
          </w:rPrChange>
        </w:rPr>
        <w:t>Decision to meet annually</w:t>
      </w:r>
      <w:r w:rsidR="00F70955" w:rsidRPr="009F30E4">
        <w:rPr>
          <w:lang w:val="en-US"/>
          <w:rPrChange w:id="99" w:author="Marie-Hélène Grillet" w:date="2013-09-16T13:03:00Z">
            <w:rPr/>
          </w:rPrChange>
        </w:rPr>
        <w:t xml:space="preserve"> and appoint a Chairperson and a Vice Chairperson</w:t>
      </w:r>
      <w:r w:rsidRPr="009F30E4">
        <w:rPr>
          <w:lang w:val="en-US"/>
          <w:rPrChange w:id="100" w:author="Marie-Hélène Grillet" w:date="2013-09-16T13:03:00Z">
            <w:rPr/>
          </w:rPrChange>
        </w:rPr>
        <w:t xml:space="preserve"> (CPAF1/output/1).</w:t>
      </w:r>
    </w:p>
    <w:p w:rsidR="0051351B" w:rsidRPr="009F30E4" w:rsidRDefault="0051351B" w:rsidP="00844464">
      <w:pPr>
        <w:pStyle w:val="BodyText"/>
        <w:rPr>
          <w:lang w:val="en-US"/>
          <w:rPrChange w:id="101" w:author="Marie-Hélène Grillet" w:date="2013-09-16T13:03:00Z">
            <w:rPr/>
          </w:rPrChange>
        </w:rPr>
      </w:pPr>
    </w:p>
    <w:p w:rsidR="00593CA5" w:rsidRPr="00F154BB" w:rsidRDefault="00593CA5" w:rsidP="00593CA5">
      <w:pPr>
        <w:pStyle w:val="Title"/>
        <w:rPr>
          <w:lang w:val="en-US"/>
          <w:rPrChange w:id="102" w:author="Wim" w:date="2013-09-16T15:41:00Z">
            <w:rPr/>
          </w:rPrChange>
        </w:rPr>
      </w:pPr>
      <w:r w:rsidRPr="009F30E4">
        <w:rPr>
          <w:lang w:val="en-US"/>
          <w:rPrChange w:id="103" w:author="Marie-Hélène Grillet" w:date="2013-09-16T13:03:00Z">
            <w:rPr/>
          </w:rPrChange>
        </w:rPr>
        <w:br w:type="page"/>
      </w:r>
      <w:bookmarkStart w:id="104" w:name="_Toc232675210"/>
      <w:r w:rsidRPr="00F154BB">
        <w:rPr>
          <w:lang w:val="en-US"/>
          <w:rPrChange w:id="105" w:author="Wim" w:date="2013-09-16T15:41:00Z">
            <w:rPr/>
          </w:rPrChange>
        </w:rPr>
        <w:lastRenderedPageBreak/>
        <w:t>Table of Contents</w:t>
      </w:r>
      <w:bookmarkEnd w:id="104"/>
    </w:p>
    <w:bookmarkStart w:id="106" w:name="_Toc151369915"/>
    <w:bookmarkStart w:id="107" w:name="_Toc151370091"/>
    <w:bookmarkStart w:id="108" w:name="_Toc167878144"/>
    <w:p w:rsidR="00B86991" w:rsidRPr="00F154BB" w:rsidRDefault="00777C9D" w:rsidP="00B86991">
      <w:pPr>
        <w:pStyle w:val="TOC1"/>
        <w:rPr>
          <w:rFonts w:eastAsiaTheme="minorEastAsia"/>
          <w:noProof/>
          <w:lang w:val="en-US" w:eastAsia="ja-JP"/>
          <w:rPrChange w:id="109" w:author="Wim" w:date="2013-09-16T15:41:00Z">
            <w:rPr>
              <w:rFonts w:eastAsiaTheme="minorEastAsia"/>
              <w:noProof/>
              <w:lang w:eastAsia="ja-JP"/>
            </w:rPr>
          </w:rPrChange>
        </w:rPr>
      </w:pPr>
      <w:r w:rsidRPr="00A46E50">
        <w:rPr>
          <w:rFonts w:eastAsiaTheme="minorEastAsia" w:cs="Arial"/>
          <w:bCs/>
          <w:iCs/>
          <w:caps/>
          <w:noProof/>
        </w:rPr>
        <w:fldChar w:fldCharType="begin"/>
      </w:r>
      <w:r w:rsidR="00EB27DE" w:rsidRPr="00F154BB">
        <w:rPr>
          <w:lang w:val="en-US"/>
          <w:rPrChange w:id="110" w:author="Wim" w:date="2013-09-16T15:41:00Z">
            <w:rPr/>
          </w:rPrChange>
        </w:rPr>
        <w:instrText xml:space="preserve"> TOC \o "3-3" \h \z \t "Heading 1,1,Heading 2,2,Title,1,Annex,4" </w:instrText>
      </w:r>
      <w:r w:rsidRPr="00A46E50">
        <w:rPr>
          <w:rFonts w:eastAsiaTheme="minorEastAsia" w:cs="Arial"/>
          <w:bCs/>
          <w:iCs/>
          <w:caps/>
          <w:noProof/>
        </w:rPr>
        <w:fldChar w:fldCharType="separate"/>
      </w:r>
      <w:r w:rsidR="00B86991" w:rsidRPr="00F154BB">
        <w:rPr>
          <w:noProof/>
          <w:lang w:val="en-US"/>
          <w:rPrChange w:id="111" w:author="Wim" w:date="2013-09-16T15:41:00Z">
            <w:rPr>
              <w:noProof/>
            </w:rPr>
          </w:rPrChange>
        </w:rPr>
        <w:t>Table of Contents</w:t>
      </w:r>
      <w:r w:rsidR="00B86991" w:rsidRPr="00F154BB">
        <w:rPr>
          <w:noProof/>
          <w:lang w:val="en-US"/>
          <w:rPrChange w:id="112" w:author="Wim" w:date="2013-09-16T15:41:00Z">
            <w:rPr>
              <w:noProof/>
            </w:rPr>
          </w:rPrChange>
        </w:rPr>
        <w:tab/>
      </w:r>
      <w:r>
        <w:rPr>
          <w:noProof/>
        </w:rPr>
        <w:fldChar w:fldCharType="begin"/>
      </w:r>
      <w:r w:rsidR="00B86991" w:rsidRPr="00F154BB">
        <w:rPr>
          <w:noProof/>
          <w:lang w:val="en-US"/>
          <w:rPrChange w:id="113" w:author="Wim" w:date="2013-09-16T15:41:00Z">
            <w:rPr>
              <w:noProof/>
            </w:rPr>
          </w:rPrChange>
        </w:rPr>
        <w:instrText xml:space="preserve"> PAGEREF _Toc232675210 \h </w:instrText>
      </w:r>
      <w:r>
        <w:rPr>
          <w:noProof/>
        </w:rPr>
      </w:r>
      <w:r>
        <w:rPr>
          <w:noProof/>
        </w:rPr>
        <w:fldChar w:fldCharType="separate"/>
      </w:r>
      <w:r w:rsidR="00F26A70" w:rsidRPr="00F154BB">
        <w:rPr>
          <w:noProof/>
          <w:lang w:val="en-US"/>
          <w:rPrChange w:id="114" w:author="Wim" w:date="2013-09-16T15:41:00Z">
            <w:rPr>
              <w:noProof/>
            </w:rPr>
          </w:rPrChange>
        </w:rPr>
        <w:t>2</w:t>
      </w:r>
      <w:r>
        <w:rPr>
          <w:noProof/>
        </w:rPr>
        <w:fldChar w:fldCharType="end"/>
      </w:r>
    </w:p>
    <w:p w:rsidR="00B86991" w:rsidRPr="00F154BB" w:rsidRDefault="00B86991" w:rsidP="00B86991">
      <w:pPr>
        <w:pStyle w:val="TOC1"/>
        <w:rPr>
          <w:rFonts w:eastAsiaTheme="minorEastAsia"/>
          <w:noProof/>
          <w:lang w:val="en-US" w:eastAsia="ja-JP"/>
          <w:rPrChange w:id="115" w:author="Wim" w:date="2013-09-16T15:41:00Z">
            <w:rPr>
              <w:rFonts w:eastAsiaTheme="minorEastAsia"/>
              <w:noProof/>
              <w:lang w:eastAsia="ja-JP"/>
            </w:rPr>
          </w:rPrChange>
        </w:rPr>
      </w:pPr>
      <w:r w:rsidRPr="00F154BB">
        <w:rPr>
          <w:noProof/>
          <w:lang w:val="en-US"/>
          <w:rPrChange w:id="116" w:author="Wim" w:date="2013-09-16T15:41:00Z">
            <w:rPr>
              <w:noProof/>
            </w:rPr>
          </w:rPrChange>
        </w:rPr>
        <w:t>Report of the 1</w:t>
      </w:r>
      <w:r w:rsidRPr="00F154BB">
        <w:rPr>
          <w:noProof/>
          <w:vertAlign w:val="superscript"/>
          <w:lang w:val="en-US"/>
          <w:rPrChange w:id="117" w:author="Wim" w:date="2013-09-16T15:41:00Z">
            <w:rPr>
              <w:noProof/>
              <w:vertAlign w:val="superscript"/>
            </w:rPr>
          </w:rPrChange>
        </w:rPr>
        <w:t>st</w:t>
      </w:r>
      <w:r w:rsidRPr="00F154BB">
        <w:rPr>
          <w:noProof/>
          <w:lang w:val="en-US"/>
          <w:rPrChange w:id="118" w:author="Wim" w:date="2013-09-16T15:41:00Z">
            <w:rPr>
              <w:noProof/>
            </w:rPr>
          </w:rPrChange>
        </w:rPr>
        <w:t xml:space="preserve"> Session of the Competent Pilotage Authority Forum</w:t>
      </w:r>
      <w:r w:rsidRPr="00F154BB">
        <w:rPr>
          <w:noProof/>
          <w:lang w:val="en-US"/>
          <w:rPrChange w:id="119" w:author="Wim" w:date="2013-09-16T15:41:00Z">
            <w:rPr>
              <w:noProof/>
            </w:rPr>
          </w:rPrChange>
        </w:rPr>
        <w:tab/>
      </w:r>
      <w:r w:rsidR="00777C9D">
        <w:rPr>
          <w:noProof/>
        </w:rPr>
        <w:fldChar w:fldCharType="begin"/>
      </w:r>
      <w:r w:rsidRPr="00F154BB">
        <w:rPr>
          <w:noProof/>
          <w:lang w:val="en-US"/>
          <w:rPrChange w:id="120" w:author="Wim" w:date="2013-09-16T15:41:00Z">
            <w:rPr>
              <w:noProof/>
            </w:rPr>
          </w:rPrChange>
        </w:rPr>
        <w:instrText xml:space="preserve"> PAGEREF _Toc232675211 \h </w:instrText>
      </w:r>
      <w:r w:rsidR="00777C9D">
        <w:rPr>
          <w:noProof/>
        </w:rPr>
      </w:r>
      <w:r w:rsidR="00777C9D">
        <w:rPr>
          <w:noProof/>
        </w:rPr>
        <w:fldChar w:fldCharType="separate"/>
      </w:r>
      <w:r w:rsidR="00F26A70" w:rsidRPr="00F154BB">
        <w:rPr>
          <w:noProof/>
          <w:lang w:val="en-US"/>
          <w:rPrChange w:id="121" w:author="Wim" w:date="2013-09-16T15:41:00Z">
            <w:rPr>
              <w:noProof/>
            </w:rPr>
          </w:rPrChange>
        </w:rPr>
        <w:t>4</w:t>
      </w:r>
      <w:r w:rsidR="00777C9D">
        <w:rPr>
          <w:noProof/>
        </w:rPr>
        <w:fldChar w:fldCharType="end"/>
      </w:r>
    </w:p>
    <w:p w:rsidR="00B86991" w:rsidRPr="00F154BB" w:rsidRDefault="00B86991" w:rsidP="00B86991">
      <w:pPr>
        <w:pStyle w:val="TOC1"/>
        <w:rPr>
          <w:rFonts w:eastAsiaTheme="minorEastAsia"/>
          <w:noProof/>
          <w:lang w:val="en-US" w:eastAsia="ja-JP"/>
          <w:rPrChange w:id="122" w:author="Wim" w:date="2013-09-16T15:41:00Z">
            <w:rPr>
              <w:rFonts w:eastAsiaTheme="minorEastAsia"/>
              <w:noProof/>
              <w:lang w:eastAsia="ja-JP"/>
            </w:rPr>
          </w:rPrChange>
        </w:rPr>
      </w:pPr>
      <w:r w:rsidRPr="00F154BB">
        <w:rPr>
          <w:noProof/>
          <w:lang w:val="en-US"/>
          <w:rPrChange w:id="123" w:author="Wim" w:date="2013-09-16T15:41:00Z">
            <w:rPr>
              <w:noProof/>
            </w:rPr>
          </w:rPrChange>
        </w:rPr>
        <w:t>1</w:t>
      </w:r>
      <w:r w:rsidRPr="00F154BB">
        <w:rPr>
          <w:rFonts w:eastAsiaTheme="minorEastAsia"/>
          <w:noProof/>
          <w:lang w:val="en-US" w:eastAsia="ja-JP"/>
          <w:rPrChange w:id="124" w:author="Wim" w:date="2013-09-16T15:41:00Z">
            <w:rPr>
              <w:rFonts w:eastAsiaTheme="minorEastAsia"/>
              <w:noProof/>
              <w:lang w:eastAsia="ja-JP"/>
            </w:rPr>
          </w:rPrChange>
        </w:rPr>
        <w:tab/>
      </w:r>
      <w:r w:rsidRPr="00F154BB">
        <w:rPr>
          <w:noProof/>
          <w:lang w:val="en-US"/>
          <w:rPrChange w:id="125" w:author="Wim" w:date="2013-09-16T15:41:00Z">
            <w:rPr>
              <w:noProof/>
            </w:rPr>
          </w:rPrChange>
        </w:rPr>
        <w:t>General</w:t>
      </w:r>
      <w:r w:rsidRPr="00F154BB">
        <w:rPr>
          <w:noProof/>
          <w:lang w:val="en-US"/>
          <w:rPrChange w:id="126" w:author="Wim" w:date="2013-09-16T15:41:00Z">
            <w:rPr>
              <w:noProof/>
            </w:rPr>
          </w:rPrChange>
        </w:rPr>
        <w:tab/>
      </w:r>
      <w:r w:rsidR="00777C9D">
        <w:rPr>
          <w:noProof/>
        </w:rPr>
        <w:fldChar w:fldCharType="begin"/>
      </w:r>
      <w:r w:rsidRPr="00F154BB">
        <w:rPr>
          <w:noProof/>
          <w:lang w:val="en-US"/>
          <w:rPrChange w:id="127" w:author="Wim" w:date="2013-09-16T15:41:00Z">
            <w:rPr>
              <w:noProof/>
            </w:rPr>
          </w:rPrChange>
        </w:rPr>
        <w:instrText xml:space="preserve"> PAGEREF _Toc232675212 \h </w:instrText>
      </w:r>
      <w:r w:rsidR="00777C9D">
        <w:rPr>
          <w:noProof/>
        </w:rPr>
      </w:r>
      <w:r w:rsidR="00777C9D">
        <w:rPr>
          <w:noProof/>
        </w:rPr>
        <w:fldChar w:fldCharType="separate"/>
      </w:r>
      <w:r w:rsidR="00F26A70" w:rsidRPr="00F154BB">
        <w:rPr>
          <w:noProof/>
          <w:lang w:val="en-US"/>
          <w:rPrChange w:id="128" w:author="Wim" w:date="2013-09-16T15:41:00Z">
            <w:rPr>
              <w:noProof/>
            </w:rPr>
          </w:rPrChange>
        </w:rPr>
        <w:t>4</w:t>
      </w:r>
      <w:r w:rsidR="00777C9D">
        <w:rPr>
          <w:noProof/>
        </w:rPr>
        <w:fldChar w:fldCharType="end"/>
      </w:r>
    </w:p>
    <w:p w:rsidR="00B86991" w:rsidRPr="00F154BB" w:rsidRDefault="00B86991" w:rsidP="00B86991">
      <w:pPr>
        <w:pStyle w:val="TOC1"/>
        <w:rPr>
          <w:rFonts w:eastAsiaTheme="minorEastAsia"/>
          <w:noProof/>
          <w:lang w:val="en-US" w:eastAsia="ja-JP"/>
          <w:rPrChange w:id="129" w:author="Wim" w:date="2013-09-16T15:41:00Z">
            <w:rPr>
              <w:rFonts w:eastAsiaTheme="minorEastAsia"/>
              <w:noProof/>
              <w:lang w:eastAsia="ja-JP"/>
            </w:rPr>
          </w:rPrChange>
        </w:rPr>
      </w:pPr>
      <w:r w:rsidRPr="00F154BB">
        <w:rPr>
          <w:noProof/>
          <w:lang w:val="en-US"/>
          <w:rPrChange w:id="130" w:author="Wim" w:date="2013-09-16T15:41:00Z">
            <w:rPr>
              <w:noProof/>
            </w:rPr>
          </w:rPrChange>
        </w:rPr>
        <w:t>2</w:t>
      </w:r>
      <w:r w:rsidRPr="00F154BB">
        <w:rPr>
          <w:rFonts w:eastAsiaTheme="minorEastAsia"/>
          <w:noProof/>
          <w:lang w:val="en-US" w:eastAsia="ja-JP"/>
          <w:rPrChange w:id="131" w:author="Wim" w:date="2013-09-16T15:41:00Z">
            <w:rPr>
              <w:rFonts w:eastAsiaTheme="minorEastAsia"/>
              <w:noProof/>
              <w:lang w:eastAsia="ja-JP"/>
            </w:rPr>
          </w:rPrChange>
        </w:rPr>
        <w:tab/>
      </w:r>
      <w:r w:rsidRPr="00F154BB">
        <w:rPr>
          <w:noProof/>
          <w:lang w:val="en-US"/>
          <w:rPrChange w:id="132" w:author="Wim" w:date="2013-09-16T15:41:00Z">
            <w:rPr>
              <w:noProof/>
            </w:rPr>
          </w:rPrChange>
        </w:rPr>
        <w:t>Approval of the agenda</w:t>
      </w:r>
      <w:r w:rsidRPr="00F154BB">
        <w:rPr>
          <w:noProof/>
          <w:lang w:val="en-US"/>
          <w:rPrChange w:id="133" w:author="Wim" w:date="2013-09-16T15:41:00Z">
            <w:rPr>
              <w:noProof/>
            </w:rPr>
          </w:rPrChange>
        </w:rPr>
        <w:tab/>
      </w:r>
      <w:r w:rsidR="00777C9D">
        <w:rPr>
          <w:noProof/>
        </w:rPr>
        <w:fldChar w:fldCharType="begin"/>
      </w:r>
      <w:r w:rsidRPr="00F154BB">
        <w:rPr>
          <w:noProof/>
          <w:lang w:val="en-US"/>
          <w:rPrChange w:id="134" w:author="Wim" w:date="2013-09-16T15:41:00Z">
            <w:rPr>
              <w:noProof/>
            </w:rPr>
          </w:rPrChange>
        </w:rPr>
        <w:instrText xml:space="preserve"> PAGEREF _Toc232675213 \h </w:instrText>
      </w:r>
      <w:r w:rsidR="00777C9D">
        <w:rPr>
          <w:noProof/>
        </w:rPr>
      </w:r>
      <w:r w:rsidR="00777C9D">
        <w:rPr>
          <w:noProof/>
        </w:rPr>
        <w:fldChar w:fldCharType="separate"/>
      </w:r>
      <w:r w:rsidR="00F26A70" w:rsidRPr="00F154BB">
        <w:rPr>
          <w:noProof/>
          <w:lang w:val="en-US"/>
          <w:rPrChange w:id="135" w:author="Wim" w:date="2013-09-16T15:41:00Z">
            <w:rPr>
              <w:noProof/>
            </w:rPr>
          </w:rPrChange>
        </w:rPr>
        <w:t>4</w:t>
      </w:r>
      <w:r w:rsidR="00777C9D">
        <w:rPr>
          <w:noProof/>
        </w:rPr>
        <w:fldChar w:fldCharType="end"/>
      </w:r>
    </w:p>
    <w:p w:rsidR="00B86991" w:rsidRPr="00F154BB" w:rsidRDefault="00B86991" w:rsidP="00B86991">
      <w:pPr>
        <w:pStyle w:val="TOC2"/>
        <w:rPr>
          <w:rFonts w:eastAsiaTheme="minorEastAsia"/>
          <w:lang w:val="en-US"/>
          <w:rPrChange w:id="136" w:author="Wim" w:date="2013-09-16T15:41:00Z">
            <w:rPr>
              <w:rFonts w:eastAsiaTheme="minorEastAsia"/>
            </w:rPr>
          </w:rPrChange>
        </w:rPr>
      </w:pPr>
      <w:r w:rsidRPr="00F154BB">
        <w:rPr>
          <w:lang w:val="en-US"/>
          <w:rPrChange w:id="137" w:author="Wim" w:date="2013-09-16T15:41:00Z">
            <w:rPr/>
          </w:rPrChange>
        </w:rPr>
        <w:t>2.1</w:t>
      </w:r>
      <w:r w:rsidRPr="00F154BB">
        <w:rPr>
          <w:rFonts w:eastAsiaTheme="minorEastAsia"/>
          <w:lang w:val="en-US"/>
          <w:rPrChange w:id="138" w:author="Wim" w:date="2013-09-16T15:41:00Z">
            <w:rPr>
              <w:rFonts w:eastAsiaTheme="minorEastAsia"/>
            </w:rPr>
          </w:rPrChange>
        </w:rPr>
        <w:tab/>
      </w:r>
      <w:r w:rsidRPr="00F154BB">
        <w:rPr>
          <w:lang w:val="en-US"/>
          <w:rPrChange w:id="139" w:author="Wim" w:date="2013-09-16T15:41:00Z">
            <w:rPr/>
          </w:rPrChange>
        </w:rPr>
        <w:t>Apologies</w:t>
      </w:r>
      <w:r w:rsidRPr="00F154BB">
        <w:rPr>
          <w:lang w:val="en-US"/>
          <w:rPrChange w:id="140" w:author="Wim" w:date="2013-09-16T15:41:00Z">
            <w:rPr/>
          </w:rPrChange>
        </w:rPr>
        <w:tab/>
      </w:r>
      <w:r w:rsidR="00777C9D">
        <w:fldChar w:fldCharType="begin"/>
      </w:r>
      <w:r w:rsidRPr="00F154BB">
        <w:rPr>
          <w:lang w:val="en-US"/>
          <w:rPrChange w:id="141" w:author="Wim" w:date="2013-09-16T15:41:00Z">
            <w:rPr/>
          </w:rPrChange>
        </w:rPr>
        <w:instrText xml:space="preserve"> PAGEREF _Toc232675214 \h </w:instrText>
      </w:r>
      <w:r w:rsidR="00777C9D">
        <w:fldChar w:fldCharType="separate"/>
      </w:r>
      <w:r w:rsidR="00F26A70" w:rsidRPr="00F154BB">
        <w:rPr>
          <w:lang w:val="en-US"/>
          <w:rPrChange w:id="142" w:author="Wim" w:date="2013-09-16T15:41:00Z">
            <w:rPr/>
          </w:rPrChange>
        </w:rPr>
        <w:t>4</w:t>
      </w:r>
      <w:r w:rsidR="00777C9D">
        <w:fldChar w:fldCharType="end"/>
      </w:r>
    </w:p>
    <w:p w:rsidR="00B86991" w:rsidRPr="00F154BB" w:rsidRDefault="00B86991" w:rsidP="00B86991">
      <w:pPr>
        <w:pStyle w:val="TOC2"/>
        <w:rPr>
          <w:rFonts w:eastAsiaTheme="minorEastAsia"/>
          <w:lang w:val="en-US"/>
          <w:rPrChange w:id="143" w:author="Wim" w:date="2013-09-16T15:41:00Z">
            <w:rPr>
              <w:rFonts w:eastAsiaTheme="minorEastAsia"/>
            </w:rPr>
          </w:rPrChange>
        </w:rPr>
      </w:pPr>
      <w:r w:rsidRPr="00F154BB">
        <w:rPr>
          <w:lang w:val="en-US"/>
          <w:rPrChange w:id="144" w:author="Wim" w:date="2013-09-16T15:41:00Z">
            <w:rPr/>
          </w:rPrChange>
        </w:rPr>
        <w:t>2.2</w:t>
      </w:r>
      <w:r w:rsidRPr="00F154BB">
        <w:rPr>
          <w:rFonts w:eastAsiaTheme="minorEastAsia"/>
          <w:lang w:val="en-US"/>
          <w:rPrChange w:id="145" w:author="Wim" w:date="2013-09-16T15:41:00Z">
            <w:rPr>
              <w:rFonts w:eastAsiaTheme="minorEastAsia"/>
            </w:rPr>
          </w:rPrChange>
        </w:rPr>
        <w:tab/>
      </w:r>
      <w:r w:rsidRPr="00F154BB">
        <w:rPr>
          <w:lang w:val="en-US"/>
          <w:rPrChange w:id="146" w:author="Wim" w:date="2013-09-16T15:41:00Z">
            <w:rPr/>
          </w:rPrChange>
        </w:rPr>
        <w:t>Programme for the week</w:t>
      </w:r>
      <w:r w:rsidRPr="00F154BB">
        <w:rPr>
          <w:lang w:val="en-US"/>
          <w:rPrChange w:id="147" w:author="Wim" w:date="2013-09-16T15:41:00Z">
            <w:rPr/>
          </w:rPrChange>
        </w:rPr>
        <w:tab/>
      </w:r>
      <w:r w:rsidR="00777C9D">
        <w:fldChar w:fldCharType="begin"/>
      </w:r>
      <w:r w:rsidRPr="00F154BB">
        <w:rPr>
          <w:lang w:val="en-US"/>
          <w:rPrChange w:id="148" w:author="Wim" w:date="2013-09-16T15:41:00Z">
            <w:rPr/>
          </w:rPrChange>
        </w:rPr>
        <w:instrText xml:space="preserve"> PAGEREF _Toc232675215 \h </w:instrText>
      </w:r>
      <w:r w:rsidR="00777C9D">
        <w:fldChar w:fldCharType="separate"/>
      </w:r>
      <w:r w:rsidR="00F26A70" w:rsidRPr="00F154BB">
        <w:rPr>
          <w:lang w:val="en-US"/>
          <w:rPrChange w:id="149" w:author="Wim" w:date="2013-09-16T15:41:00Z">
            <w:rPr/>
          </w:rPrChange>
        </w:rPr>
        <w:t>4</w:t>
      </w:r>
      <w:r w:rsidR="00777C9D">
        <w:fldChar w:fldCharType="end"/>
      </w:r>
    </w:p>
    <w:p w:rsidR="00B86991" w:rsidRPr="00F154BB" w:rsidRDefault="00B86991" w:rsidP="00B86991">
      <w:pPr>
        <w:pStyle w:val="TOC2"/>
        <w:rPr>
          <w:rFonts w:eastAsiaTheme="minorEastAsia"/>
          <w:lang w:val="en-US"/>
          <w:rPrChange w:id="150" w:author="Wim" w:date="2013-09-16T15:41:00Z">
            <w:rPr>
              <w:rFonts w:eastAsiaTheme="minorEastAsia"/>
            </w:rPr>
          </w:rPrChange>
        </w:rPr>
      </w:pPr>
      <w:r w:rsidRPr="00F154BB">
        <w:rPr>
          <w:lang w:val="en-US"/>
          <w:rPrChange w:id="151" w:author="Wim" w:date="2013-09-16T15:41:00Z">
            <w:rPr/>
          </w:rPrChange>
        </w:rPr>
        <w:t>2.3</w:t>
      </w:r>
      <w:r w:rsidRPr="00F154BB">
        <w:rPr>
          <w:rFonts w:eastAsiaTheme="minorEastAsia"/>
          <w:lang w:val="en-US"/>
          <w:rPrChange w:id="152" w:author="Wim" w:date="2013-09-16T15:41:00Z">
            <w:rPr>
              <w:rFonts w:eastAsiaTheme="minorEastAsia"/>
            </w:rPr>
          </w:rPrChange>
        </w:rPr>
        <w:tab/>
      </w:r>
      <w:r w:rsidRPr="00F154BB">
        <w:rPr>
          <w:lang w:val="en-US"/>
          <w:rPrChange w:id="153" w:author="Wim" w:date="2013-09-16T15:41:00Z">
            <w:rPr/>
          </w:rPrChange>
        </w:rPr>
        <w:t>Administration and safety brief</w:t>
      </w:r>
      <w:r w:rsidRPr="00F154BB">
        <w:rPr>
          <w:lang w:val="en-US"/>
          <w:rPrChange w:id="154" w:author="Wim" w:date="2013-09-16T15:41:00Z">
            <w:rPr/>
          </w:rPrChange>
        </w:rPr>
        <w:tab/>
      </w:r>
      <w:r w:rsidR="00777C9D">
        <w:fldChar w:fldCharType="begin"/>
      </w:r>
      <w:r w:rsidRPr="00F154BB">
        <w:rPr>
          <w:lang w:val="en-US"/>
          <w:rPrChange w:id="155" w:author="Wim" w:date="2013-09-16T15:41:00Z">
            <w:rPr/>
          </w:rPrChange>
        </w:rPr>
        <w:instrText xml:space="preserve"> PAGEREF _Toc232675216 \h </w:instrText>
      </w:r>
      <w:r w:rsidR="00777C9D">
        <w:fldChar w:fldCharType="separate"/>
      </w:r>
      <w:r w:rsidR="00F26A70" w:rsidRPr="00F154BB">
        <w:rPr>
          <w:lang w:val="en-US"/>
          <w:rPrChange w:id="156" w:author="Wim" w:date="2013-09-16T15:41:00Z">
            <w:rPr/>
          </w:rPrChange>
        </w:rPr>
        <w:t>4</w:t>
      </w:r>
      <w:r w:rsidR="00777C9D">
        <w:fldChar w:fldCharType="end"/>
      </w:r>
    </w:p>
    <w:p w:rsidR="00B86991" w:rsidRPr="00F154BB" w:rsidRDefault="00B86991" w:rsidP="00B86991">
      <w:pPr>
        <w:pStyle w:val="TOC1"/>
        <w:rPr>
          <w:rFonts w:eastAsiaTheme="minorEastAsia"/>
          <w:noProof/>
          <w:lang w:val="en-US" w:eastAsia="ja-JP"/>
          <w:rPrChange w:id="157" w:author="Wim" w:date="2013-09-16T15:41:00Z">
            <w:rPr>
              <w:rFonts w:eastAsiaTheme="minorEastAsia"/>
              <w:noProof/>
              <w:lang w:eastAsia="ja-JP"/>
            </w:rPr>
          </w:rPrChange>
        </w:rPr>
      </w:pPr>
      <w:r w:rsidRPr="00F154BB">
        <w:rPr>
          <w:noProof/>
          <w:lang w:val="en-US"/>
          <w:rPrChange w:id="158" w:author="Wim" w:date="2013-09-16T15:41:00Z">
            <w:rPr>
              <w:noProof/>
            </w:rPr>
          </w:rPrChange>
        </w:rPr>
        <w:t>3</w:t>
      </w:r>
      <w:r w:rsidRPr="00F154BB">
        <w:rPr>
          <w:rFonts w:eastAsiaTheme="minorEastAsia"/>
          <w:noProof/>
          <w:lang w:val="en-US" w:eastAsia="ja-JP"/>
          <w:rPrChange w:id="159" w:author="Wim" w:date="2013-09-16T15:41:00Z">
            <w:rPr>
              <w:rFonts w:eastAsiaTheme="minorEastAsia"/>
              <w:noProof/>
              <w:lang w:eastAsia="ja-JP"/>
            </w:rPr>
          </w:rPrChange>
        </w:rPr>
        <w:tab/>
      </w:r>
      <w:r w:rsidRPr="00F154BB">
        <w:rPr>
          <w:noProof/>
          <w:lang w:val="en-US"/>
          <w:rPrChange w:id="160" w:author="Wim" w:date="2013-09-16T15:41:00Z">
            <w:rPr>
              <w:noProof/>
            </w:rPr>
          </w:rPrChange>
        </w:rPr>
        <w:t>Setting the scene</w:t>
      </w:r>
      <w:r w:rsidRPr="00F154BB">
        <w:rPr>
          <w:noProof/>
          <w:lang w:val="en-US"/>
          <w:rPrChange w:id="161" w:author="Wim" w:date="2013-09-16T15:41:00Z">
            <w:rPr>
              <w:noProof/>
            </w:rPr>
          </w:rPrChange>
        </w:rPr>
        <w:tab/>
      </w:r>
      <w:r w:rsidR="00777C9D">
        <w:rPr>
          <w:noProof/>
        </w:rPr>
        <w:fldChar w:fldCharType="begin"/>
      </w:r>
      <w:r w:rsidRPr="00F154BB">
        <w:rPr>
          <w:noProof/>
          <w:lang w:val="en-US"/>
          <w:rPrChange w:id="162" w:author="Wim" w:date="2013-09-16T15:41:00Z">
            <w:rPr>
              <w:noProof/>
            </w:rPr>
          </w:rPrChange>
        </w:rPr>
        <w:instrText xml:space="preserve"> PAGEREF _Toc232675217 \h </w:instrText>
      </w:r>
      <w:r w:rsidR="00777C9D">
        <w:rPr>
          <w:noProof/>
        </w:rPr>
      </w:r>
      <w:r w:rsidR="00777C9D">
        <w:rPr>
          <w:noProof/>
        </w:rPr>
        <w:fldChar w:fldCharType="separate"/>
      </w:r>
      <w:r w:rsidR="00F26A70" w:rsidRPr="00F154BB">
        <w:rPr>
          <w:noProof/>
          <w:lang w:val="en-US"/>
          <w:rPrChange w:id="163" w:author="Wim" w:date="2013-09-16T15:41:00Z">
            <w:rPr>
              <w:noProof/>
            </w:rPr>
          </w:rPrChange>
        </w:rPr>
        <w:t>4</w:t>
      </w:r>
      <w:r w:rsidR="00777C9D">
        <w:rPr>
          <w:noProof/>
        </w:rPr>
        <w:fldChar w:fldCharType="end"/>
      </w:r>
    </w:p>
    <w:p w:rsidR="00B86991" w:rsidRPr="00F154BB" w:rsidRDefault="00B86991" w:rsidP="00B86991">
      <w:pPr>
        <w:pStyle w:val="TOC1"/>
        <w:rPr>
          <w:rFonts w:eastAsiaTheme="minorEastAsia"/>
          <w:noProof/>
          <w:lang w:val="en-US" w:eastAsia="ja-JP"/>
          <w:rPrChange w:id="164" w:author="Wim" w:date="2013-09-16T15:41:00Z">
            <w:rPr>
              <w:rFonts w:eastAsiaTheme="minorEastAsia"/>
              <w:noProof/>
              <w:lang w:eastAsia="ja-JP"/>
            </w:rPr>
          </w:rPrChange>
        </w:rPr>
      </w:pPr>
      <w:r w:rsidRPr="00F154BB">
        <w:rPr>
          <w:noProof/>
          <w:lang w:val="en-US"/>
          <w:rPrChange w:id="165" w:author="Wim" w:date="2013-09-16T15:41:00Z">
            <w:rPr>
              <w:noProof/>
            </w:rPr>
          </w:rPrChange>
        </w:rPr>
        <w:t>4</w:t>
      </w:r>
      <w:r w:rsidRPr="00F154BB">
        <w:rPr>
          <w:rFonts w:eastAsiaTheme="minorEastAsia"/>
          <w:noProof/>
          <w:lang w:val="en-US" w:eastAsia="ja-JP"/>
          <w:rPrChange w:id="166" w:author="Wim" w:date="2013-09-16T15:41:00Z">
            <w:rPr>
              <w:rFonts w:eastAsiaTheme="minorEastAsia"/>
              <w:noProof/>
              <w:lang w:eastAsia="ja-JP"/>
            </w:rPr>
          </w:rPrChange>
        </w:rPr>
        <w:tab/>
      </w:r>
      <w:r w:rsidRPr="00F154BB">
        <w:rPr>
          <w:noProof/>
          <w:lang w:val="en-US"/>
          <w:rPrChange w:id="167" w:author="Wim" w:date="2013-09-16T15:41:00Z">
            <w:rPr>
              <w:noProof/>
            </w:rPr>
          </w:rPrChange>
        </w:rPr>
        <w:t>Reports from participants</w:t>
      </w:r>
      <w:r w:rsidRPr="00F154BB">
        <w:rPr>
          <w:noProof/>
          <w:lang w:val="en-US"/>
          <w:rPrChange w:id="168" w:author="Wim" w:date="2013-09-16T15:41:00Z">
            <w:rPr>
              <w:noProof/>
            </w:rPr>
          </w:rPrChange>
        </w:rPr>
        <w:tab/>
      </w:r>
      <w:r w:rsidR="00777C9D">
        <w:rPr>
          <w:noProof/>
        </w:rPr>
        <w:fldChar w:fldCharType="begin"/>
      </w:r>
      <w:r w:rsidRPr="00F154BB">
        <w:rPr>
          <w:noProof/>
          <w:lang w:val="en-US"/>
          <w:rPrChange w:id="169" w:author="Wim" w:date="2013-09-16T15:41:00Z">
            <w:rPr>
              <w:noProof/>
            </w:rPr>
          </w:rPrChange>
        </w:rPr>
        <w:instrText xml:space="preserve"> PAGEREF _Toc232675218 \h </w:instrText>
      </w:r>
      <w:r w:rsidR="00777C9D">
        <w:rPr>
          <w:noProof/>
        </w:rPr>
      </w:r>
      <w:r w:rsidR="00777C9D">
        <w:rPr>
          <w:noProof/>
        </w:rPr>
        <w:fldChar w:fldCharType="separate"/>
      </w:r>
      <w:r w:rsidR="00F26A70" w:rsidRPr="00F154BB">
        <w:rPr>
          <w:noProof/>
          <w:lang w:val="en-US"/>
          <w:rPrChange w:id="170" w:author="Wim" w:date="2013-09-16T15:41:00Z">
            <w:rPr>
              <w:noProof/>
            </w:rPr>
          </w:rPrChange>
        </w:rPr>
        <w:t>5</w:t>
      </w:r>
      <w:r w:rsidR="00777C9D">
        <w:rPr>
          <w:noProof/>
        </w:rPr>
        <w:fldChar w:fldCharType="end"/>
      </w:r>
    </w:p>
    <w:p w:rsidR="00B86991" w:rsidRPr="00F154BB" w:rsidRDefault="00B86991" w:rsidP="00B86991">
      <w:pPr>
        <w:pStyle w:val="TOC2"/>
        <w:rPr>
          <w:rFonts w:eastAsiaTheme="minorEastAsia"/>
          <w:lang w:val="en-US"/>
          <w:rPrChange w:id="171" w:author="Wim" w:date="2013-09-16T15:41:00Z">
            <w:rPr>
              <w:rFonts w:eastAsiaTheme="minorEastAsia"/>
            </w:rPr>
          </w:rPrChange>
        </w:rPr>
      </w:pPr>
      <w:r w:rsidRPr="00F154BB">
        <w:rPr>
          <w:lang w:val="en-US"/>
          <w:rPrChange w:id="172" w:author="Wim" w:date="2013-09-16T15:41:00Z">
            <w:rPr/>
          </w:rPrChange>
        </w:rPr>
        <w:t>4.1</w:t>
      </w:r>
      <w:r w:rsidRPr="00F154BB">
        <w:rPr>
          <w:rFonts w:eastAsiaTheme="minorEastAsia"/>
          <w:lang w:val="en-US"/>
          <w:rPrChange w:id="173" w:author="Wim" w:date="2013-09-16T15:41:00Z">
            <w:rPr>
              <w:rFonts w:eastAsiaTheme="minorEastAsia"/>
            </w:rPr>
          </w:rPrChange>
        </w:rPr>
        <w:tab/>
      </w:r>
      <w:r w:rsidRPr="00F154BB">
        <w:rPr>
          <w:lang w:val="en-US"/>
          <w:rPrChange w:id="174" w:author="Wim" w:date="2013-09-16T15:41:00Z">
            <w:rPr/>
          </w:rPrChange>
        </w:rPr>
        <w:t>Sweden – Transport Agency (STA)</w:t>
      </w:r>
      <w:r w:rsidRPr="00F154BB">
        <w:rPr>
          <w:lang w:val="en-US"/>
          <w:rPrChange w:id="175" w:author="Wim" w:date="2013-09-16T15:41:00Z">
            <w:rPr/>
          </w:rPrChange>
        </w:rPr>
        <w:tab/>
      </w:r>
      <w:r w:rsidR="00777C9D">
        <w:fldChar w:fldCharType="begin"/>
      </w:r>
      <w:r w:rsidRPr="00F154BB">
        <w:rPr>
          <w:lang w:val="en-US"/>
          <w:rPrChange w:id="176" w:author="Wim" w:date="2013-09-16T15:41:00Z">
            <w:rPr/>
          </w:rPrChange>
        </w:rPr>
        <w:instrText xml:space="preserve"> PAGEREF _Toc232675219 \h </w:instrText>
      </w:r>
      <w:r w:rsidR="00777C9D">
        <w:fldChar w:fldCharType="separate"/>
      </w:r>
      <w:r w:rsidR="00F26A70" w:rsidRPr="00F154BB">
        <w:rPr>
          <w:lang w:val="en-US"/>
          <w:rPrChange w:id="177" w:author="Wim" w:date="2013-09-16T15:41:00Z">
            <w:rPr/>
          </w:rPrChange>
        </w:rPr>
        <w:t>5</w:t>
      </w:r>
      <w:r w:rsidR="00777C9D">
        <w:fldChar w:fldCharType="end"/>
      </w:r>
    </w:p>
    <w:p w:rsidR="00B86991" w:rsidRPr="00F154BB" w:rsidRDefault="00B86991" w:rsidP="00B86991">
      <w:pPr>
        <w:pStyle w:val="TOC2"/>
        <w:rPr>
          <w:rFonts w:eastAsiaTheme="minorEastAsia"/>
          <w:lang w:val="en-US"/>
          <w:rPrChange w:id="178" w:author="Wim" w:date="2013-09-16T15:41:00Z">
            <w:rPr>
              <w:rFonts w:eastAsiaTheme="minorEastAsia"/>
            </w:rPr>
          </w:rPrChange>
        </w:rPr>
      </w:pPr>
      <w:r w:rsidRPr="00F154BB">
        <w:rPr>
          <w:lang w:val="en-US"/>
          <w:rPrChange w:id="179" w:author="Wim" w:date="2013-09-16T15:41:00Z">
            <w:rPr/>
          </w:rPrChange>
        </w:rPr>
        <w:t>4.2</w:t>
      </w:r>
      <w:r w:rsidRPr="00F154BB">
        <w:rPr>
          <w:rFonts w:eastAsiaTheme="minorEastAsia"/>
          <w:lang w:val="en-US"/>
          <w:rPrChange w:id="180" w:author="Wim" w:date="2013-09-16T15:41:00Z">
            <w:rPr>
              <w:rFonts w:eastAsiaTheme="minorEastAsia"/>
            </w:rPr>
          </w:rPrChange>
        </w:rPr>
        <w:tab/>
      </w:r>
      <w:r w:rsidRPr="00F154BB">
        <w:rPr>
          <w:lang w:val="en-US"/>
          <w:rPrChange w:id="181" w:author="Wim" w:date="2013-09-16T15:41:00Z">
            <w:rPr/>
          </w:rPrChange>
        </w:rPr>
        <w:t>Sweden – Maritime Administration (SMA)</w:t>
      </w:r>
      <w:r w:rsidRPr="00F154BB">
        <w:rPr>
          <w:lang w:val="en-US"/>
          <w:rPrChange w:id="182" w:author="Wim" w:date="2013-09-16T15:41:00Z">
            <w:rPr/>
          </w:rPrChange>
        </w:rPr>
        <w:tab/>
      </w:r>
      <w:r w:rsidR="00777C9D">
        <w:fldChar w:fldCharType="begin"/>
      </w:r>
      <w:r w:rsidRPr="00F154BB">
        <w:rPr>
          <w:lang w:val="en-US"/>
          <w:rPrChange w:id="183" w:author="Wim" w:date="2013-09-16T15:41:00Z">
            <w:rPr/>
          </w:rPrChange>
        </w:rPr>
        <w:instrText xml:space="preserve"> PAGEREF _Toc232675220 \h </w:instrText>
      </w:r>
      <w:r w:rsidR="00777C9D">
        <w:fldChar w:fldCharType="separate"/>
      </w:r>
      <w:r w:rsidR="00F26A70" w:rsidRPr="00F154BB">
        <w:rPr>
          <w:lang w:val="en-US"/>
          <w:rPrChange w:id="184" w:author="Wim" w:date="2013-09-16T15:41:00Z">
            <w:rPr/>
          </w:rPrChange>
        </w:rPr>
        <w:t>5</w:t>
      </w:r>
      <w:r w:rsidR="00777C9D">
        <w:fldChar w:fldCharType="end"/>
      </w:r>
    </w:p>
    <w:p w:rsidR="00B86991" w:rsidRPr="00F154BB" w:rsidRDefault="00B86991" w:rsidP="00B86991">
      <w:pPr>
        <w:pStyle w:val="TOC2"/>
        <w:rPr>
          <w:rFonts w:eastAsiaTheme="minorEastAsia"/>
          <w:lang w:val="en-US"/>
          <w:rPrChange w:id="185" w:author="Wim" w:date="2013-09-16T15:41:00Z">
            <w:rPr>
              <w:rFonts w:eastAsiaTheme="minorEastAsia"/>
            </w:rPr>
          </w:rPrChange>
        </w:rPr>
      </w:pPr>
      <w:r w:rsidRPr="00F154BB">
        <w:rPr>
          <w:lang w:val="en-US"/>
          <w:rPrChange w:id="186" w:author="Wim" w:date="2013-09-16T15:41:00Z">
            <w:rPr/>
          </w:rPrChange>
        </w:rPr>
        <w:t>4.3</w:t>
      </w:r>
      <w:r w:rsidRPr="00F154BB">
        <w:rPr>
          <w:rFonts w:eastAsiaTheme="minorEastAsia"/>
          <w:lang w:val="en-US"/>
          <w:rPrChange w:id="187" w:author="Wim" w:date="2013-09-16T15:41:00Z">
            <w:rPr>
              <w:rFonts w:eastAsiaTheme="minorEastAsia"/>
            </w:rPr>
          </w:rPrChange>
        </w:rPr>
        <w:tab/>
      </w:r>
      <w:r w:rsidRPr="00F154BB">
        <w:rPr>
          <w:lang w:val="en-US"/>
          <w:rPrChange w:id="188" w:author="Wim" w:date="2013-09-16T15:41:00Z">
            <w:rPr/>
          </w:rPrChange>
        </w:rPr>
        <w:t>Finland</w:t>
      </w:r>
      <w:r w:rsidRPr="00F154BB">
        <w:rPr>
          <w:lang w:val="en-US"/>
          <w:rPrChange w:id="189" w:author="Wim" w:date="2013-09-16T15:41:00Z">
            <w:rPr/>
          </w:rPrChange>
        </w:rPr>
        <w:tab/>
      </w:r>
      <w:r w:rsidR="00777C9D">
        <w:fldChar w:fldCharType="begin"/>
      </w:r>
      <w:r w:rsidRPr="00F154BB">
        <w:rPr>
          <w:lang w:val="en-US"/>
          <w:rPrChange w:id="190" w:author="Wim" w:date="2013-09-16T15:41:00Z">
            <w:rPr/>
          </w:rPrChange>
        </w:rPr>
        <w:instrText xml:space="preserve"> PAGEREF _Toc232675221 \h </w:instrText>
      </w:r>
      <w:r w:rsidR="00777C9D">
        <w:fldChar w:fldCharType="separate"/>
      </w:r>
      <w:r w:rsidR="00F26A70" w:rsidRPr="00F154BB">
        <w:rPr>
          <w:lang w:val="en-US"/>
          <w:rPrChange w:id="191" w:author="Wim" w:date="2013-09-16T15:41:00Z">
            <w:rPr/>
          </w:rPrChange>
        </w:rPr>
        <w:t>5</w:t>
      </w:r>
      <w:r w:rsidR="00777C9D">
        <w:fldChar w:fldCharType="end"/>
      </w:r>
    </w:p>
    <w:p w:rsidR="00B86991" w:rsidRPr="00F154BB" w:rsidRDefault="00B86991" w:rsidP="00B86991">
      <w:pPr>
        <w:pStyle w:val="TOC2"/>
        <w:rPr>
          <w:rFonts w:eastAsiaTheme="minorEastAsia"/>
          <w:lang w:val="en-US"/>
          <w:rPrChange w:id="192" w:author="Wim" w:date="2013-09-16T15:41:00Z">
            <w:rPr>
              <w:rFonts w:eastAsiaTheme="minorEastAsia"/>
            </w:rPr>
          </w:rPrChange>
        </w:rPr>
      </w:pPr>
      <w:r w:rsidRPr="00F154BB">
        <w:rPr>
          <w:lang w:val="en-US"/>
          <w:rPrChange w:id="193" w:author="Wim" w:date="2013-09-16T15:41:00Z">
            <w:rPr/>
          </w:rPrChange>
        </w:rPr>
        <w:t>4.4</w:t>
      </w:r>
      <w:r w:rsidRPr="00F154BB">
        <w:rPr>
          <w:rFonts w:eastAsiaTheme="minorEastAsia"/>
          <w:lang w:val="en-US"/>
          <w:rPrChange w:id="194" w:author="Wim" w:date="2013-09-16T15:41:00Z">
            <w:rPr>
              <w:rFonts w:eastAsiaTheme="minorEastAsia"/>
            </w:rPr>
          </w:rPrChange>
        </w:rPr>
        <w:tab/>
      </w:r>
      <w:r w:rsidRPr="00F154BB">
        <w:rPr>
          <w:lang w:val="en-US"/>
          <w:rPrChange w:id="195" w:author="Wim" w:date="2013-09-16T15:41:00Z">
            <w:rPr/>
          </w:rPrChange>
        </w:rPr>
        <w:t>Denmark</w:t>
      </w:r>
      <w:r w:rsidRPr="00F154BB">
        <w:rPr>
          <w:lang w:val="en-US"/>
          <w:rPrChange w:id="196" w:author="Wim" w:date="2013-09-16T15:41:00Z">
            <w:rPr/>
          </w:rPrChange>
        </w:rPr>
        <w:tab/>
      </w:r>
      <w:r w:rsidR="00777C9D">
        <w:fldChar w:fldCharType="begin"/>
      </w:r>
      <w:r w:rsidRPr="00F154BB">
        <w:rPr>
          <w:lang w:val="en-US"/>
          <w:rPrChange w:id="197" w:author="Wim" w:date="2013-09-16T15:41:00Z">
            <w:rPr/>
          </w:rPrChange>
        </w:rPr>
        <w:instrText xml:space="preserve"> PAGEREF _Toc232675222 \h </w:instrText>
      </w:r>
      <w:r w:rsidR="00777C9D">
        <w:fldChar w:fldCharType="separate"/>
      </w:r>
      <w:r w:rsidR="00F26A70" w:rsidRPr="00F154BB">
        <w:rPr>
          <w:lang w:val="en-US"/>
          <w:rPrChange w:id="198" w:author="Wim" w:date="2013-09-16T15:41:00Z">
            <w:rPr/>
          </w:rPrChange>
        </w:rPr>
        <w:t>5</w:t>
      </w:r>
      <w:r w:rsidR="00777C9D">
        <w:fldChar w:fldCharType="end"/>
      </w:r>
    </w:p>
    <w:p w:rsidR="00B86991" w:rsidRPr="00F154BB" w:rsidRDefault="00B86991" w:rsidP="00B86991">
      <w:pPr>
        <w:pStyle w:val="TOC2"/>
        <w:rPr>
          <w:rFonts w:eastAsiaTheme="minorEastAsia"/>
          <w:lang w:val="en-US"/>
          <w:rPrChange w:id="199" w:author="Wim" w:date="2013-09-16T15:41:00Z">
            <w:rPr>
              <w:rFonts w:eastAsiaTheme="minorEastAsia"/>
            </w:rPr>
          </w:rPrChange>
        </w:rPr>
      </w:pPr>
      <w:r w:rsidRPr="00F154BB">
        <w:rPr>
          <w:lang w:val="en-US"/>
          <w:rPrChange w:id="200" w:author="Wim" w:date="2013-09-16T15:41:00Z">
            <w:rPr/>
          </w:rPrChange>
        </w:rPr>
        <w:t>4.5</w:t>
      </w:r>
      <w:r w:rsidRPr="00F154BB">
        <w:rPr>
          <w:rFonts w:eastAsiaTheme="minorEastAsia"/>
          <w:lang w:val="en-US"/>
          <w:rPrChange w:id="201" w:author="Wim" w:date="2013-09-16T15:41:00Z">
            <w:rPr>
              <w:rFonts w:eastAsiaTheme="minorEastAsia"/>
            </w:rPr>
          </w:rPrChange>
        </w:rPr>
        <w:tab/>
      </w:r>
      <w:r w:rsidRPr="00F154BB">
        <w:rPr>
          <w:lang w:val="en-US"/>
          <w:rPrChange w:id="202" w:author="Wim" w:date="2013-09-16T15:41:00Z">
            <w:rPr/>
          </w:rPrChange>
        </w:rPr>
        <w:t>The Netherlands</w:t>
      </w:r>
      <w:r w:rsidRPr="00F154BB">
        <w:rPr>
          <w:lang w:val="en-US"/>
          <w:rPrChange w:id="203" w:author="Wim" w:date="2013-09-16T15:41:00Z">
            <w:rPr/>
          </w:rPrChange>
        </w:rPr>
        <w:tab/>
      </w:r>
      <w:r w:rsidR="00777C9D">
        <w:fldChar w:fldCharType="begin"/>
      </w:r>
      <w:r w:rsidRPr="00F154BB">
        <w:rPr>
          <w:lang w:val="en-US"/>
          <w:rPrChange w:id="204" w:author="Wim" w:date="2013-09-16T15:41:00Z">
            <w:rPr/>
          </w:rPrChange>
        </w:rPr>
        <w:instrText xml:space="preserve"> PAGEREF _Toc232675223 \h </w:instrText>
      </w:r>
      <w:r w:rsidR="00777C9D">
        <w:fldChar w:fldCharType="separate"/>
      </w:r>
      <w:r w:rsidR="00F26A70" w:rsidRPr="00F154BB">
        <w:rPr>
          <w:lang w:val="en-US"/>
          <w:rPrChange w:id="205" w:author="Wim" w:date="2013-09-16T15:41:00Z">
            <w:rPr/>
          </w:rPrChange>
        </w:rPr>
        <w:t>5</w:t>
      </w:r>
      <w:r w:rsidR="00777C9D">
        <w:fldChar w:fldCharType="end"/>
      </w:r>
    </w:p>
    <w:p w:rsidR="00B86991" w:rsidRPr="00F154BB" w:rsidRDefault="00B86991" w:rsidP="00B86991">
      <w:pPr>
        <w:pStyle w:val="TOC2"/>
        <w:rPr>
          <w:rFonts w:eastAsiaTheme="minorEastAsia"/>
          <w:lang w:val="en-US"/>
          <w:rPrChange w:id="206" w:author="Wim" w:date="2013-09-16T15:41:00Z">
            <w:rPr>
              <w:rFonts w:eastAsiaTheme="minorEastAsia"/>
            </w:rPr>
          </w:rPrChange>
        </w:rPr>
      </w:pPr>
      <w:r w:rsidRPr="00F154BB">
        <w:rPr>
          <w:lang w:val="en-US"/>
          <w:rPrChange w:id="207" w:author="Wim" w:date="2013-09-16T15:41:00Z">
            <w:rPr/>
          </w:rPrChange>
        </w:rPr>
        <w:t>4.6</w:t>
      </w:r>
      <w:r w:rsidRPr="00F154BB">
        <w:rPr>
          <w:rFonts w:eastAsiaTheme="minorEastAsia"/>
          <w:lang w:val="en-US"/>
          <w:rPrChange w:id="208" w:author="Wim" w:date="2013-09-16T15:41:00Z">
            <w:rPr>
              <w:rFonts w:eastAsiaTheme="minorEastAsia"/>
            </w:rPr>
          </w:rPrChange>
        </w:rPr>
        <w:tab/>
      </w:r>
      <w:r w:rsidRPr="00F154BB">
        <w:rPr>
          <w:lang w:val="en-US"/>
          <w:rPrChange w:id="209" w:author="Wim" w:date="2013-09-16T15:41:00Z">
            <w:rPr/>
          </w:rPrChange>
        </w:rPr>
        <w:t>USA</w:t>
      </w:r>
      <w:r w:rsidRPr="00F154BB">
        <w:rPr>
          <w:lang w:val="en-US"/>
          <w:rPrChange w:id="210" w:author="Wim" w:date="2013-09-16T15:41:00Z">
            <w:rPr/>
          </w:rPrChange>
        </w:rPr>
        <w:tab/>
      </w:r>
      <w:r w:rsidR="00777C9D">
        <w:fldChar w:fldCharType="begin"/>
      </w:r>
      <w:r w:rsidRPr="00F154BB">
        <w:rPr>
          <w:lang w:val="en-US"/>
          <w:rPrChange w:id="211" w:author="Wim" w:date="2013-09-16T15:41:00Z">
            <w:rPr/>
          </w:rPrChange>
        </w:rPr>
        <w:instrText xml:space="preserve"> PAGEREF _Toc232675224 \h </w:instrText>
      </w:r>
      <w:r w:rsidR="00777C9D">
        <w:fldChar w:fldCharType="separate"/>
      </w:r>
      <w:r w:rsidR="00F26A70" w:rsidRPr="00F154BB">
        <w:rPr>
          <w:lang w:val="en-US"/>
          <w:rPrChange w:id="212" w:author="Wim" w:date="2013-09-16T15:41:00Z">
            <w:rPr/>
          </w:rPrChange>
        </w:rPr>
        <w:t>5</w:t>
      </w:r>
      <w:r w:rsidR="00777C9D">
        <w:fldChar w:fldCharType="end"/>
      </w:r>
    </w:p>
    <w:p w:rsidR="00B86991" w:rsidRPr="00F154BB" w:rsidRDefault="00B86991" w:rsidP="00B86991">
      <w:pPr>
        <w:pStyle w:val="TOC2"/>
        <w:rPr>
          <w:rFonts w:eastAsiaTheme="minorEastAsia"/>
          <w:lang w:val="en-US"/>
          <w:rPrChange w:id="213" w:author="Wim" w:date="2013-09-16T15:41:00Z">
            <w:rPr>
              <w:rFonts w:eastAsiaTheme="minorEastAsia"/>
            </w:rPr>
          </w:rPrChange>
        </w:rPr>
      </w:pPr>
      <w:r w:rsidRPr="00F154BB">
        <w:rPr>
          <w:lang w:val="en-US"/>
          <w:rPrChange w:id="214" w:author="Wim" w:date="2013-09-16T15:41:00Z">
            <w:rPr/>
          </w:rPrChange>
        </w:rPr>
        <w:t>4.7</w:t>
      </w:r>
      <w:r w:rsidRPr="00F154BB">
        <w:rPr>
          <w:rFonts w:eastAsiaTheme="minorEastAsia"/>
          <w:lang w:val="en-US"/>
          <w:rPrChange w:id="215" w:author="Wim" w:date="2013-09-16T15:41:00Z">
            <w:rPr>
              <w:rFonts w:eastAsiaTheme="minorEastAsia"/>
            </w:rPr>
          </w:rPrChange>
        </w:rPr>
        <w:tab/>
      </w:r>
      <w:r w:rsidRPr="00F154BB">
        <w:rPr>
          <w:lang w:val="en-US"/>
          <w:rPrChange w:id="216" w:author="Wim" w:date="2013-09-16T15:41:00Z">
            <w:rPr/>
          </w:rPrChange>
        </w:rPr>
        <w:t>Norway</w:t>
      </w:r>
      <w:r w:rsidRPr="00F154BB">
        <w:rPr>
          <w:lang w:val="en-US"/>
          <w:rPrChange w:id="217" w:author="Wim" w:date="2013-09-16T15:41:00Z">
            <w:rPr/>
          </w:rPrChange>
        </w:rPr>
        <w:tab/>
      </w:r>
      <w:r w:rsidR="00777C9D">
        <w:fldChar w:fldCharType="begin"/>
      </w:r>
      <w:r w:rsidRPr="00F154BB">
        <w:rPr>
          <w:lang w:val="en-US"/>
          <w:rPrChange w:id="218" w:author="Wim" w:date="2013-09-16T15:41:00Z">
            <w:rPr/>
          </w:rPrChange>
        </w:rPr>
        <w:instrText xml:space="preserve"> PAGEREF _Toc232675225 \h </w:instrText>
      </w:r>
      <w:r w:rsidR="00777C9D">
        <w:fldChar w:fldCharType="separate"/>
      </w:r>
      <w:r w:rsidR="00F26A70" w:rsidRPr="00F154BB">
        <w:rPr>
          <w:lang w:val="en-US"/>
          <w:rPrChange w:id="219" w:author="Wim" w:date="2013-09-16T15:41:00Z">
            <w:rPr/>
          </w:rPrChange>
        </w:rPr>
        <w:t>5</w:t>
      </w:r>
      <w:r w:rsidR="00777C9D">
        <w:fldChar w:fldCharType="end"/>
      </w:r>
    </w:p>
    <w:p w:rsidR="00B86991" w:rsidRPr="00F154BB" w:rsidRDefault="00B86991" w:rsidP="00B86991">
      <w:pPr>
        <w:pStyle w:val="TOC1"/>
        <w:rPr>
          <w:rFonts w:eastAsiaTheme="minorEastAsia"/>
          <w:noProof/>
          <w:lang w:val="en-US" w:eastAsia="ja-JP"/>
          <w:rPrChange w:id="220" w:author="Wim" w:date="2013-09-16T15:41:00Z">
            <w:rPr>
              <w:rFonts w:eastAsiaTheme="minorEastAsia"/>
              <w:noProof/>
              <w:lang w:eastAsia="ja-JP"/>
            </w:rPr>
          </w:rPrChange>
        </w:rPr>
      </w:pPr>
      <w:r w:rsidRPr="00F154BB">
        <w:rPr>
          <w:noProof/>
          <w:lang w:val="en-US"/>
          <w:rPrChange w:id="221" w:author="Wim" w:date="2013-09-16T15:41:00Z">
            <w:rPr>
              <w:noProof/>
            </w:rPr>
          </w:rPrChange>
        </w:rPr>
        <w:t>5</w:t>
      </w:r>
      <w:r w:rsidRPr="00F154BB">
        <w:rPr>
          <w:rFonts w:eastAsiaTheme="minorEastAsia"/>
          <w:noProof/>
          <w:lang w:val="en-US" w:eastAsia="ja-JP"/>
          <w:rPrChange w:id="222" w:author="Wim" w:date="2013-09-16T15:41:00Z">
            <w:rPr>
              <w:rFonts w:eastAsiaTheme="minorEastAsia"/>
              <w:noProof/>
              <w:lang w:eastAsia="ja-JP"/>
            </w:rPr>
          </w:rPrChange>
        </w:rPr>
        <w:tab/>
      </w:r>
      <w:r w:rsidRPr="00F154BB">
        <w:rPr>
          <w:noProof/>
          <w:lang w:val="en-US"/>
          <w:rPrChange w:id="223" w:author="Wim" w:date="2013-09-16T15:41:00Z">
            <w:rPr>
              <w:noProof/>
            </w:rPr>
          </w:rPrChange>
        </w:rPr>
        <w:t>Review of input papers</w:t>
      </w:r>
      <w:r w:rsidRPr="00F154BB">
        <w:rPr>
          <w:noProof/>
          <w:lang w:val="en-US"/>
          <w:rPrChange w:id="224" w:author="Wim" w:date="2013-09-16T15:41:00Z">
            <w:rPr>
              <w:noProof/>
            </w:rPr>
          </w:rPrChange>
        </w:rPr>
        <w:tab/>
      </w:r>
      <w:r w:rsidR="00777C9D">
        <w:rPr>
          <w:noProof/>
        </w:rPr>
        <w:fldChar w:fldCharType="begin"/>
      </w:r>
      <w:r w:rsidRPr="00F154BB">
        <w:rPr>
          <w:noProof/>
          <w:lang w:val="en-US"/>
          <w:rPrChange w:id="225" w:author="Wim" w:date="2013-09-16T15:41:00Z">
            <w:rPr>
              <w:noProof/>
            </w:rPr>
          </w:rPrChange>
        </w:rPr>
        <w:instrText xml:space="preserve"> PAGEREF _Toc232675226 \h </w:instrText>
      </w:r>
      <w:r w:rsidR="00777C9D">
        <w:rPr>
          <w:noProof/>
        </w:rPr>
      </w:r>
      <w:r w:rsidR="00777C9D">
        <w:rPr>
          <w:noProof/>
        </w:rPr>
        <w:fldChar w:fldCharType="separate"/>
      </w:r>
      <w:r w:rsidR="00F26A70" w:rsidRPr="00F154BB">
        <w:rPr>
          <w:noProof/>
          <w:lang w:val="en-US"/>
          <w:rPrChange w:id="226" w:author="Wim" w:date="2013-09-16T15:41:00Z">
            <w:rPr>
              <w:noProof/>
            </w:rPr>
          </w:rPrChange>
        </w:rPr>
        <w:t>6</w:t>
      </w:r>
      <w:r w:rsidR="00777C9D">
        <w:rPr>
          <w:noProof/>
        </w:rPr>
        <w:fldChar w:fldCharType="end"/>
      </w:r>
    </w:p>
    <w:p w:rsidR="00B86991" w:rsidRPr="00F154BB" w:rsidRDefault="00B86991" w:rsidP="00B86991">
      <w:pPr>
        <w:pStyle w:val="TOC1"/>
        <w:rPr>
          <w:rFonts w:eastAsiaTheme="minorEastAsia"/>
          <w:noProof/>
          <w:lang w:val="en-US" w:eastAsia="ja-JP"/>
          <w:rPrChange w:id="227" w:author="Wim" w:date="2013-09-16T15:41:00Z">
            <w:rPr>
              <w:rFonts w:eastAsiaTheme="minorEastAsia"/>
              <w:noProof/>
              <w:lang w:eastAsia="ja-JP"/>
            </w:rPr>
          </w:rPrChange>
        </w:rPr>
      </w:pPr>
      <w:r w:rsidRPr="00F154BB">
        <w:rPr>
          <w:noProof/>
          <w:lang w:val="en-US"/>
          <w:rPrChange w:id="228" w:author="Wim" w:date="2013-09-16T15:41:00Z">
            <w:rPr>
              <w:noProof/>
            </w:rPr>
          </w:rPrChange>
        </w:rPr>
        <w:t>6</w:t>
      </w:r>
      <w:r w:rsidRPr="00F154BB">
        <w:rPr>
          <w:rFonts w:eastAsiaTheme="minorEastAsia"/>
          <w:noProof/>
          <w:lang w:val="en-US" w:eastAsia="ja-JP"/>
          <w:rPrChange w:id="229" w:author="Wim" w:date="2013-09-16T15:41:00Z">
            <w:rPr>
              <w:rFonts w:eastAsiaTheme="minorEastAsia"/>
              <w:noProof/>
              <w:lang w:eastAsia="ja-JP"/>
            </w:rPr>
          </w:rPrChange>
        </w:rPr>
        <w:tab/>
      </w:r>
      <w:r w:rsidRPr="00F154BB">
        <w:rPr>
          <w:noProof/>
          <w:lang w:val="en-US"/>
          <w:rPrChange w:id="230" w:author="Wim" w:date="2013-09-16T15:41:00Z">
            <w:rPr>
              <w:noProof/>
            </w:rPr>
          </w:rPrChange>
        </w:rPr>
        <w:t>PAF Report on best pratice for Competent Pilotage Authorities</w:t>
      </w:r>
      <w:r w:rsidRPr="00F154BB">
        <w:rPr>
          <w:noProof/>
          <w:lang w:val="en-US"/>
          <w:rPrChange w:id="231" w:author="Wim" w:date="2013-09-16T15:41:00Z">
            <w:rPr>
              <w:noProof/>
            </w:rPr>
          </w:rPrChange>
        </w:rPr>
        <w:tab/>
      </w:r>
      <w:r w:rsidR="00777C9D">
        <w:rPr>
          <w:noProof/>
        </w:rPr>
        <w:fldChar w:fldCharType="begin"/>
      </w:r>
      <w:r w:rsidRPr="00F154BB">
        <w:rPr>
          <w:noProof/>
          <w:lang w:val="en-US"/>
          <w:rPrChange w:id="232" w:author="Wim" w:date="2013-09-16T15:41:00Z">
            <w:rPr>
              <w:noProof/>
            </w:rPr>
          </w:rPrChange>
        </w:rPr>
        <w:instrText xml:space="preserve"> PAGEREF _Toc232675227 \h </w:instrText>
      </w:r>
      <w:r w:rsidR="00777C9D">
        <w:rPr>
          <w:noProof/>
        </w:rPr>
      </w:r>
      <w:r w:rsidR="00777C9D">
        <w:rPr>
          <w:noProof/>
        </w:rPr>
        <w:fldChar w:fldCharType="separate"/>
      </w:r>
      <w:r w:rsidR="00F26A70" w:rsidRPr="00F154BB">
        <w:rPr>
          <w:noProof/>
          <w:lang w:val="en-US"/>
          <w:rPrChange w:id="233" w:author="Wim" w:date="2013-09-16T15:41:00Z">
            <w:rPr>
              <w:noProof/>
            </w:rPr>
          </w:rPrChange>
        </w:rPr>
        <w:t>6</w:t>
      </w:r>
      <w:r w:rsidR="00777C9D">
        <w:rPr>
          <w:noProof/>
        </w:rPr>
        <w:fldChar w:fldCharType="end"/>
      </w:r>
    </w:p>
    <w:p w:rsidR="00B86991" w:rsidRPr="00F154BB" w:rsidRDefault="00B86991" w:rsidP="00B86991">
      <w:pPr>
        <w:pStyle w:val="TOC1"/>
        <w:rPr>
          <w:rFonts w:eastAsiaTheme="minorEastAsia"/>
          <w:noProof/>
          <w:lang w:val="en-US" w:eastAsia="ja-JP"/>
          <w:rPrChange w:id="234" w:author="Wim" w:date="2013-09-16T15:41:00Z">
            <w:rPr>
              <w:rFonts w:eastAsiaTheme="minorEastAsia"/>
              <w:noProof/>
              <w:lang w:eastAsia="ja-JP"/>
            </w:rPr>
          </w:rPrChange>
        </w:rPr>
      </w:pPr>
      <w:r w:rsidRPr="00F154BB">
        <w:rPr>
          <w:noProof/>
          <w:lang w:val="en-US"/>
          <w:rPrChange w:id="235" w:author="Wim" w:date="2013-09-16T15:41:00Z">
            <w:rPr>
              <w:noProof/>
            </w:rPr>
          </w:rPrChange>
        </w:rPr>
        <w:t>7</w:t>
      </w:r>
      <w:r w:rsidRPr="00F154BB">
        <w:rPr>
          <w:rFonts w:eastAsiaTheme="minorEastAsia"/>
          <w:noProof/>
          <w:lang w:val="en-US" w:eastAsia="ja-JP"/>
          <w:rPrChange w:id="236" w:author="Wim" w:date="2013-09-16T15:41:00Z">
            <w:rPr>
              <w:rFonts w:eastAsiaTheme="minorEastAsia"/>
              <w:noProof/>
              <w:lang w:eastAsia="ja-JP"/>
            </w:rPr>
          </w:rPrChange>
        </w:rPr>
        <w:tab/>
      </w:r>
      <w:r w:rsidRPr="00F154BB">
        <w:rPr>
          <w:noProof/>
          <w:lang w:val="en-US"/>
          <w:rPrChange w:id="237" w:author="Wim" w:date="2013-09-16T15:41:00Z">
            <w:rPr>
              <w:noProof/>
            </w:rPr>
          </w:rPrChange>
        </w:rPr>
        <w:t>Discussion</w:t>
      </w:r>
      <w:r w:rsidRPr="00F154BB">
        <w:rPr>
          <w:noProof/>
          <w:lang w:val="en-US"/>
          <w:rPrChange w:id="238" w:author="Wim" w:date="2013-09-16T15:41:00Z">
            <w:rPr>
              <w:noProof/>
            </w:rPr>
          </w:rPrChange>
        </w:rPr>
        <w:tab/>
      </w:r>
      <w:r w:rsidR="00777C9D">
        <w:rPr>
          <w:noProof/>
        </w:rPr>
        <w:fldChar w:fldCharType="begin"/>
      </w:r>
      <w:r w:rsidRPr="00F154BB">
        <w:rPr>
          <w:noProof/>
          <w:lang w:val="en-US"/>
          <w:rPrChange w:id="239" w:author="Wim" w:date="2013-09-16T15:41:00Z">
            <w:rPr>
              <w:noProof/>
            </w:rPr>
          </w:rPrChange>
        </w:rPr>
        <w:instrText xml:space="preserve"> PAGEREF _Toc232675228 \h </w:instrText>
      </w:r>
      <w:r w:rsidR="00777C9D">
        <w:rPr>
          <w:noProof/>
        </w:rPr>
      </w:r>
      <w:r w:rsidR="00777C9D">
        <w:rPr>
          <w:noProof/>
        </w:rPr>
        <w:fldChar w:fldCharType="separate"/>
      </w:r>
      <w:r w:rsidR="00F26A70" w:rsidRPr="00F154BB">
        <w:rPr>
          <w:noProof/>
          <w:lang w:val="en-US"/>
          <w:rPrChange w:id="240" w:author="Wim" w:date="2013-09-16T15:41:00Z">
            <w:rPr>
              <w:noProof/>
            </w:rPr>
          </w:rPrChange>
        </w:rPr>
        <w:t>7</w:t>
      </w:r>
      <w:r w:rsidR="00777C9D">
        <w:rPr>
          <w:noProof/>
        </w:rPr>
        <w:fldChar w:fldCharType="end"/>
      </w:r>
    </w:p>
    <w:p w:rsidR="00B86991" w:rsidRPr="00F154BB" w:rsidRDefault="00B86991" w:rsidP="00B86991">
      <w:pPr>
        <w:pStyle w:val="TOC2"/>
        <w:rPr>
          <w:rFonts w:eastAsiaTheme="minorEastAsia"/>
          <w:lang w:val="en-US"/>
          <w:rPrChange w:id="241" w:author="Wim" w:date="2013-09-16T15:41:00Z">
            <w:rPr>
              <w:rFonts w:eastAsiaTheme="minorEastAsia"/>
            </w:rPr>
          </w:rPrChange>
        </w:rPr>
      </w:pPr>
      <w:r w:rsidRPr="00F154BB">
        <w:rPr>
          <w:lang w:val="en-US"/>
          <w:rPrChange w:id="242" w:author="Wim" w:date="2013-09-16T15:41:00Z">
            <w:rPr/>
          </w:rPrChange>
        </w:rPr>
        <w:t>7.1</w:t>
      </w:r>
      <w:r w:rsidRPr="00F154BB">
        <w:rPr>
          <w:rFonts w:eastAsiaTheme="minorEastAsia"/>
          <w:lang w:val="en-US"/>
          <w:rPrChange w:id="243" w:author="Wim" w:date="2013-09-16T15:41:00Z">
            <w:rPr>
              <w:rFonts w:eastAsiaTheme="minorEastAsia"/>
            </w:rPr>
          </w:rPrChange>
        </w:rPr>
        <w:tab/>
      </w:r>
      <w:r w:rsidRPr="00F154BB">
        <w:rPr>
          <w:lang w:val="en-US"/>
          <w:rPrChange w:id="244" w:author="Wim" w:date="2013-09-16T15:41:00Z">
            <w:rPr/>
          </w:rPrChange>
        </w:rPr>
        <w:t>Terms of Reference</w:t>
      </w:r>
      <w:r w:rsidRPr="00F154BB">
        <w:rPr>
          <w:lang w:val="en-US"/>
          <w:rPrChange w:id="245" w:author="Wim" w:date="2013-09-16T15:41:00Z">
            <w:rPr/>
          </w:rPrChange>
        </w:rPr>
        <w:tab/>
      </w:r>
      <w:r w:rsidR="00777C9D">
        <w:fldChar w:fldCharType="begin"/>
      </w:r>
      <w:r w:rsidRPr="00F154BB">
        <w:rPr>
          <w:lang w:val="en-US"/>
          <w:rPrChange w:id="246" w:author="Wim" w:date="2013-09-16T15:41:00Z">
            <w:rPr/>
          </w:rPrChange>
        </w:rPr>
        <w:instrText xml:space="preserve"> PAGEREF _Toc232675229 \h </w:instrText>
      </w:r>
      <w:r w:rsidR="00777C9D">
        <w:fldChar w:fldCharType="separate"/>
      </w:r>
      <w:r w:rsidR="00F26A70" w:rsidRPr="00F154BB">
        <w:rPr>
          <w:lang w:val="en-US"/>
          <w:rPrChange w:id="247" w:author="Wim" w:date="2013-09-16T15:41:00Z">
            <w:rPr/>
          </w:rPrChange>
        </w:rPr>
        <w:t>7</w:t>
      </w:r>
      <w:r w:rsidR="00777C9D">
        <w:fldChar w:fldCharType="end"/>
      </w:r>
    </w:p>
    <w:p w:rsidR="00B86991" w:rsidRPr="00F154BB" w:rsidRDefault="00B86991" w:rsidP="00B86991">
      <w:pPr>
        <w:pStyle w:val="TOC2"/>
        <w:rPr>
          <w:rFonts w:eastAsiaTheme="minorEastAsia"/>
          <w:lang w:val="en-US"/>
          <w:rPrChange w:id="248" w:author="Wim" w:date="2013-09-16T15:41:00Z">
            <w:rPr>
              <w:rFonts w:eastAsiaTheme="minorEastAsia"/>
            </w:rPr>
          </w:rPrChange>
        </w:rPr>
      </w:pPr>
      <w:r w:rsidRPr="00F154BB">
        <w:rPr>
          <w:lang w:val="en-US"/>
          <w:rPrChange w:id="249" w:author="Wim" w:date="2013-09-16T15:41:00Z">
            <w:rPr/>
          </w:rPrChange>
        </w:rPr>
        <w:t>7.2</w:t>
      </w:r>
      <w:r w:rsidRPr="00F154BB">
        <w:rPr>
          <w:rFonts w:eastAsiaTheme="minorEastAsia"/>
          <w:lang w:val="en-US"/>
          <w:rPrChange w:id="250" w:author="Wim" w:date="2013-09-16T15:41:00Z">
            <w:rPr>
              <w:rFonts w:eastAsiaTheme="minorEastAsia"/>
            </w:rPr>
          </w:rPrChange>
        </w:rPr>
        <w:tab/>
      </w:r>
      <w:r w:rsidRPr="00F154BB">
        <w:rPr>
          <w:lang w:val="en-US"/>
          <w:rPrChange w:id="251" w:author="Wim" w:date="2013-09-16T15:41:00Z">
            <w:rPr/>
          </w:rPrChange>
        </w:rPr>
        <w:t>Chairmanship</w:t>
      </w:r>
      <w:r w:rsidRPr="00F154BB">
        <w:rPr>
          <w:lang w:val="en-US"/>
          <w:rPrChange w:id="252" w:author="Wim" w:date="2013-09-16T15:41:00Z">
            <w:rPr/>
          </w:rPrChange>
        </w:rPr>
        <w:tab/>
      </w:r>
      <w:r w:rsidR="00777C9D">
        <w:fldChar w:fldCharType="begin"/>
      </w:r>
      <w:r w:rsidRPr="00F154BB">
        <w:rPr>
          <w:lang w:val="en-US"/>
          <w:rPrChange w:id="253" w:author="Wim" w:date="2013-09-16T15:41:00Z">
            <w:rPr/>
          </w:rPrChange>
        </w:rPr>
        <w:instrText xml:space="preserve"> PAGEREF _Toc232675230 \h </w:instrText>
      </w:r>
      <w:r w:rsidR="00777C9D">
        <w:fldChar w:fldCharType="separate"/>
      </w:r>
      <w:r w:rsidR="00F26A70" w:rsidRPr="00F154BB">
        <w:rPr>
          <w:lang w:val="en-US"/>
          <w:rPrChange w:id="254" w:author="Wim" w:date="2013-09-16T15:41:00Z">
            <w:rPr/>
          </w:rPrChange>
        </w:rPr>
        <w:t>7</w:t>
      </w:r>
      <w:r w:rsidR="00777C9D">
        <w:fldChar w:fldCharType="end"/>
      </w:r>
    </w:p>
    <w:p w:rsidR="00B86991" w:rsidRPr="00F154BB" w:rsidRDefault="00B86991" w:rsidP="00B86991">
      <w:pPr>
        <w:pStyle w:val="TOC2"/>
        <w:rPr>
          <w:rFonts w:eastAsiaTheme="minorEastAsia"/>
          <w:lang w:val="en-US"/>
          <w:rPrChange w:id="255" w:author="Wim" w:date="2013-09-16T15:41:00Z">
            <w:rPr>
              <w:rFonts w:eastAsiaTheme="minorEastAsia"/>
            </w:rPr>
          </w:rPrChange>
        </w:rPr>
      </w:pPr>
      <w:r w:rsidRPr="00F154BB">
        <w:rPr>
          <w:lang w:val="en-US"/>
          <w:rPrChange w:id="256" w:author="Wim" w:date="2013-09-16T15:41:00Z">
            <w:rPr/>
          </w:rPrChange>
        </w:rPr>
        <w:t>7.3</w:t>
      </w:r>
      <w:r w:rsidRPr="00F154BB">
        <w:rPr>
          <w:rFonts w:eastAsiaTheme="minorEastAsia"/>
          <w:lang w:val="en-US"/>
          <w:rPrChange w:id="257" w:author="Wim" w:date="2013-09-16T15:41:00Z">
            <w:rPr>
              <w:rFonts w:eastAsiaTheme="minorEastAsia"/>
            </w:rPr>
          </w:rPrChange>
        </w:rPr>
        <w:tab/>
      </w:r>
      <w:r w:rsidRPr="00F154BB">
        <w:rPr>
          <w:lang w:val="en-US"/>
          <w:rPrChange w:id="258" w:author="Wim" w:date="2013-09-16T15:41:00Z">
            <w:rPr/>
          </w:rPrChange>
        </w:rPr>
        <w:t>The use of Risk Analysis when determining limits for mandatory Pilotage</w:t>
      </w:r>
      <w:r w:rsidRPr="00F154BB">
        <w:rPr>
          <w:lang w:val="en-US"/>
          <w:rPrChange w:id="259" w:author="Wim" w:date="2013-09-16T15:41:00Z">
            <w:rPr/>
          </w:rPrChange>
        </w:rPr>
        <w:tab/>
      </w:r>
      <w:r w:rsidR="00777C9D">
        <w:fldChar w:fldCharType="begin"/>
      </w:r>
      <w:r w:rsidRPr="00F154BB">
        <w:rPr>
          <w:lang w:val="en-US"/>
          <w:rPrChange w:id="260" w:author="Wim" w:date="2013-09-16T15:41:00Z">
            <w:rPr/>
          </w:rPrChange>
        </w:rPr>
        <w:instrText xml:space="preserve"> PAGEREF _Toc232675231 \h </w:instrText>
      </w:r>
      <w:r w:rsidR="00777C9D">
        <w:fldChar w:fldCharType="separate"/>
      </w:r>
      <w:r w:rsidR="00F26A70" w:rsidRPr="00F154BB">
        <w:rPr>
          <w:lang w:val="en-US"/>
          <w:rPrChange w:id="261" w:author="Wim" w:date="2013-09-16T15:41:00Z">
            <w:rPr/>
          </w:rPrChange>
        </w:rPr>
        <w:t>7</w:t>
      </w:r>
      <w:r w:rsidR="00777C9D">
        <w:fldChar w:fldCharType="end"/>
      </w:r>
    </w:p>
    <w:p w:rsidR="00B86991" w:rsidRPr="00F154BB" w:rsidRDefault="00B86991" w:rsidP="00B86991">
      <w:pPr>
        <w:pStyle w:val="TOC3"/>
        <w:rPr>
          <w:rFonts w:eastAsiaTheme="minorEastAsia"/>
          <w:lang w:val="en-US"/>
          <w:rPrChange w:id="262" w:author="Wim" w:date="2013-09-16T15:41:00Z">
            <w:rPr>
              <w:rFonts w:eastAsiaTheme="minorEastAsia"/>
            </w:rPr>
          </w:rPrChange>
        </w:rPr>
      </w:pPr>
      <w:r w:rsidRPr="00F154BB">
        <w:rPr>
          <w:lang w:val="en-US"/>
          <w:rPrChange w:id="263" w:author="Wim" w:date="2013-09-16T15:41:00Z">
            <w:rPr/>
          </w:rPrChange>
        </w:rPr>
        <w:t>7.3.1</w:t>
      </w:r>
      <w:r w:rsidRPr="00F154BB">
        <w:rPr>
          <w:rFonts w:eastAsiaTheme="minorEastAsia"/>
          <w:lang w:val="en-US"/>
          <w:rPrChange w:id="264" w:author="Wim" w:date="2013-09-16T15:41:00Z">
            <w:rPr>
              <w:rFonts w:eastAsiaTheme="minorEastAsia"/>
            </w:rPr>
          </w:rPrChange>
        </w:rPr>
        <w:tab/>
      </w:r>
      <w:r w:rsidRPr="00F154BB">
        <w:rPr>
          <w:lang w:val="en-US"/>
          <w:rPrChange w:id="265" w:author="Wim" w:date="2013-09-16T15:41:00Z">
            <w:rPr/>
          </w:rPrChange>
        </w:rPr>
        <w:t>Norwegian study</w:t>
      </w:r>
      <w:r w:rsidRPr="00F154BB">
        <w:rPr>
          <w:lang w:val="en-US"/>
          <w:rPrChange w:id="266" w:author="Wim" w:date="2013-09-16T15:41:00Z">
            <w:rPr/>
          </w:rPrChange>
        </w:rPr>
        <w:tab/>
      </w:r>
      <w:r w:rsidR="00777C9D">
        <w:fldChar w:fldCharType="begin"/>
      </w:r>
      <w:r w:rsidRPr="00F154BB">
        <w:rPr>
          <w:lang w:val="en-US"/>
          <w:rPrChange w:id="267" w:author="Wim" w:date="2013-09-16T15:41:00Z">
            <w:rPr/>
          </w:rPrChange>
        </w:rPr>
        <w:instrText xml:space="preserve"> PAGEREF _Toc232675232 \h </w:instrText>
      </w:r>
      <w:r w:rsidR="00777C9D">
        <w:fldChar w:fldCharType="separate"/>
      </w:r>
      <w:r w:rsidR="00F26A70" w:rsidRPr="00F154BB">
        <w:rPr>
          <w:lang w:val="en-US"/>
          <w:rPrChange w:id="268" w:author="Wim" w:date="2013-09-16T15:41:00Z">
            <w:rPr/>
          </w:rPrChange>
        </w:rPr>
        <w:t>8</w:t>
      </w:r>
      <w:r w:rsidR="00777C9D">
        <w:fldChar w:fldCharType="end"/>
      </w:r>
    </w:p>
    <w:p w:rsidR="00B86991" w:rsidRPr="00F154BB" w:rsidRDefault="00B86991" w:rsidP="00B86991">
      <w:pPr>
        <w:pStyle w:val="TOC3"/>
        <w:rPr>
          <w:rFonts w:eastAsiaTheme="minorEastAsia"/>
          <w:lang w:val="en-US"/>
          <w:rPrChange w:id="269" w:author="Wim" w:date="2013-09-16T15:41:00Z">
            <w:rPr>
              <w:rFonts w:eastAsiaTheme="minorEastAsia"/>
            </w:rPr>
          </w:rPrChange>
        </w:rPr>
      </w:pPr>
      <w:r w:rsidRPr="00F154BB">
        <w:rPr>
          <w:lang w:val="en-US"/>
          <w:rPrChange w:id="270" w:author="Wim" w:date="2013-09-16T15:41:00Z">
            <w:rPr/>
          </w:rPrChange>
        </w:rPr>
        <w:t>7.3.2</w:t>
      </w:r>
      <w:r w:rsidRPr="00F154BB">
        <w:rPr>
          <w:rFonts w:eastAsiaTheme="minorEastAsia"/>
          <w:lang w:val="en-US"/>
          <w:rPrChange w:id="271" w:author="Wim" w:date="2013-09-16T15:41:00Z">
            <w:rPr>
              <w:rFonts w:eastAsiaTheme="minorEastAsia"/>
            </w:rPr>
          </w:rPrChange>
        </w:rPr>
        <w:tab/>
      </w:r>
      <w:r w:rsidRPr="00F154BB">
        <w:rPr>
          <w:lang w:val="en-US"/>
          <w:rPrChange w:id="272" w:author="Wim" w:date="2013-09-16T15:41:00Z">
            <w:rPr/>
          </w:rPrChange>
        </w:rPr>
        <w:t>Subsequent discussion</w:t>
      </w:r>
      <w:r w:rsidRPr="00F154BB">
        <w:rPr>
          <w:lang w:val="en-US"/>
          <w:rPrChange w:id="273" w:author="Wim" w:date="2013-09-16T15:41:00Z">
            <w:rPr/>
          </w:rPrChange>
        </w:rPr>
        <w:tab/>
      </w:r>
      <w:r w:rsidR="00777C9D">
        <w:fldChar w:fldCharType="begin"/>
      </w:r>
      <w:r w:rsidRPr="00F154BB">
        <w:rPr>
          <w:lang w:val="en-US"/>
          <w:rPrChange w:id="274" w:author="Wim" w:date="2013-09-16T15:41:00Z">
            <w:rPr/>
          </w:rPrChange>
        </w:rPr>
        <w:instrText xml:space="preserve"> PAGEREF _Toc232675233 \h </w:instrText>
      </w:r>
      <w:r w:rsidR="00777C9D">
        <w:fldChar w:fldCharType="separate"/>
      </w:r>
      <w:r w:rsidR="00F26A70" w:rsidRPr="00F154BB">
        <w:rPr>
          <w:lang w:val="en-US"/>
          <w:rPrChange w:id="275" w:author="Wim" w:date="2013-09-16T15:41:00Z">
            <w:rPr/>
          </w:rPrChange>
        </w:rPr>
        <w:t>8</w:t>
      </w:r>
      <w:r w:rsidR="00777C9D">
        <w:fldChar w:fldCharType="end"/>
      </w:r>
    </w:p>
    <w:p w:rsidR="00B86991" w:rsidRPr="00F154BB" w:rsidRDefault="00B86991" w:rsidP="00B86991">
      <w:pPr>
        <w:pStyle w:val="TOC3"/>
        <w:rPr>
          <w:rFonts w:eastAsiaTheme="minorEastAsia"/>
          <w:lang w:val="en-US"/>
          <w:rPrChange w:id="276" w:author="Wim" w:date="2013-09-16T15:41:00Z">
            <w:rPr>
              <w:rFonts w:eastAsiaTheme="minorEastAsia"/>
            </w:rPr>
          </w:rPrChange>
        </w:rPr>
      </w:pPr>
      <w:r w:rsidRPr="00F154BB">
        <w:rPr>
          <w:lang w:val="en-US"/>
          <w:rPrChange w:id="277" w:author="Wim" w:date="2013-09-16T15:41:00Z">
            <w:rPr/>
          </w:rPrChange>
        </w:rPr>
        <w:t>7.3.3</w:t>
      </w:r>
      <w:r w:rsidRPr="00F154BB">
        <w:rPr>
          <w:rFonts w:eastAsiaTheme="minorEastAsia"/>
          <w:lang w:val="en-US"/>
          <w:rPrChange w:id="278" w:author="Wim" w:date="2013-09-16T15:41:00Z">
            <w:rPr>
              <w:rFonts w:eastAsiaTheme="minorEastAsia"/>
            </w:rPr>
          </w:rPrChange>
        </w:rPr>
        <w:tab/>
      </w:r>
      <w:r w:rsidRPr="00F154BB">
        <w:rPr>
          <w:lang w:val="en-US"/>
          <w:rPrChange w:id="279" w:author="Wim" w:date="2013-09-16T15:41:00Z">
            <w:rPr/>
          </w:rPrChange>
        </w:rPr>
        <w:t>Conclusion</w:t>
      </w:r>
      <w:r w:rsidRPr="00F154BB">
        <w:rPr>
          <w:lang w:val="en-US"/>
          <w:rPrChange w:id="280" w:author="Wim" w:date="2013-09-16T15:41:00Z">
            <w:rPr/>
          </w:rPrChange>
        </w:rPr>
        <w:tab/>
      </w:r>
      <w:r w:rsidR="00777C9D">
        <w:fldChar w:fldCharType="begin"/>
      </w:r>
      <w:r w:rsidRPr="00F154BB">
        <w:rPr>
          <w:lang w:val="en-US"/>
          <w:rPrChange w:id="281" w:author="Wim" w:date="2013-09-16T15:41:00Z">
            <w:rPr/>
          </w:rPrChange>
        </w:rPr>
        <w:instrText xml:space="preserve"> PAGEREF _Toc232675234 \h </w:instrText>
      </w:r>
      <w:r w:rsidR="00777C9D">
        <w:fldChar w:fldCharType="separate"/>
      </w:r>
      <w:r w:rsidR="00F26A70" w:rsidRPr="00F154BB">
        <w:rPr>
          <w:lang w:val="en-US"/>
          <w:rPrChange w:id="282" w:author="Wim" w:date="2013-09-16T15:41:00Z">
            <w:rPr/>
          </w:rPrChange>
        </w:rPr>
        <w:t>8</w:t>
      </w:r>
      <w:r w:rsidR="00777C9D">
        <w:fldChar w:fldCharType="end"/>
      </w:r>
    </w:p>
    <w:p w:rsidR="00B86991" w:rsidRPr="00F154BB" w:rsidRDefault="00B86991" w:rsidP="00B86991">
      <w:pPr>
        <w:pStyle w:val="TOC2"/>
        <w:rPr>
          <w:rFonts w:eastAsiaTheme="minorEastAsia"/>
          <w:lang w:val="en-US"/>
          <w:rPrChange w:id="283" w:author="Wim" w:date="2013-09-16T15:41:00Z">
            <w:rPr>
              <w:rFonts w:eastAsiaTheme="minorEastAsia"/>
            </w:rPr>
          </w:rPrChange>
        </w:rPr>
      </w:pPr>
      <w:r w:rsidRPr="00F154BB">
        <w:rPr>
          <w:lang w:val="en-US"/>
          <w:rPrChange w:id="284" w:author="Wim" w:date="2013-09-16T15:41:00Z">
            <w:rPr/>
          </w:rPrChange>
        </w:rPr>
        <w:t>7.4</w:t>
      </w:r>
      <w:r w:rsidRPr="00F154BB">
        <w:rPr>
          <w:rFonts w:eastAsiaTheme="minorEastAsia"/>
          <w:lang w:val="en-US"/>
          <w:rPrChange w:id="285" w:author="Wim" w:date="2013-09-16T15:41:00Z">
            <w:rPr>
              <w:rFonts w:eastAsiaTheme="minorEastAsia"/>
            </w:rPr>
          </w:rPrChange>
        </w:rPr>
        <w:tab/>
      </w:r>
      <w:r w:rsidRPr="00F154BB">
        <w:rPr>
          <w:lang w:val="en-US"/>
          <w:rPrChange w:id="286" w:author="Wim" w:date="2013-09-16T15:41:00Z">
            <w:rPr/>
          </w:rPrChange>
        </w:rPr>
        <w:t>The implications and opportunities of e-Navigation on Pilotage</w:t>
      </w:r>
      <w:r w:rsidRPr="00F154BB">
        <w:rPr>
          <w:lang w:val="en-US"/>
          <w:rPrChange w:id="287" w:author="Wim" w:date="2013-09-16T15:41:00Z">
            <w:rPr/>
          </w:rPrChange>
        </w:rPr>
        <w:tab/>
      </w:r>
      <w:r w:rsidR="00777C9D">
        <w:fldChar w:fldCharType="begin"/>
      </w:r>
      <w:r w:rsidRPr="00F154BB">
        <w:rPr>
          <w:lang w:val="en-US"/>
          <w:rPrChange w:id="288" w:author="Wim" w:date="2013-09-16T15:41:00Z">
            <w:rPr/>
          </w:rPrChange>
        </w:rPr>
        <w:instrText xml:space="preserve"> PAGEREF _Toc232675235 \h </w:instrText>
      </w:r>
      <w:r w:rsidR="00777C9D">
        <w:fldChar w:fldCharType="separate"/>
      </w:r>
      <w:r w:rsidR="00F26A70" w:rsidRPr="00F154BB">
        <w:rPr>
          <w:lang w:val="en-US"/>
          <w:rPrChange w:id="289" w:author="Wim" w:date="2013-09-16T15:41:00Z">
            <w:rPr/>
          </w:rPrChange>
        </w:rPr>
        <w:t>9</w:t>
      </w:r>
      <w:r w:rsidR="00777C9D">
        <w:fldChar w:fldCharType="end"/>
      </w:r>
    </w:p>
    <w:p w:rsidR="00B86991" w:rsidRPr="00F154BB" w:rsidRDefault="00B86991" w:rsidP="00B86991">
      <w:pPr>
        <w:pStyle w:val="TOC2"/>
        <w:rPr>
          <w:rFonts w:eastAsiaTheme="minorEastAsia"/>
          <w:lang w:val="en-US"/>
          <w:rPrChange w:id="290" w:author="Wim" w:date="2013-09-16T15:41:00Z">
            <w:rPr>
              <w:rFonts w:eastAsiaTheme="minorEastAsia"/>
            </w:rPr>
          </w:rPrChange>
        </w:rPr>
      </w:pPr>
      <w:r w:rsidRPr="00F154BB">
        <w:rPr>
          <w:lang w:val="en-US"/>
          <w:rPrChange w:id="291" w:author="Wim" w:date="2013-09-16T15:41:00Z">
            <w:rPr/>
          </w:rPrChange>
        </w:rPr>
        <w:t>7.5</w:t>
      </w:r>
      <w:r w:rsidRPr="00F154BB">
        <w:rPr>
          <w:rFonts w:eastAsiaTheme="minorEastAsia"/>
          <w:lang w:val="en-US"/>
          <w:rPrChange w:id="292" w:author="Wim" w:date="2013-09-16T15:41:00Z">
            <w:rPr>
              <w:rFonts w:eastAsiaTheme="minorEastAsia"/>
            </w:rPr>
          </w:rPrChange>
        </w:rPr>
        <w:tab/>
      </w:r>
      <w:r w:rsidRPr="00F154BB">
        <w:rPr>
          <w:lang w:val="en-US"/>
          <w:rPrChange w:id="293" w:author="Wim" w:date="2013-09-16T15:41:00Z">
            <w:rPr/>
          </w:rPrChange>
        </w:rPr>
        <w:t>SMCP</w:t>
      </w:r>
      <w:r w:rsidRPr="00F154BB">
        <w:rPr>
          <w:lang w:val="en-US"/>
          <w:rPrChange w:id="294" w:author="Wim" w:date="2013-09-16T15:41:00Z">
            <w:rPr/>
          </w:rPrChange>
        </w:rPr>
        <w:tab/>
      </w:r>
      <w:r w:rsidR="00777C9D">
        <w:fldChar w:fldCharType="begin"/>
      </w:r>
      <w:r w:rsidRPr="00F154BB">
        <w:rPr>
          <w:lang w:val="en-US"/>
          <w:rPrChange w:id="295" w:author="Wim" w:date="2013-09-16T15:41:00Z">
            <w:rPr/>
          </w:rPrChange>
        </w:rPr>
        <w:instrText xml:space="preserve"> PAGEREF _Toc232675236 \h </w:instrText>
      </w:r>
      <w:r w:rsidR="00777C9D">
        <w:fldChar w:fldCharType="separate"/>
      </w:r>
      <w:r w:rsidR="00F26A70" w:rsidRPr="00F154BB">
        <w:rPr>
          <w:lang w:val="en-US"/>
          <w:rPrChange w:id="296" w:author="Wim" w:date="2013-09-16T15:41:00Z">
            <w:rPr/>
          </w:rPrChange>
        </w:rPr>
        <w:t>9</w:t>
      </w:r>
      <w:r w:rsidR="00777C9D">
        <w:fldChar w:fldCharType="end"/>
      </w:r>
    </w:p>
    <w:p w:rsidR="00B86991" w:rsidRPr="00F154BB" w:rsidRDefault="00B86991" w:rsidP="00B86991">
      <w:pPr>
        <w:pStyle w:val="TOC2"/>
        <w:rPr>
          <w:rFonts w:eastAsiaTheme="minorEastAsia"/>
          <w:lang w:val="en-US"/>
          <w:rPrChange w:id="297" w:author="Wim" w:date="2013-09-16T15:41:00Z">
            <w:rPr>
              <w:rFonts w:eastAsiaTheme="minorEastAsia"/>
            </w:rPr>
          </w:rPrChange>
        </w:rPr>
      </w:pPr>
      <w:r w:rsidRPr="00F154BB">
        <w:rPr>
          <w:lang w:val="en-US"/>
          <w:rPrChange w:id="298" w:author="Wim" w:date="2013-09-16T15:41:00Z">
            <w:rPr/>
          </w:rPrChange>
        </w:rPr>
        <w:t>7.6</w:t>
      </w:r>
      <w:r w:rsidRPr="00F154BB">
        <w:rPr>
          <w:rFonts w:eastAsiaTheme="minorEastAsia"/>
          <w:lang w:val="en-US"/>
          <w:rPrChange w:id="299" w:author="Wim" w:date="2013-09-16T15:41:00Z">
            <w:rPr>
              <w:rFonts w:eastAsiaTheme="minorEastAsia"/>
            </w:rPr>
          </w:rPrChange>
        </w:rPr>
        <w:tab/>
      </w:r>
      <w:r w:rsidRPr="00F154BB">
        <w:rPr>
          <w:lang w:val="en-US"/>
          <w:rPrChange w:id="300" w:author="Wim" w:date="2013-09-16T15:41:00Z">
            <w:rPr/>
          </w:rPrChange>
        </w:rPr>
        <w:t>Rapporteurs for VTS and e-NAV Committees</w:t>
      </w:r>
      <w:r w:rsidRPr="00F154BB">
        <w:rPr>
          <w:lang w:val="en-US"/>
          <w:rPrChange w:id="301" w:author="Wim" w:date="2013-09-16T15:41:00Z">
            <w:rPr/>
          </w:rPrChange>
        </w:rPr>
        <w:tab/>
      </w:r>
      <w:r w:rsidR="00777C9D">
        <w:fldChar w:fldCharType="begin"/>
      </w:r>
      <w:r w:rsidRPr="00F154BB">
        <w:rPr>
          <w:lang w:val="en-US"/>
          <w:rPrChange w:id="302" w:author="Wim" w:date="2013-09-16T15:41:00Z">
            <w:rPr/>
          </w:rPrChange>
        </w:rPr>
        <w:instrText xml:space="preserve"> PAGEREF _Toc232675237 \h </w:instrText>
      </w:r>
      <w:r w:rsidR="00777C9D">
        <w:fldChar w:fldCharType="separate"/>
      </w:r>
      <w:r w:rsidR="00F26A70" w:rsidRPr="00F154BB">
        <w:rPr>
          <w:lang w:val="en-US"/>
          <w:rPrChange w:id="303" w:author="Wim" w:date="2013-09-16T15:41:00Z">
            <w:rPr/>
          </w:rPrChange>
        </w:rPr>
        <w:t>9</w:t>
      </w:r>
      <w:r w:rsidR="00777C9D">
        <w:fldChar w:fldCharType="end"/>
      </w:r>
    </w:p>
    <w:p w:rsidR="00B86991" w:rsidRPr="00F154BB" w:rsidRDefault="00B86991" w:rsidP="00B86991">
      <w:pPr>
        <w:pStyle w:val="TOC2"/>
        <w:rPr>
          <w:rFonts w:eastAsiaTheme="minorEastAsia"/>
          <w:lang w:val="en-US"/>
          <w:rPrChange w:id="304" w:author="Wim" w:date="2013-09-16T15:41:00Z">
            <w:rPr>
              <w:rFonts w:eastAsiaTheme="minorEastAsia"/>
            </w:rPr>
          </w:rPrChange>
        </w:rPr>
      </w:pPr>
      <w:r w:rsidRPr="00F154BB">
        <w:rPr>
          <w:lang w:val="en-US"/>
          <w:rPrChange w:id="305" w:author="Wim" w:date="2013-09-16T15:41:00Z">
            <w:rPr/>
          </w:rPrChange>
        </w:rPr>
        <w:t>7.7</w:t>
      </w:r>
      <w:r w:rsidRPr="00F154BB">
        <w:rPr>
          <w:rFonts w:eastAsiaTheme="minorEastAsia"/>
          <w:lang w:val="en-US"/>
          <w:rPrChange w:id="306" w:author="Wim" w:date="2013-09-16T15:41:00Z">
            <w:rPr>
              <w:rFonts w:eastAsiaTheme="minorEastAsia"/>
            </w:rPr>
          </w:rPrChange>
        </w:rPr>
        <w:tab/>
      </w:r>
      <w:r w:rsidRPr="00F154BB">
        <w:rPr>
          <w:lang w:val="en-US"/>
          <w:rPrChange w:id="307" w:author="Wim" w:date="2013-09-16T15:41:00Z">
            <w:rPr/>
          </w:rPrChange>
        </w:rPr>
        <w:t>EU PEC study and questionnaire</w:t>
      </w:r>
      <w:r w:rsidRPr="00F154BB">
        <w:rPr>
          <w:lang w:val="en-US"/>
          <w:rPrChange w:id="308" w:author="Wim" w:date="2013-09-16T15:41:00Z">
            <w:rPr/>
          </w:rPrChange>
        </w:rPr>
        <w:tab/>
      </w:r>
      <w:r w:rsidR="00777C9D">
        <w:fldChar w:fldCharType="begin"/>
      </w:r>
      <w:r w:rsidRPr="00F154BB">
        <w:rPr>
          <w:lang w:val="en-US"/>
          <w:rPrChange w:id="309" w:author="Wim" w:date="2013-09-16T15:41:00Z">
            <w:rPr/>
          </w:rPrChange>
        </w:rPr>
        <w:instrText xml:space="preserve"> PAGEREF _Toc232675238 \h </w:instrText>
      </w:r>
      <w:r w:rsidR="00777C9D">
        <w:fldChar w:fldCharType="separate"/>
      </w:r>
      <w:r w:rsidR="00F26A70" w:rsidRPr="00F154BB">
        <w:rPr>
          <w:lang w:val="en-US"/>
          <w:rPrChange w:id="310" w:author="Wim" w:date="2013-09-16T15:41:00Z">
            <w:rPr/>
          </w:rPrChange>
        </w:rPr>
        <w:t>10</w:t>
      </w:r>
      <w:r w:rsidR="00777C9D">
        <w:fldChar w:fldCharType="end"/>
      </w:r>
    </w:p>
    <w:p w:rsidR="00B86991" w:rsidRPr="00F154BB" w:rsidRDefault="00B86991" w:rsidP="00B86991">
      <w:pPr>
        <w:pStyle w:val="TOC1"/>
        <w:rPr>
          <w:rFonts w:eastAsiaTheme="minorEastAsia"/>
          <w:noProof/>
          <w:lang w:val="en-US" w:eastAsia="ja-JP"/>
          <w:rPrChange w:id="311" w:author="Wim" w:date="2013-09-16T15:41:00Z">
            <w:rPr>
              <w:rFonts w:eastAsiaTheme="minorEastAsia"/>
              <w:noProof/>
              <w:lang w:eastAsia="ja-JP"/>
            </w:rPr>
          </w:rPrChange>
        </w:rPr>
      </w:pPr>
      <w:r w:rsidRPr="00F154BB">
        <w:rPr>
          <w:noProof/>
          <w:lang w:val="en-US"/>
          <w:rPrChange w:id="312" w:author="Wim" w:date="2013-09-16T15:41:00Z">
            <w:rPr>
              <w:noProof/>
            </w:rPr>
          </w:rPrChange>
        </w:rPr>
        <w:t>8</w:t>
      </w:r>
      <w:r w:rsidRPr="00F154BB">
        <w:rPr>
          <w:rFonts w:eastAsiaTheme="minorEastAsia"/>
          <w:noProof/>
          <w:lang w:val="en-US" w:eastAsia="ja-JP"/>
          <w:rPrChange w:id="313" w:author="Wim" w:date="2013-09-16T15:41:00Z">
            <w:rPr>
              <w:rFonts w:eastAsiaTheme="minorEastAsia"/>
              <w:noProof/>
              <w:lang w:eastAsia="ja-JP"/>
            </w:rPr>
          </w:rPrChange>
        </w:rPr>
        <w:tab/>
      </w:r>
      <w:r w:rsidRPr="00F154BB">
        <w:rPr>
          <w:noProof/>
          <w:lang w:val="en-US"/>
          <w:rPrChange w:id="314" w:author="Wim" w:date="2013-09-16T15:41:00Z">
            <w:rPr>
              <w:noProof/>
            </w:rPr>
          </w:rPrChange>
        </w:rPr>
        <w:t>Review of discussion</w:t>
      </w:r>
      <w:r w:rsidRPr="00F154BB">
        <w:rPr>
          <w:noProof/>
          <w:lang w:val="en-US"/>
          <w:rPrChange w:id="315" w:author="Wim" w:date="2013-09-16T15:41:00Z">
            <w:rPr>
              <w:noProof/>
            </w:rPr>
          </w:rPrChange>
        </w:rPr>
        <w:tab/>
      </w:r>
      <w:r w:rsidR="00777C9D">
        <w:rPr>
          <w:noProof/>
        </w:rPr>
        <w:fldChar w:fldCharType="begin"/>
      </w:r>
      <w:r w:rsidRPr="00F154BB">
        <w:rPr>
          <w:noProof/>
          <w:lang w:val="en-US"/>
          <w:rPrChange w:id="316" w:author="Wim" w:date="2013-09-16T15:41:00Z">
            <w:rPr>
              <w:noProof/>
            </w:rPr>
          </w:rPrChange>
        </w:rPr>
        <w:instrText xml:space="preserve"> PAGEREF _Toc232675239 \h </w:instrText>
      </w:r>
      <w:r w:rsidR="00777C9D">
        <w:rPr>
          <w:noProof/>
        </w:rPr>
      </w:r>
      <w:r w:rsidR="00777C9D">
        <w:rPr>
          <w:noProof/>
        </w:rPr>
        <w:fldChar w:fldCharType="separate"/>
      </w:r>
      <w:r w:rsidR="00F26A70" w:rsidRPr="00F154BB">
        <w:rPr>
          <w:noProof/>
          <w:lang w:val="en-US"/>
          <w:rPrChange w:id="317" w:author="Wim" w:date="2013-09-16T15:41:00Z">
            <w:rPr>
              <w:noProof/>
            </w:rPr>
          </w:rPrChange>
        </w:rPr>
        <w:t>10</w:t>
      </w:r>
      <w:r w:rsidR="00777C9D">
        <w:rPr>
          <w:noProof/>
        </w:rPr>
        <w:fldChar w:fldCharType="end"/>
      </w:r>
    </w:p>
    <w:p w:rsidR="00B86991" w:rsidRPr="00F154BB" w:rsidRDefault="00B86991" w:rsidP="00B86991">
      <w:pPr>
        <w:pStyle w:val="TOC1"/>
        <w:rPr>
          <w:rFonts w:eastAsiaTheme="minorEastAsia"/>
          <w:noProof/>
          <w:lang w:val="en-US" w:eastAsia="ja-JP"/>
          <w:rPrChange w:id="318" w:author="Wim" w:date="2013-09-16T15:41:00Z">
            <w:rPr>
              <w:rFonts w:eastAsiaTheme="minorEastAsia"/>
              <w:noProof/>
              <w:lang w:eastAsia="ja-JP"/>
            </w:rPr>
          </w:rPrChange>
        </w:rPr>
      </w:pPr>
      <w:r w:rsidRPr="00F154BB">
        <w:rPr>
          <w:noProof/>
          <w:lang w:val="en-US"/>
          <w:rPrChange w:id="319" w:author="Wim" w:date="2013-09-16T15:41:00Z">
            <w:rPr>
              <w:noProof/>
            </w:rPr>
          </w:rPrChange>
        </w:rPr>
        <w:t>9</w:t>
      </w:r>
      <w:r w:rsidRPr="00F154BB">
        <w:rPr>
          <w:rFonts w:eastAsiaTheme="minorEastAsia"/>
          <w:noProof/>
          <w:lang w:val="en-US" w:eastAsia="ja-JP"/>
          <w:rPrChange w:id="320" w:author="Wim" w:date="2013-09-16T15:41:00Z">
            <w:rPr>
              <w:rFonts w:eastAsiaTheme="minorEastAsia"/>
              <w:noProof/>
              <w:lang w:eastAsia="ja-JP"/>
            </w:rPr>
          </w:rPrChange>
        </w:rPr>
        <w:tab/>
      </w:r>
      <w:r w:rsidRPr="00F154BB">
        <w:rPr>
          <w:noProof/>
          <w:lang w:val="en-US"/>
          <w:rPrChange w:id="321" w:author="Wim" w:date="2013-09-16T15:41:00Z">
            <w:rPr>
              <w:noProof/>
            </w:rPr>
          </w:rPrChange>
        </w:rPr>
        <w:t>Any other Business</w:t>
      </w:r>
      <w:r w:rsidRPr="00F154BB">
        <w:rPr>
          <w:noProof/>
          <w:lang w:val="en-US"/>
          <w:rPrChange w:id="322" w:author="Wim" w:date="2013-09-16T15:41:00Z">
            <w:rPr>
              <w:noProof/>
            </w:rPr>
          </w:rPrChange>
        </w:rPr>
        <w:tab/>
      </w:r>
      <w:r w:rsidR="00777C9D">
        <w:rPr>
          <w:noProof/>
        </w:rPr>
        <w:fldChar w:fldCharType="begin"/>
      </w:r>
      <w:r w:rsidRPr="00F154BB">
        <w:rPr>
          <w:noProof/>
          <w:lang w:val="en-US"/>
          <w:rPrChange w:id="323" w:author="Wim" w:date="2013-09-16T15:41:00Z">
            <w:rPr>
              <w:noProof/>
            </w:rPr>
          </w:rPrChange>
        </w:rPr>
        <w:instrText xml:space="preserve"> PAGEREF _Toc232675240 \h </w:instrText>
      </w:r>
      <w:r w:rsidR="00777C9D">
        <w:rPr>
          <w:noProof/>
        </w:rPr>
      </w:r>
      <w:r w:rsidR="00777C9D">
        <w:rPr>
          <w:noProof/>
        </w:rPr>
        <w:fldChar w:fldCharType="separate"/>
      </w:r>
      <w:r w:rsidR="00F26A70" w:rsidRPr="00F154BB">
        <w:rPr>
          <w:noProof/>
          <w:lang w:val="en-US"/>
          <w:rPrChange w:id="324" w:author="Wim" w:date="2013-09-16T15:41:00Z">
            <w:rPr>
              <w:noProof/>
            </w:rPr>
          </w:rPrChange>
        </w:rPr>
        <w:t>11</w:t>
      </w:r>
      <w:r w:rsidR="00777C9D">
        <w:rPr>
          <w:noProof/>
        </w:rPr>
        <w:fldChar w:fldCharType="end"/>
      </w:r>
    </w:p>
    <w:p w:rsidR="00B86991" w:rsidRPr="00F154BB" w:rsidRDefault="00B86991" w:rsidP="00B86991">
      <w:pPr>
        <w:pStyle w:val="TOC1"/>
        <w:rPr>
          <w:rFonts w:eastAsiaTheme="minorEastAsia"/>
          <w:noProof/>
          <w:lang w:val="en-US" w:eastAsia="ja-JP"/>
          <w:rPrChange w:id="325" w:author="Wim" w:date="2013-09-16T15:41:00Z">
            <w:rPr>
              <w:rFonts w:eastAsiaTheme="minorEastAsia"/>
              <w:noProof/>
              <w:lang w:eastAsia="ja-JP"/>
            </w:rPr>
          </w:rPrChange>
        </w:rPr>
      </w:pPr>
      <w:r w:rsidRPr="00F154BB">
        <w:rPr>
          <w:noProof/>
          <w:lang w:val="en-US"/>
          <w:rPrChange w:id="326" w:author="Wim" w:date="2013-09-16T15:41:00Z">
            <w:rPr>
              <w:noProof/>
            </w:rPr>
          </w:rPrChange>
        </w:rPr>
        <w:t>10</w:t>
      </w:r>
      <w:r w:rsidRPr="00F154BB">
        <w:rPr>
          <w:rFonts w:eastAsiaTheme="minorEastAsia"/>
          <w:noProof/>
          <w:lang w:val="en-US" w:eastAsia="ja-JP"/>
          <w:rPrChange w:id="327" w:author="Wim" w:date="2013-09-16T15:41:00Z">
            <w:rPr>
              <w:rFonts w:eastAsiaTheme="minorEastAsia"/>
              <w:noProof/>
              <w:lang w:eastAsia="ja-JP"/>
            </w:rPr>
          </w:rPrChange>
        </w:rPr>
        <w:tab/>
      </w:r>
      <w:r w:rsidRPr="00F154BB">
        <w:rPr>
          <w:noProof/>
          <w:lang w:val="en-US"/>
          <w:rPrChange w:id="328" w:author="Wim" w:date="2013-09-16T15:41:00Z">
            <w:rPr>
              <w:noProof/>
            </w:rPr>
          </w:rPrChange>
        </w:rPr>
        <w:t>Date and venue for next meeting</w:t>
      </w:r>
      <w:r w:rsidRPr="00F154BB">
        <w:rPr>
          <w:noProof/>
          <w:lang w:val="en-US"/>
          <w:rPrChange w:id="329" w:author="Wim" w:date="2013-09-16T15:41:00Z">
            <w:rPr>
              <w:noProof/>
            </w:rPr>
          </w:rPrChange>
        </w:rPr>
        <w:tab/>
      </w:r>
      <w:r w:rsidR="00777C9D">
        <w:rPr>
          <w:noProof/>
        </w:rPr>
        <w:fldChar w:fldCharType="begin"/>
      </w:r>
      <w:r w:rsidRPr="00F154BB">
        <w:rPr>
          <w:noProof/>
          <w:lang w:val="en-US"/>
          <w:rPrChange w:id="330" w:author="Wim" w:date="2013-09-16T15:41:00Z">
            <w:rPr>
              <w:noProof/>
            </w:rPr>
          </w:rPrChange>
        </w:rPr>
        <w:instrText xml:space="preserve"> PAGEREF _Toc232675241 \h </w:instrText>
      </w:r>
      <w:r w:rsidR="00777C9D">
        <w:rPr>
          <w:noProof/>
        </w:rPr>
      </w:r>
      <w:r w:rsidR="00777C9D">
        <w:rPr>
          <w:noProof/>
        </w:rPr>
        <w:fldChar w:fldCharType="separate"/>
      </w:r>
      <w:r w:rsidR="00F26A70" w:rsidRPr="00F154BB">
        <w:rPr>
          <w:noProof/>
          <w:lang w:val="en-US"/>
          <w:rPrChange w:id="331" w:author="Wim" w:date="2013-09-16T15:41:00Z">
            <w:rPr>
              <w:noProof/>
            </w:rPr>
          </w:rPrChange>
        </w:rPr>
        <w:t>11</w:t>
      </w:r>
      <w:r w:rsidR="00777C9D">
        <w:rPr>
          <w:noProof/>
        </w:rPr>
        <w:fldChar w:fldCharType="end"/>
      </w:r>
    </w:p>
    <w:p w:rsidR="00B86991" w:rsidRPr="00F154BB" w:rsidRDefault="00B86991" w:rsidP="00B86991">
      <w:pPr>
        <w:pStyle w:val="TOC1"/>
        <w:rPr>
          <w:rFonts w:eastAsiaTheme="minorEastAsia"/>
          <w:noProof/>
          <w:lang w:val="en-US" w:eastAsia="ja-JP"/>
          <w:rPrChange w:id="332" w:author="Wim" w:date="2013-09-16T15:41:00Z">
            <w:rPr>
              <w:rFonts w:eastAsiaTheme="minorEastAsia"/>
              <w:noProof/>
              <w:lang w:eastAsia="ja-JP"/>
            </w:rPr>
          </w:rPrChange>
        </w:rPr>
      </w:pPr>
      <w:r w:rsidRPr="00F154BB">
        <w:rPr>
          <w:noProof/>
          <w:lang w:val="en-US"/>
          <w:rPrChange w:id="333" w:author="Wim" w:date="2013-09-16T15:41:00Z">
            <w:rPr>
              <w:noProof/>
            </w:rPr>
          </w:rPrChange>
        </w:rPr>
        <w:t>11</w:t>
      </w:r>
      <w:r w:rsidRPr="00F154BB">
        <w:rPr>
          <w:rFonts w:eastAsiaTheme="minorEastAsia"/>
          <w:noProof/>
          <w:lang w:val="en-US" w:eastAsia="ja-JP"/>
          <w:rPrChange w:id="334" w:author="Wim" w:date="2013-09-16T15:41:00Z">
            <w:rPr>
              <w:rFonts w:eastAsiaTheme="minorEastAsia"/>
              <w:noProof/>
              <w:lang w:eastAsia="ja-JP"/>
            </w:rPr>
          </w:rPrChange>
        </w:rPr>
        <w:tab/>
      </w:r>
      <w:r w:rsidRPr="00F154BB">
        <w:rPr>
          <w:noProof/>
          <w:lang w:val="en-US"/>
          <w:rPrChange w:id="335" w:author="Wim" w:date="2013-09-16T15:41:00Z">
            <w:rPr>
              <w:noProof/>
            </w:rPr>
          </w:rPrChange>
        </w:rPr>
        <w:t>Review of output and working papers</w:t>
      </w:r>
      <w:r w:rsidRPr="00F154BB">
        <w:rPr>
          <w:noProof/>
          <w:lang w:val="en-US"/>
          <w:rPrChange w:id="336" w:author="Wim" w:date="2013-09-16T15:41:00Z">
            <w:rPr>
              <w:noProof/>
            </w:rPr>
          </w:rPrChange>
        </w:rPr>
        <w:tab/>
      </w:r>
      <w:r w:rsidR="00777C9D">
        <w:rPr>
          <w:noProof/>
        </w:rPr>
        <w:fldChar w:fldCharType="begin"/>
      </w:r>
      <w:r w:rsidRPr="00F154BB">
        <w:rPr>
          <w:noProof/>
          <w:lang w:val="en-US"/>
          <w:rPrChange w:id="337" w:author="Wim" w:date="2013-09-16T15:41:00Z">
            <w:rPr>
              <w:noProof/>
            </w:rPr>
          </w:rPrChange>
        </w:rPr>
        <w:instrText xml:space="preserve"> PAGEREF _Toc232675242 \h </w:instrText>
      </w:r>
      <w:r w:rsidR="00777C9D">
        <w:rPr>
          <w:noProof/>
        </w:rPr>
      </w:r>
      <w:r w:rsidR="00777C9D">
        <w:rPr>
          <w:noProof/>
        </w:rPr>
        <w:fldChar w:fldCharType="separate"/>
      </w:r>
      <w:r w:rsidR="00F26A70" w:rsidRPr="00F154BB">
        <w:rPr>
          <w:noProof/>
          <w:lang w:val="en-US"/>
          <w:rPrChange w:id="338" w:author="Wim" w:date="2013-09-16T15:41:00Z">
            <w:rPr>
              <w:noProof/>
            </w:rPr>
          </w:rPrChange>
        </w:rPr>
        <w:t>11</w:t>
      </w:r>
      <w:r w:rsidR="00777C9D">
        <w:rPr>
          <w:noProof/>
        </w:rPr>
        <w:fldChar w:fldCharType="end"/>
      </w:r>
    </w:p>
    <w:p w:rsidR="00B86991" w:rsidRPr="00F154BB" w:rsidRDefault="00B86991" w:rsidP="00B86991">
      <w:pPr>
        <w:pStyle w:val="TOC1"/>
        <w:rPr>
          <w:rFonts w:eastAsiaTheme="minorEastAsia"/>
          <w:noProof/>
          <w:lang w:val="en-US" w:eastAsia="ja-JP"/>
          <w:rPrChange w:id="339" w:author="Wim" w:date="2013-09-16T15:41:00Z">
            <w:rPr>
              <w:rFonts w:eastAsiaTheme="minorEastAsia"/>
              <w:noProof/>
              <w:lang w:eastAsia="ja-JP"/>
            </w:rPr>
          </w:rPrChange>
        </w:rPr>
      </w:pPr>
      <w:r w:rsidRPr="00F154BB">
        <w:rPr>
          <w:noProof/>
          <w:lang w:val="en-US"/>
          <w:rPrChange w:id="340" w:author="Wim" w:date="2013-09-16T15:41:00Z">
            <w:rPr>
              <w:noProof/>
            </w:rPr>
          </w:rPrChange>
        </w:rPr>
        <w:t>12</w:t>
      </w:r>
      <w:r w:rsidRPr="00F154BB">
        <w:rPr>
          <w:rFonts w:eastAsiaTheme="minorEastAsia"/>
          <w:noProof/>
          <w:lang w:val="en-US" w:eastAsia="ja-JP"/>
          <w:rPrChange w:id="341" w:author="Wim" w:date="2013-09-16T15:41:00Z">
            <w:rPr>
              <w:rFonts w:eastAsiaTheme="minorEastAsia"/>
              <w:noProof/>
              <w:lang w:eastAsia="ja-JP"/>
            </w:rPr>
          </w:rPrChange>
        </w:rPr>
        <w:tab/>
      </w:r>
      <w:r w:rsidRPr="00F154BB">
        <w:rPr>
          <w:noProof/>
          <w:lang w:val="en-US"/>
          <w:rPrChange w:id="342" w:author="Wim" w:date="2013-09-16T15:41:00Z">
            <w:rPr>
              <w:noProof/>
            </w:rPr>
          </w:rPrChange>
        </w:rPr>
        <w:t>Review of session report</w:t>
      </w:r>
      <w:r w:rsidRPr="00F154BB">
        <w:rPr>
          <w:noProof/>
          <w:lang w:val="en-US"/>
          <w:rPrChange w:id="343" w:author="Wim" w:date="2013-09-16T15:41:00Z">
            <w:rPr>
              <w:noProof/>
            </w:rPr>
          </w:rPrChange>
        </w:rPr>
        <w:tab/>
      </w:r>
      <w:r w:rsidR="00777C9D">
        <w:rPr>
          <w:noProof/>
        </w:rPr>
        <w:fldChar w:fldCharType="begin"/>
      </w:r>
      <w:r w:rsidRPr="00F154BB">
        <w:rPr>
          <w:noProof/>
          <w:lang w:val="en-US"/>
          <w:rPrChange w:id="344" w:author="Wim" w:date="2013-09-16T15:41:00Z">
            <w:rPr>
              <w:noProof/>
            </w:rPr>
          </w:rPrChange>
        </w:rPr>
        <w:instrText xml:space="preserve"> PAGEREF _Toc232675243 \h </w:instrText>
      </w:r>
      <w:r w:rsidR="00777C9D">
        <w:rPr>
          <w:noProof/>
        </w:rPr>
      </w:r>
      <w:r w:rsidR="00777C9D">
        <w:rPr>
          <w:noProof/>
        </w:rPr>
        <w:fldChar w:fldCharType="separate"/>
      </w:r>
      <w:r w:rsidR="00F26A70" w:rsidRPr="00F154BB">
        <w:rPr>
          <w:noProof/>
          <w:lang w:val="en-US"/>
          <w:rPrChange w:id="345" w:author="Wim" w:date="2013-09-16T15:41:00Z">
            <w:rPr>
              <w:noProof/>
            </w:rPr>
          </w:rPrChange>
        </w:rPr>
        <w:t>11</w:t>
      </w:r>
      <w:r w:rsidR="00777C9D">
        <w:rPr>
          <w:noProof/>
        </w:rPr>
        <w:fldChar w:fldCharType="end"/>
      </w:r>
    </w:p>
    <w:p w:rsidR="00B86991" w:rsidRPr="00F154BB" w:rsidRDefault="00B86991" w:rsidP="00B86991">
      <w:pPr>
        <w:pStyle w:val="TOC1"/>
        <w:rPr>
          <w:rFonts w:eastAsiaTheme="minorEastAsia"/>
          <w:noProof/>
          <w:lang w:val="en-US" w:eastAsia="ja-JP"/>
          <w:rPrChange w:id="346" w:author="Wim" w:date="2013-09-16T15:41:00Z">
            <w:rPr>
              <w:rFonts w:eastAsiaTheme="minorEastAsia"/>
              <w:noProof/>
              <w:lang w:eastAsia="ja-JP"/>
            </w:rPr>
          </w:rPrChange>
        </w:rPr>
      </w:pPr>
      <w:r w:rsidRPr="00F154BB">
        <w:rPr>
          <w:noProof/>
          <w:lang w:val="en-US"/>
          <w:rPrChange w:id="347" w:author="Wim" w:date="2013-09-16T15:41:00Z">
            <w:rPr>
              <w:noProof/>
            </w:rPr>
          </w:rPrChange>
        </w:rPr>
        <w:t>13</w:t>
      </w:r>
      <w:r w:rsidRPr="00F154BB">
        <w:rPr>
          <w:rFonts w:eastAsiaTheme="minorEastAsia"/>
          <w:noProof/>
          <w:lang w:val="en-US" w:eastAsia="ja-JP"/>
          <w:rPrChange w:id="348" w:author="Wim" w:date="2013-09-16T15:41:00Z">
            <w:rPr>
              <w:rFonts w:eastAsiaTheme="minorEastAsia"/>
              <w:noProof/>
              <w:lang w:eastAsia="ja-JP"/>
            </w:rPr>
          </w:rPrChange>
        </w:rPr>
        <w:tab/>
      </w:r>
      <w:r w:rsidRPr="00F154BB">
        <w:rPr>
          <w:noProof/>
          <w:lang w:val="en-US"/>
          <w:rPrChange w:id="349" w:author="Wim" w:date="2013-09-16T15:41:00Z">
            <w:rPr>
              <w:noProof/>
            </w:rPr>
          </w:rPrChange>
        </w:rPr>
        <w:t>Closing of the meeting</w:t>
      </w:r>
      <w:r w:rsidRPr="00F154BB">
        <w:rPr>
          <w:noProof/>
          <w:lang w:val="en-US"/>
          <w:rPrChange w:id="350" w:author="Wim" w:date="2013-09-16T15:41:00Z">
            <w:rPr>
              <w:noProof/>
            </w:rPr>
          </w:rPrChange>
        </w:rPr>
        <w:tab/>
      </w:r>
      <w:r w:rsidR="00777C9D">
        <w:rPr>
          <w:noProof/>
        </w:rPr>
        <w:fldChar w:fldCharType="begin"/>
      </w:r>
      <w:r w:rsidRPr="00F154BB">
        <w:rPr>
          <w:noProof/>
          <w:lang w:val="en-US"/>
          <w:rPrChange w:id="351" w:author="Wim" w:date="2013-09-16T15:41:00Z">
            <w:rPr>
              <w:noProof/>
            </w:rPr>
          </w:rPrChange>
        </w:rPr>
        <w:instrText xml:space="preserve"> PAGEREF _Toc232675244 \h </w:instrText>
      </w:r>
      <w:r w:rsidR="00777C9D">
        <w:rPr>
          <w:noProof/>
        </w:rPr>
      </w:r>
      <w:r w:rsidR="00777C9D">
        <w:rPr>
          <w:noProof/>
        </w:rPr>
        <w:fldChar w:fldCharType="separate"/>
      </w:r>
      <w:r w:rsidR="00F26A70" w:rsidRPr="00F154BB">
        <w:rPr>
          <w:noProof/>
          <w:lang w:val="en-US"/>
          <w:rPrChange w:id="352" w:author="Wim" w:date="2013-09-16T15:41:00Z">
            <w:rPr>
              <w:noProof/>
            </w:rPr>
          </w:rPrChange>
        </w:rPr>
        <w:t>11</w:t>
      </w:r>
      <w:r w:rsidR="00777C9D">
        <w:rPr>
          <w:noProof/>
        </w:rPr>
        <w:fldChar w:fldCharType="end"/>
      </w:r>
    </w:p>
    <w:p w:rsidR="00B86991" w:rsidRPr="00F154BB" w:rsidRDefault="00B86991" w:rsidP="00B86991">
      <w:pPr>
        <w:pStyle w:val="TOC1"/>
        <w:rPr>
          <w:rFonts w:eastAsiaTheme="minorEastAsia"/>
          <w:noProof/>
          <w:lang w:val="en-US" w:eastAsia="ja-JP"/>
          <w:rPrChange w:id="353" w:author="Wim" w:date="2013-09-16T15:41:00Z">
            <w:rPr>
              <w:rFonts w:eastAsiaTheme="minorEastAsia"/>
              <w:noProof/>
              <w:lang w:eastAsia="ja-JP"/>
            </w:rPr>
          </w:rPrChange>
        </w:rPr>
      </w:pPr>
      <w:r w:rsidRPr="00F154BB">
        <w:rPr>
          <w:noProof/>
          <w:lang w:val="en-US"/>
          <w:rPrChange w:id="354" w:author="Wim" w:date="2013-09-16T15:41:00Z">
            <w:rPr>
              <w:noProof/>
            </w:rPr>
          </w:rPrChange>
        </w:rPr>
        <w:t>14</w:t>
      </w:r>
      <w:r w:rsidRPr="00F154BB">
        <w:rPr>
          <w:rFonts w:eastAsiaTheme="minorEastAsia"/>
          <w:noProof/>
          <w:lang w:val="en-US" w:eastAsia="ja-JP"/>
          <w:rPrChange w:id="355" w:author="Wim" w:date="2013-09-16T15:41:00Z">
            <w:rPr>
              <w:rFonts w:eastAsiaTheme="minorEastAsia"/>
              <w:noProof/>
              <w:lang w:eastAsia="ja-JP"/>
            </w:rPr>
          </w:rPrChange>
        </w:rPr>
        <w:tab/>
      </w:r>
      <w:r w:rsidRPr="00F154BB">
        <w:rPr>
          <w:noProof/>
          <w:lang w:val="en-US"/>
          <w:rPrChange w:id="356" w:author="Wim" w:date="2013-09-16T15:41:00Z">
            <w:rPr>
              <w:noProof/>
            </w:rPr>
          </w:rPrChange>
        </w:rPr>
        <w:t>List of Annexes</w:t>
      </w:r>
      <w:r w:rsidRPr="00F154BB">
        <w:rPr>
          <w:noProof/>
          <w:lang w:val="en-US"/>
          <w:rPrChange w:id="357" w:author="Wim" w:date="2013-09-16T15:41:00Z">
            <w:rPr>
              <w:noProof/>
            </w:rPr>
          </w:rPrChange>
        </w:rPr>
        <w:tab/>
      </w:r>
      <w:r w:rsidR="00777C9D">
        <w:rPr>
          <w:noProof/>
        </w:rPr>
        <w:fldChar w:fldCharType="begin"/>
      </w:r>
      <w:r w:rsidRPr="00F154BB">
        <w:rPr>
          <w:noProof/>
          <w:lang w:val="en-US"/>
          <w:rPrChange w:id="358" w:author="Wim" w:date="2013-09-16T15:41:00Z">
            <w:rPr>
              <w:noProof/>
            </w:rPr>
          </w:rPrChange>
        </w:rPr>
        <w:instrText xml:space="preserve"> PAGEREF _Toc232675245 \h </w:instrText>
      </w:r>
      <w:r w:rsidR="00777C9D">
        <w:rPr>
          <w:noProof/>
        </w:rPr>
      </w:r>
      <w:r w:rsidR="00777C9D">
        <w:rPr>
          <w:noProof/>
        </w:rPr>
        <w:fldChar w:fldCharType="separate"/>
      </w:r>
      <w:r w:rsidR="00F26A70" w:rsidRPr="00F154BB">
        <w:rPr>
          <w:noProof/>
          <w:lang w:val="en-US"/>
          <w:rPrChange w:id="359" w:author="Wim" w:date="2013-09-16T15:41:00Z">
            <w:rPr>
              <w:noProof/>
            </w:rPr>
          </w:rPrChange>
        </w:rPr>
        <w:t>11</w:t>
      </w:r>
      <w:r w:rsidR="00777C9D">
        <w:rPr>
          <w:noProof/>
        </w:rPr>
        <w:fldChar w:fldCharType="end"/>
      </w:r>
    </w:p>
    <w:p w:rsidR="00B86991" w:rsidRPr="00F154BB" w:rsidRDefault="00B86991" w:rsidP="00B86991">
      <w:pPr>
        <w:pStyle w:val="TOC4"/>
        <w:tabs>
          <w:tab w:val="clear" w:pos="1701"/>
        </w:tabs>
        <w:rPr>
          <w:rFonts w:eastAsiaTheme="minorEastAsia"/>
          <w:lang w:val="en-US" w:eastAsia="ja-JP"/>
          <w:rPrChange w:id="360" w:author="Wim" w:date="2013-09-16T15:41:00Z">
            <w:rPr>
              <w:rFonts w:eastAsiaTheme="minorEastAsia"/>
              <w:lang w:eastAsia="ja-JP"/>
            </w:rPr>
          </w:rPrChange>
        </w:rPr>
      </w:pPr>
      <w:r w:rsidRPr="00F154BB">
        <w:rPr>
          <w:color w:val="000000"/>
          <w:lang w:val="en-US"/>
          <w:rPrChange w:id="361" w:author="Wim" w:date="2013-09-16T15:41:00Z">
            <w:rPr>
              <w:color w:val="000000"/>
            </w:rPr>
          </w:rPrChange>
        </w:rPr>
        <w:lastRenderedPageBreak/>
        <w:t>ANNEX A</w:t>
      </w:r>
      <w:r w:rsidRPr="00F154BB">
        <w:rPr>
          <w:rFonts w:eastAsiaTheme="minorEastAsia"/>
          <w:lang w:val="en-US" w:eastAsia="ja-JP"/>
          <w:rPrChange w:id="362" w:author="Wim" w:date="2013-09-16T15:41:00Z">
            <w:rPr>
              <w:rFonts w:eastAsiaTheme="minorEastAsia"/>
              <w:lang w:eastAsia="ja-JP"/>
            </w:rPr>
          </w:rPrChange>
        </w:rPr>
        <w:tab/>
      </w:r>
      <w:r w:rsidRPr="00F154BB">
        <w:rPr>
          <w:lang w:val="en-US"/>
          <w:rPrChange w:id="363" w:author="Wim" w:date="2013-09-16T15:41:00Z">
            <w:rPr/>
          </w:rPrChange>
        </w:rPr>
        <w:t>Agenda</w:t>
      </w:r>
      <w:r w:rsidRPr="00F154BB">
        <w:rPr>
          <w:lang w:val="en-US"/>
          <w:rPrChange w:id="364" w:author="Wim" w:date="2013-09-16T15:41:00Z">
            <w:rPr/>
          </w:rPrChange>
        </w:rPr>
        <w:tab/>
      </w:r>
      <w:r w:rsidR="00777C9D" w:rsidRPr="00B86991">
        <w:fldChar w:fldCharType="begin"/>
      </w:r>
      <w:r w:rsidRPr="00F154BB">
        <w:rPr>
          <w:lang w:val="en-US"/>
          <w:rPrChange w:id="365" w:author="Wim" w:date="2013-09-16T15:41:00Z">
            <w:rPr/>
          </w:rPrChange>
        </w:rPr>
        <w:instrText xml:space="preserve"> PAGEREF _Toc232675246 \h </w:instrText>
      </w:r>
      <w:r w:rsidR="00777C9D" w:rsidRPr="00B86991">
        <w:fldChar w:fldCharType="separate"/>
      </w:r>
      <w:r w:rsidR="00F26A70" w:rsidRPr="00F154BB">
        <w:rPr>
          <w:lang w:val="en-US"/>
          <w:rPrChange w:id="366" w:author="Wim" w:date="2013-09-16T15:41:00Z">
            <w:rPr/>
          </w:rPrChange>
        </w:rPr>
        <w:t>12</w:t>
      </w:r>
      <w:r w:rsidR="00777C9D" w:rsidRPr="00B86991">
        <w:fldChar w:fldCharType="end"/>
      </w:r>
    </w:p>
    <w:p w:rsidR="00B86991" w:rsidRPr="00F154BB" w:rsidRDefault="00B86991" w:rsidP="00B86991">
      <w:pPr>
        <w:pStyle w:val="TOC4"/>
        <w:tabs>
          <w:tab w:val="clear" w:pos="1701"/>
        </w:tabs>
        <w:rPr>
          <w:rFonts w:eastAsiaTheme="minorEastAsia"/>
          <w:lang w:val="en-US" w:eastAsia="ja-JP"/>
          <w:rPrChange w:id="367" w:author="Wim" w:date="2013-09-16T15:41:00Z">
            <w:rPr>
              <w:rFonts w:eastAsiaTheme="minorEastAsia"/>
              <w:lang w:eastAsia="ja-JP"/>
            </w:rPr>
          </w:rPrChange>
        </w:rPr>
      </w:pPr>
      <w:r w:rsidRPr="00F154BB">
        <w:rPr>
          <w:color w:val="000000"/>
          <w:lang w:val="en-US"/>
          <w:rPrChange w:id="368" w:author="Wim" w:date="2013-09-16T15:41:00Z">
            <w:rPr>
              <w:color w:val="000000"/>
            </w:rPr>
          </w:rPrChange>
        </w:rPr>
        <w:t>ANNEX B</w:t>
      </w:r>
      <w:r w:rsidRPr="00F154BB">
        <w:rPr>
          <w:rFonts w:eastAsiaTheme="minorEastAsia"/>
          <w:lang w:val="en-US" w:eastAsia="ja-JP"/>
          <w:rPrChange w:id="369" w:author="Wim" w:date="2013-09-16T15:41:00Z">
            <w:rPr>
              <w:rFonts w:eastAsiaTheme="minorEastAsia"/>
              <w:lang w:eastAsia="ja-JP"/>
            </w:rPr>
          </w:rPrChange>
        </w:rPr>
        <w:tab/>
      </w:r>
      <w:r w:rsidRPr="00F154BB">
        <w:rPr>
          <w:lang w:val="en-US"/>
          <w:rPrChange w:id="370" w:author="Wim" w:date="2013-09-16T15:41:00Z">
            <w:rPr/>
          </w:rPrChange>
        </w:rPr>
        <w:t>CPAF1 Participants</w:t>
      </w:r>
      <w:r w:rsidRPr="00F154BB">
        <w:rPr>
          <w:lang w:val="en-US"/>
          <w:rPrChange w:id="371" w:author="Wim" w:date="2013-09-16T15:41:00Z">
            <w:rPr/>
          </w:rPrChange>
        </w:rPr>
        <w:tab/>
      </w:r>
      <w:r w:rsidR="00777C9D" w:rsidRPr="00B86991">
        <w:fldChar w:fldCharType="begin"/>
      </w:r>
      <w:r w:rsidRPr="00F154BB">
        <w:rPr>
          <w:lang w:val="en-US"/>
          <w:rPrChange w:id="372" w:author="Wim" w:date="2013-09-16T15:41:00Z">
            <w:rPr/>
          </w:rPrChange>
        </w:rPr>
        <w:instrText xml:space="preserve"> PAGEREF _Toc232675247 \h </w:instrText>
      </w:r>
      <w:r w:rsidR="00777C9D" w:rsidRPr="00B86991">
        <w:fldChar w:fldCharType="separate"/>
      </w:r>
      <w:r w:rsidR="00F26A70" w:rsidRPr="00F154BB">
        <w:rPr>
          <w:lang w:val="en-US"/>
          <w:rPrChange w:id="373" w:author="Wim" w:date="2013-09-16T15:41:00Z">
            <w:rPr/>
          </w:rPrChange>
        </w:rPr>
        <w:t>13</w:t>
      </w:r>
      <w:r w:rsidR="00777C9D" w:rsidRPr="00B86991">
        <w:fldChar w:fldCharType="end"/>
      </w:r>
    </w:p>
    <w:p w:rsidR="00B86991" w:rsidRPr="00F154BB" w:rsidRDefault="00B86991" w:rsidP="00B86991">
      <w:pPr>
        <w:pStyle w:val="TOC4"/>
        <w:tabs>
          <w:tab w:val="clear" w:pos="1701"/>
        </w:tabs>
        <w:rPr>
          <w:rFonts w:eastAsiaTheme="minorEastAsia"/>
          <w:lang w:val="en-US" w:eastAsia="ja-JP"/>
          <w:rPrChange w:id="374" w:author="Wim" w:date="2013-09-16T15:41:00Z">
            <w:rPr>
              <w:rFonts w:eastAsiaTheme="minorEastAsia"/>
              <w:lang w:eastAsia="ja-JP"/>
            </w:rPr>
          </w:rPrChange>
        </w:rPr>
      </w:pPr>
      <w:r w:rsidRPr="00F154BB">
        <w:rPr>
          <w:color w:val="000000"/>
          <w:lang w:val="en-US"/>
          <w:rPrChange w:id="375" w:author="Wim" w:date="2013-09-16T15:41:00Z">
            <w:rPr>
              <w:color w:val="000000"/>
            </w:rPr>
          </w:rPrChange>
        </w:rPr>
        <w:t>ANNEX C</w:t>
      </w:r>
      <w:r w:rsidRPr="00F154BB">
        <w:rPr>
          <w:rFonts w:eastAsiaTheme="minorEastAsia"/>
          <w:lang w:val="en-US" w:eastAsia="ja-JP"/>
          <w:rPrChange w:id="376" w:author="Wim" w:date="2013-09-16T15:41:00Z">
            <w:rPr>
              <w:rFonts w:eastAsiaTheme="minorEastAsia"/>
              <w:lang w:eastAsia="ja-JP"/>
            </w:rPr>
          </w:rPrChange>
        </w:rPr>
        <w:tab/>
      </w:r>
      <w:r w:rsidRPr="00F154BB">
        <w:rPr>
          <w:lang w:val="en-US"/>
          <w:rPrChange w:id="377" w:author="Wim" w:date="2013-09-16T15:41:00Z">
            <w:rPr/>
          </w:rPrChange>
        </w:rPr>
        <w:t>CPAF1 Input Papers</w:t>
      </w:r>
      <w:r w:rsidRPr="00F154BB">
        <w:rPr>
          <w:lang w:val="en-US"/>
          <w:rPrChange w:id="378" w:author="Wim" w:date="2013-09-16T15:41:00Z">
            <w:rPr/>
          </w:rPrChange>
        </w:rPr>
        <w:tab/>
      </w:r>
      <w:r w:rsidR="00777C9D" w:rsidRPr="00B86991">
        <w:fldChar w:fldCharType="begin"/>
      </w:r>
      <w:r w:rsidRPr="00F154BB">
        <w:rPr>
          <w:lang w:val="en-US"/>
          <w:rPrChange w:id="379" w:author="Wim" w:date="2013-09-16T15:41:00Z">
            <w:rPr/>
          </w:rPrChange>
        </w:rPr>
        <w:instrText xml:space="preserve"> PAGEREF _Toc232675248 \h </w:instrText>
      </w:r>
      <w:r w:rsidR="00777C9D" w:rsidRPr="00B86991">
        <w:fldChar w:fldCharType="separate"/>
      </w:r>
      <w:r w:rsidR="00F26A70" w:rsidRPr="00F154BB">
        <w:rPr>
          <w:lang w:val="en-US"/>
          <w:rPrChange w:id="380" w:author="Wim" w:date="2013-09-16T15:41:00Z">
            <w:rPr/>
          </w:rPrChange>
        </w:rPr>
        <w:t>16</w:t>
      </w:r>
      <w:r w:rsidR="00777C9D" w:rsidRPr="00B86991">
        <w:fldChar w:fldCharType="end"/>
      </w:r>
    </w:p>
    <w:p w:rsidR="00B86991" w:rsidRPr="00F154BB" w:rsidRDefault="00B86991" w:rsidP="00B86991">
      <w:pPr>
        <w:pStyle w:val="TOC4"/>
        <w:tabs>
          <w:tab w:val="clear" w:pos="1701"/>
        </w:tabs>
        <w:rPr>
          <w:rFonts w:eastAsiaTheme="minorEastAsia"/>
          <w:lang w:val="en-US" w:eastAsia="ja-JP"/>
          <w:rPrChange w:id="381" w:author="Wim" w:date="2013-09-16T15:41:00Z">
            <w:rPr>
              <w:rFonts w:eastAsiaTheme="minorEastAsia"/>
              <w:lang w:eastAsia="ja-JP"/>
            </w:rPr>
          </w:rPrChange>
        </w:rPr>
      </w:pPr>
      <w:r w:rsidRPr="00F154BB">
        <w:rPr>
          <w:color w:val="000000"/>
          <w:lang w:val="en-US"/>
          <w:rPrChange w:id="382" w:author="Wim" w:date="2013-09-16T15:41:00Z">
            <w:rPr>
              <w:color w:val="000000"/>
            </w:rPr>
          </w:rPrChange>
        </w:rPr>
        <w:t>ANNEX D</w:t>
      </w:r>
      <w:r w:rsidRPr="00F154BB">
        <w:rPr>
          <w:rFonts w:eastAsiaTheme="minorEastAsia"/>
          <w:lang w:val="en-US" w:eastAsia="ja-JP"/>
          <w:rPrChange w:id="383" w:author="Wim" w:date="2013-09-16T15:41:00Z">
            <w:rPr>
              <w:rFonts w:eastAsiaTheme="minorEastAsia"/>
              <w:lang w:eastAsia="ja-JP"/>
            </w:rPr>
          </w:rPrChange>
        </w:rPr>
        <w:tab/>
      </w:r>
      <w:r w:rsidRPr="00F154BB">
        <w:rPr>
          <w:lang w:val="en-US"/>
          <w:rPrChange w:id="384" w:author="Wim" w:date="2013-09-16T15:41:00Z">
            <w:rPr/>
          </w:rPrChange>
        </w:rPr>
        <w:t>List of Output and Working Papers</w:t>
      </w:r>
      <w:r w:rsidRPr="00F154BB">
        <w:rPr>
          <w:lang w:val="en-US"/>
          <w:rPrChange w:id="385" w:author="Wim" w:date="2013-09-16T15:41:00Z">
            <w:rPr/>
          </w:rPrChange>
        </w:rPr>
        <w:tab/>
      </w:r>
      <w:r w:rsidR="00777C9D" w:rsidRPr="00B86991">
        <w:fldChar w:fldCharType="begin"/>
      </w:r>
      <w:r w:rsidRPr="00F154BB">
        <w:rPr>
          <w:lang w:val="en-US"/>
          <w:rPrChange w:id="386" w:author="Wim" w:date="2013-09-16T15:41:00Z">
            <w:rPr/>
          </w:rPrChange>
        </w:rPr>
        <w:instrText xml:space="preserve"> PAGEREF _Toc232675249 \h </w:instrText>
      </w:r>
      <w:r w:rsidR="00777C9D" w:rsidRPr="00B86991">
        <w:fldChar w:fldCharType="separate"/>
      </w:r>
      <w:r w:rsidR="00F26A70" w:rsidRPr="00F154BB">
        <w:rPr>
          <w:lang w:val="en-US"/>
          <w:rPrChange w:id="387" w:author="Wim" w:date="2013-09-16T15:41:00Z">
            <w:rPr/>
          </w:rPrChange>
        </w:rPr>
        <w:t>17</w:t>
      </w:r>
      <w:r w:rsidR="00777C9D" w:rsidRPr="00B86991">
        <w:fldChar w:fldCharType="end"/>
      </w:r>
    </w:p>
    <w:p w:rsidR="00B86991" w:rsidRPr="00B86991" w:rsidRDefault="00B86991" w:rsidP="00B86991">
      <w:pPr>
        <w:pStyle w:val="TOC4"/>
        <w:tabs>
          <w:tab w:val="clear" w:pos="1701"/>
        </w:tabs>
        <w:rPr>
          <w:rFonts w:eastAsiaTheme="minorEastAsia"/>
          <w:lang w:eastAsia="ja-JP"/>
        </w:rPr>
      </w:pPr>
      <w:r w:rsidRPr="00B86991">
        <w:rPr>
          <w:color w:val="000000"/>
        </w:rPr>
        <w:t>ANNEX E</w:t>
      </w:r>
      <w:r w:rsidRPr="00B86991">
        <w:rPr>
          <w:rFonts w:eastAsiaTheme="minorEastAsia"/>
          <w:lang w:eastAsia="ja-JP"/>
        </w:rPr>
        <w:tab/>
      </w:r>
      <w:r w:rsidRPr="00B86991">
        <w:t>Action Items</w:t>
      </w:r>
      <w:r w:rsidRPr="00B86991">
        <w:tab/>
      </w:r>
      <w:r w:rsidR="00777C9D" w:rsidRPr="00B86991">
        <w:fldChar w:fldCharType="begin"/>
      </w:r>
      <w:r w:rsidRPr="00B86991">
        <w:instrText xml:space="preserve"> PAGEREF _Toc232675250 \h </w:instrText>
      </w:r>
      <w:r w:rsidR="00777C9D" w:rsidRPr="00B86991">
        <w:fldChar w:fldCharType="separate"/>
      </w:r>
      <w:r w:rsidR="00F26A70">
        <w:t>18</w:t>
      </w:r>
      <w:r w:rsidR="00777C9D" w:rsidRPr="00B86991">
        <w:fldChar w:fldCharType="end"/>
      </w:r>
    </w:p>
    <w:p w:rsidR="00EB27DE" w:rsidRPr="00A46E50" w:rsidRDefault="00777C9D" w:rsidP="00EB27DE">
      <w:pPr>
        <w:pStyle w:val="BodyText"/>
      </w:pPr>
      <w:r w:rsidRPr="00A46E50">
        <w:fldChar w:fldCharType="end"/>
      </w:r>
    </w:p>
    <w:p w:rsidR="009F60F7" w:rsidRPr="00A46E50" w:rsidRDefault="003B6837" w:rsidP="009F60F7">
      <w:r w:rsidRPr="00A46E50">
        <w:br w:type="page"/>
      </w:r>
    </w:p>
    <w:p w:rsidR="009F60F7" w:rsidRPr="00A46E50" w:rsidRDefault="009F60F7" w:rsidP="009F60F7"/>
    <w:p w:rsidR="009F60F7" w:rsidRPr="00A46E50" w:rsidRDefault="009F60F7" w:rsidP="009F60F7"/>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F60F7" w:rsidRPr="00A46E50" w:rsidTr="009F60F7">
        <w:tc>
          <w:tcPr>
            <w:tcW w:w="4512" w:type="dxa"/>
          </w:tcPr>
          <w:p w:rsidR="009F60F7" w:rsidRPr="009F30E4" w:rsidRDefault="00032380" w:rsidP="00170D42">
            <w:pPr>
              <w:rPr>
                <w:lang w:val="en-US"/>
                <w:rPrChange w:id="388" w:author="Marie-Hélène Grillet" w:date="2013-09-16T13:03:00Z">
                  <w:rPr/>
                </w:rPrChange>
              </w:rPr>
            </w:pPr>
            <w:r w:rsidRPr="009F30E4">
              <w:rPr>
                <w:lang w:val="en-US"/>
                <w:rPrChange w:id="389" w:author="Marie-Hélène Grillet" w:date="2013-09-16T13:03:00Z">
                  <w:rPr/>
                </w:rPrChange>
              </w:rPr>
              <w:t xml:space="preserve">Competent </w:t>
            </w:r>
            <w:r w:rsidR="009F60F7" w:rsidRPr="009F30E4">
              <w:rPr>
                <w:lang w:val="en-US"/>
                <w:rPrChange w:id="390" w:author="Marie-Hélène Grillet" w:date="2013-09-16T13:03:00Z">
                  <w:rPr/>
                </w:rPrChange>
              </w:rPr>
              <w:t>P</w:t>
            </w:r>
            <w:r w:rsidR="005D54F0" w:rsidRPr="009F30E4">
              <w:rPr>
                <w:lang w:val="en-US"/>
                <w:rPrChange w:id="391" w:author="Marie-Hélène Grillet" w:date="2013-09-16T13:03:00Z">
                  <w:rPr/>
                </w:rPrChange>
              </w:rPr>
              <w:t>ilotage Authority</w:t>
            </w:r>
            <w:r w:rsidR="009F60F7" w:rsidRPr="009F30E4">
              <w:rPr>
                <w:lang w:val="en-US"/>
                <w:rPrChange w:id="392" w:author="Marie-Hélène Grillet" w:date="2013-09-16T13:03:00Z">
                  <w:rPr/>
                </w:rPrChange>
              </w:rPr>
              <w:t xml:space="preserve"> Forum</w:t>
            </w:r>
            <w:r w:rsidR="005D54F0" w:rsidRPr="009F30E4">
              <w:rPr>
                <w:lang w:val="en-US"/>
                <w:rPrChange w:id="393" w:author="Marie-Hélène Grillet" w:date="2013-09-16T13:03:00Z">
                  <w:rPr/>
                </w:rPrChange>
              </w:rPr>
              <w:t xml:space="preserve"> (PAF)</w:t>
            </w:r>
          </w:p>
          <w:p w:rsidR="009F60F7" w:rsidRPr="00A46E50" w:rsidRDefault="00504A55" w:rsidP="00170D42">
            <w:r w:rsidRPr="00A46E50">
              <w:t>1</w:t>
            </w:r>
            <w:r w:rsidR="00032380" w:rsidRPr="00032380">
              <w:rPr>
                <w:vertAlign w:val="superscript"/>
              </w:rPr>
              <w:t>st</w:t>
            </w:r>
            <w:r w:rsidR="00032380">
              <w:t xml:space="preserve"> </w:t>
            </w:r>
            <w:r w:rsidR="009F60F7" w:rsidRPr="00A46E50">
              <w:t>Session</w:t>
            </w:r>
          </w:p>
          <w:p w:rsidR="009F60F7" w:rsidRPr="00A46E50" w:rsidRDefault="009F60F7" w:rsidP="00170D42">
            <w:pPr>
              <w:spacing w:before="60" w:after="60"/>
            </w:pPr>
          </w:p>
        </w:tc>
        <w:tc>
          <w:tcPr>
            <w:tcW w:w="5127" w:type="dxa"/>
          </w:tcPr>
          <w:p w:rsidR="00EC4B2A" w:rsidRPr="00A46E50" w:rsidRDefault="00EC4B2A" w:rsidP="009F60F7">
            <w:pPr>
              <w:jc w:val="right"/>
            </w:pPr>
          </w:p>
          <w:p w:rsidR="009F60F7" w:rsidRPr="00A46E50" w:rsidRDefault="00032380" w:rsidP="00032380">
            <w:pPr>
              <w:jc w:val="right"/>
            </w:pPr>
            <w:r>
              <w:t>13</w:t>
            </w:r>
            <w:r w:rsidR="00B57661" w:rsidRPr="00A46E50">
              <w:t xml:space="preserve"> </w:t>
            </w:r>
            <w:r>
              <w:t>June</w:t>
            </w:r>
            <w:r w:rsidR="009F60F7" w:rsidRPr="00A46E50">
              <w:t>, 201</w:t>
            </w:r>
            <w:r>
              <w:t>3</w:t>
            </w:r>
          </w:p>
        </w:tc>
      </w:tr>
    </w:tbl>
    <w:p w:rsidR="00CA10CB" w:rsidRPr="009F30E4" w:rsidRDefault="009F60F7" w:rsidP="00CA10CB">
      <w:pPr>
        <w:pStyle w:val="Title"/>
        <w:spacing w:before="240" w:after="360"/>
        <w:rPr>
          <w:sz w:val="28"/>
          <w:szCs w:val="28"/>
          <w:lang w:val="en-US"/>
          <w:rPrChange w:id="394" w:author="Marie-Hélène Grillet" w:date="2013-09-16T13:04:00Z">
            <w:rPr>
              <w:sz w:val="28"/>
              <w:szCs w:val="28"/>
            </w:rPr>
          </w:rPrChange>
        </w:rPr>
      </w:pPr>
      <w:bookmarkStart w:id="395" w:name="_Toc232675211"/>
      <w:r w:rsidRPr="009F30E4">
        <w:rPr>
          <w:sz w:val="28"/>
          <w:szCs w:val="28"/>
          <w:lang w:val="en-US"/>
          <w:rPrChange w:id="396" w:author="Marie-Hélène Grillet" w:date="2013-09-16T13:04:00Z">
            <w:rPr>
              <w:sz w:val="28"/>
              <w:szCs w:val="28"/>
            </w:rPr>
          </w:rPrChange>
        </w:rPr>
        <w:t>Report of the</w:t>
      </w:r>
      <w:r w:rsidR="00282A6C" w:rsidRPr="009F30E4">
        <w:rPr>
          <w:sz w:val="28"/>
          <w:szCs w:val="28"/>
          <w:lang w:val="en-US"/>
          <w:rPrChange w:id="397" w:author="Marie-Hélène Grillet" w:date="2013-09-16T13:04:00Z">
            <w:rPr>
              <w:sz w:val="28"/>
              <w:szCs w:val="28"/>
            </w:rPr>
          </w:rPrChange>
        </w:rPr>
        <w:t xml:space="preserve"> </w:t>
      </w:r>
      <w:r w:rsidR="00556D91" w:rsidRPr="009F30E4">
        <w:rPr>
          <w:sz w:val="28"/>
          <w:szCs w:val="28"/>
          <w:lang w:val="en-US"/>
          <w:rPrChange w:id="398" w:author="Marie-Hélène Grillet" w:date="2013-09-16T13:04:00Z">
            <w:rPr>
              <w:sz w:val="28"/>
              <w:szCs w:val="28"/>
            </w:rPr>
          </w:rPrChange>
        </w:rPr>
        <w:t>1</w:t>
      </w:r>
      <w:r w:rsidR="00032380" w:rsidRPr="009F30E4">
        <w:rPr>
          <w:sz w:val="28"/>
          <w:szCs w:val="28"/>
          <w:vertAlign w:val="superscript"/>
          <w:lang w:val="en-US"/>
          <w:rPrChange w:id="399" w:author="Marie-Hélène Grillet" w:date="2013-09-16T13:04:00Z">
            <w:rPr>
              <w:sz w:val="28"/>
              <w:szCs w:val="28"/>
              <w:vertAlign w:val="superscript"/>
            </w:rPr>
          </w:rPrChange>
        </w:rPr>
        <w:t>st</w:t>
      </w:r>
      <w:r w:rsidR="00032380" w:rsidRPr="009F30E4">
        <w:rPr>
          <w:sz w:val="28"/>
          <w:szCs w:val="28"/>
          <w:lang w:val="en-US"/>
          <w:rPrChange w:id="400" w:author="Marie-Hélène Grillet" w:date="2013-09-16T13:04:00Z">
            <w:rPr>
              <w:sz w:val="28"/>
              <w:szCs w:val="28"/>
            </w:rPr>
          </w:rPrChange>
        </w:rPr>
        <w:t xml:space="preserve"> </w:t>
      </w:r>
      <w:r w:rsidRPr="009F30E4">
        <w:rPr>
          <w:sz w:val="28"/>
          <w:szCs w:val="28"/>
          <w:lang w:val="en-US"/>
          <w:rPrChange w:id="401" w:author="Marie-Hélène Grillet" w:date="2013-09-16T13:04:00Z">
            <w:rPr>
              <w:sz w:val="28"/>
              <w:szCs w:val="28"/>
            </w:rPr>
          </w:rPrChange>
        </w:rPr>
        <w:t xml:space="preserve">Session of the </w:t>
      </w:r>
      <w:r w:rsidR="00032380" w:rsidRPr="009F30E4">
        <w:rPr>
          <w:sz w:val="28"/>
          <w:szCs w:val="28"/>
          <w:lang w:val="en-US"/>
          <w:rPrChange w:id="402" w:author="Marie-Hélène Grillet" w:date="2013-09-16T13:04:00Z">
            <w:rPr>
              <w:sz w:val="28"/>
              <w:szCs w:val="28"/>
            </w:rPr>
          </w:rPrChange>
        </w:rPr>
        <w:t>Competent</w:t>
      </w:r>
      <w:r w:rsidRPr="009F30E4">
        <w:rPr>
          <w:sz w:val="28"/>
          <w:szCs w:val="28"/>
          <w:lang w:val="en-US"/>
          <w:rPrChange w:id="403" w:author="Marie-Hélène Grillet" w:date="2013-09-16T13:04:00Z">
            <w:rPr>
              <w:sz w:val="28"/>
              <w:szCs w:val="28"/>
            </w:rPr>
          </w:rPrChange>
        </w:rPr>
        <w:t xml:space="preserve"> </w:t>
      </w:r>
      <w:r w:rsidR="00673040" w:rsidRPr="009F30E4">
        <w:rPr>
          <w:sz w:val="28"/>
          <w:szCs w:val="28"/>
          <w:lang w:val="en-US"/>
          <w:rPrChange w:id="404" w:author="Marie-Hélène Grillet" w:date="2013-09-16T13:04:00Z">
            <w:rPr>
              <w:sz w:val="28"/>
              <w:szCs w:val="28"/>
            </w:rPr>
          </w:rPrChange>
        </w:rPr>
        <w:t>Pilotage Authority Forum</w:t>
      </w:r>
      <w:bookmarkEnd w:id="106"/>
      <w:bookmarkEnd w:id="107"/>
      <w:bookmarkEnd w:id="108"/>
      <w:bookmarkEnd w:id="395"/>
    </w:p>
    <w:p w:rsidR="0051351B" w:rsidRPr="00A46E50" w:rsidRDefault="00282A6C" w:rsidP="00844464">
      <w:pPr>
        <w:pStyle w:val="Heading1"/>
      </w:pPr>
      <w:bookmarkStart w:id="405" w:name="_Toc167878145"/>
      <w:bookmarkStart w:id="406" w:name="_Toc232675212"/>
      <w:r w:rsidRPr="00A46E50">
        <w:t>General</w:t>
      </w:r>
      <w:bookmarkEnd w:id="405"/>
      <w:bookmarkEnd w:id="406"/>
    </w:p>
    <w:p w:rsidR="0051351B" w:rsidRPr="009F30E4" w:rsidRDefault="0051351B" w:rsidP="00963785">
      <w:pPr>
        <w:pStyle w:val="BodyText"/>
        <w:rPr>
          <w:lang w:val="en-US"/>
          <w:rPrChange w:id="407" w:author="Marie-Hélène Grillet" w:date="2013-09-16T13:04:00Z">
            <w:rPr/>
          </w:rPrChange>
        </w:rPr>
      </w:pPr>
      <w:r w:rsidRPr="009F30E4">
        <w:rPr>
          <w:lang w:val="en-US"/>
          <w:rPrChange w:id="408" w:author="Marie-Hélène Grillet" w:date="2013-09-16T13:04:00Z">
            <w:rPr/>
          </w:rPrChange>
        </w:rPr>
        <w:t xml:space="preserve">The </w:t>
      </w:r>
      <w:r w:rsidR="00B57661" w:rsidRPr="009F30E4">
        <w:rPr>
          <w:lang w:val="en-US"/>
          <w:rPrChange w:id="409" w:author="Marie-Hélène Grillet" w:date="2013-09-16T13:04:00Z">
            <w:rPr/>
          </w:rPrChange>
        </w:rPr>
        <w:t>1</w:t>
      </w:r>
      <w:r w:rsidR="00032380" w:rsidRPr="009F30E4">
        <w:rPr>
          <w:vertAlign w:val="superscript"/>
          <w:lang w:val="en-US"/>
          <w:rPrChange w:id="410" w:author="Marie-Hélène Grillet" w:date="2013-09-16T13:04:00Z">
            <w:rPr>
              <w:vertAlign w:val="superscript"/>
            </w:rPr>
          </w:rPrChange>
        </w:rPr>
        <w:t>st</w:t>
      </w:r>
      <w:r w:rsidR="00032380" w:rsidRPr="009F30E4">
        <w:rPr>
          <w:lang w:val="en-US"/>
          <w:rPrChange w:id="411" w:author="Marie-Hélène Grillet" w:date="2013-09-16T13:04:00Z">
            <w:rPr/>
          </w:rPrChange>
        </w:rPr>
        <w:t xml:space="preserve"> </w:t>
      </w:r>
      <w:r w:rsidRPr="009F30E4">
        <w:rPr>
          <w:lang w:val="en-US"/>
          <w:rPrChange w:id="412" w:author="Marie-Hélène Grillet" w:date="2013-09-16T13:04:00Z">
            <w:rPr/>
          </w:rPrChange>
        </w:rPr>
        <w:t xml:space="preserve">meeting of the </w:t>
      </w:r>
      <w:r w:rsidR="00032380" w:rsidRPr="009F30E4">
        <w:rPr>
          <w:b/>
          <w:lang w:val="en-US"/>
          <w:rPrChange w:id="413" w:author="Marie-Hélène Grillet" w:date="2013-09-16T13:04:00Z">
            <w:rPr>
              <w:b/>
            </w:rPr>
          </w:rPrChange>
        </w:rPr>
        <w:t xml:space="preserve">Competent </w:t>
      </w:r>
      <w:r w:rsidR="00673040" w:rsidRPr="009F30E4">
        <w:rPr>
          <w:b/>
          <w:lang w:val="en-US"/>
          <w:rPrChange w:id="414" w:author="Marie-Hélène Grillet" w:date="2013-09-16T13:04:00Z">
            <w:rPr>
              <w:b/>
            </w:rPr>
          </w:rPrChange>
        </w:rPr>
        <w:t>Pilotage Authority Forum</w:t>
      </w:r>
      <w:r w:rsidR="00673040" w:rsidRPr="009F30E4">
        <w:rPr>
          <w:lang w:val="en-US"/>
          <w:rPrChange w:id="415" w:author="Marie-Hélène Grillet" w:date="2013-09-16T13:04:00Z">
            <w:rPr/>
          </w:rPrChange>
        </w:rPr>
        <w:t xml:space="preserve"> </w:t>
      </w:r>
      <w:r w:rsidR="0022061D" w:rsidRPr="009F30E4">
        <w:rPr>
          <w:lang w:val="en-US"/>
          <w:rPrChange w:id="416" w:author="Marie-Hélène Grillet" w:date="2013-09-16T13:04:00Z">
            <w:rPr/>
          </w:rPrChange>
        </w:rPr>
        <w:t xml:space="preserve">was held from </w:t>
      </w:r>
      <w:r w:rsidR="00032380" w:rsidRPr="009F30E4">
        <w:rPr>
          <w:lang w:val="en-US"/>
          <w:rPrChange w:id="417" w:author="Marie-Hélène Grillet" w:date="2013-09-16T13:04:00Z">
            <w:rPr/>
          </w:rPrChange>
        </w:rPr>
        <w:t>11</w:t>
      </w:r>
      <w:r w:rsidR="00535D5A" w:rsidRPr="009F30E4">
        <w:rPr>
          <w:lang w:val="en-US"/>
          <w:rPrChange w:id="418" w:author="Marie-Hélène Grillet" w:date="2013-09-16T13:04:00Z">
            <w:rPr/>
          </w:rPrChange>
        </w:rPr>
        <w:t xml:space="preserve"> to </w:t>
      </w:r>
      <w:r w:rsidR="00032380" w:rsidRPr="009F30E4">
        <w:rPr>
          <w:lang w:val="en-US"/>
          <w:rPrChange w:id="419" w:author="Marie-Hélène Grillet" w:date="2013-09-16T13:04:00Z">
            <w:rPr/>
          </w:rPrChange>
        </w:rPr>
        <w:t>13</w:t>
      </w:r>
      <w:r w:rsidR="00504A55" w:rsidRPr="009F30E4">
        <w:rPr>
          <w:lang w:val="en-US"/>
          <w:rPrChange w:id="420" w:author="Marie-Hélène Grillet" w:date="2013-09-16T13:04:00Z">
            <w:rPr/>
          </w:rPrChange>
        </w:rPr>
        <w:t xml:space="preserve"> </w:t>
      </w:r>
      <w:r w:rsidR="00032380" w:rsidRPr="009F30E4">
        <w:rPr>
          <w:lang w:val="en-US"/>
          <w:rPrChange w:id="421" w:author="Marie-Hélène Grillet" w:date="2013-09-16T13:04:00Z">
            <w:rPr/>
          </w:rPrChange>
        </w:rPr>
        <w:t>June</w:t>
      </w:r>
      <w:r w:rsidR="00535D5A" w:rsidRPr="009F30E4">
        <w:rPr>
          <w:lang w:val="en-US"/>
          <w:rPrChange w:id="422" w:author="Marie-Hélène Grillet" w:date="2013-09-16T13:04:00Z">
            <w:rPr/>
          </w:rPrChange>
        </w:rPr>
        <w:t xml:space="preserve"> 20</w:t>
      </w:r>
      <w:r w:rsidR="00504A55" w:rsidRPr="009F30E4">
        <w:rPr>
          <w:lang w:val="en-US"/>
          <w:rPrChange w:id="423" w:author="Marie-Hélène Grillet" w:date="2013-09-16T13:04:00Z">
            <w:rPr/>
          </w:rPrChange>
        </w:rPr>
        <w:t>1</w:t>
      </w:r>
      <w:r w:rsidR="00032380" w:rsidRPr="009F30E4">
        <w:rPr>
          <w:lang w:val="en-US"/>
          <w:rPrChange w:id="424" w:author="Marie-Hélène Grillet" w:date="2013-09-16T13:04:00Z">
            <w:rPr/>
          </w:rPrChange>
        </w:rPr>
        <w:t>3</w:t>
      </w:r>
      <w:r w:rsidR="00963785" w:rsidRPr="009F30E4">
        <w:rPr>
          <w:lang w:val="en-US"/>
          <w:rPrChange w:id="425" w:author="Marie-Hélène Grillet" w:date="2013-09-16T13:04:00Z">
            <w:rPr/>
          </w:rPrChange>
        </w:rPr>
        <w:t>,</w:t>
      </w:r>
      <w:r w:rsidR="0022061D" w:rsidRPr="009F30E4">
        <w:rPr>
          <w:lang w:val="en-US"/>
          <w:rPrChange w:id="426" w:author="Marie-Hélène Grillet" w:date="2013-09-16T13:04:00Z">
            <w:rPr/>
          </w:rPrChange>
        </w:rPr>
        <w:t xml:space="preserve"> </w:t>
      </w:r>
      <w:r w:rsidRPr="009F30E4">
        <w:rPr>
          <w:lang w:val="en-US"/>
          <w:rPrChange w:id="427" w:author="Marie-Hélène Grillet" w:date="2013-09-16T13:04:00Z">
            <w:rPr/>
          </w:rPrChange>
        </w:rPr>
        <w:t xml:space="preserve">at </w:t>
      </w:r>
      <w:r w:rsidR="00963785" w:rsidRPr="009F30E4">
        <w:rPr>
          <w:lang w:val="en-US"/>
          <w:rPrChange w:id="428" w:author="Marie-Hélène Grillet" w:date="2013-09-16T13:04:00Z">
            <w:rPr/>
          </w:rPrChange>
        </w:rPr>
        <w:t>IALA</w:t>
      </w:r>
      <w:r w:rsidR="00D34A08" w:rsidRPr="009F30E4">
        <w:rPr>
          <w:lang w:val="en-US"/>
          <w:rPrChange w:id="429" w:author="Marie-Hélène Grillet" w:date="2013-09-16T13:04:00Z">
            <w:rPr/>
          </w:rPrChange>
        </w:rPr>
        <w:t xml:space="preserve"> and via </w:t>
      </w:r>
      <w:proofErr w:type="spellStart"/>
      <w:r w:rsidR="00D34A08" w:rsidRPr="009F30E4">
        <w:rPr>
          <w:lang w:val="en-US"/>
          <w:rPrChange w:id="430" w:author="Marie-Hélène Grillet" w:date="2013-09-16T13:04:00Z">
            <w:rPr/>
          </w:rPrChange>
        </w:rPr>
        <w:t>GoToMeeting</w:t>
      </w:r>
      <w:proofErr w:type="spellEnd"/>
      <w:r w:rsidR="00963785" w:rsidRPr="009F30E4">
        <w:rPr>
          <w:lang w:val="en-US"/>
          <w:rPrChange w:id="431" w:author="Marie-Hélène Grillet" w:date="2013-09-16T13:04:00Z">
            <w:rPr/>
          </w:rPrChange>
        </w:rPr>
        <w:t>, with</w:t>
      </w:r>
      <w:r w:rsidR="006D778E" w:rsidRPr="009F30E4">
        <w:rPr>
          <w:lang w:val="en-US"/>
          <w:rPrChange w:id="432" w:author="Marie-Hélène Grillet" w:date="2013-09-16T13:04:00Z">
            <w:rPr/>
          </w:rPrChange>
        </w:rPr>
        <w:t xml:space="preserve"> </w:t>
      </w:r>
      <w:proofErr w:type="spellStart"/>
      <w:r w:rsidR="006D778E" w:rsidRPr="009F30E4">
        <w:rPr>
          <w:lang w:val="en-US"/>
          <w:rPrChange w:id="433" w:author="Marie-Hélène Grillet" w:date="2013-09-16T13:04:00Z">
            <w:rPr/>
          </w:rPrChange>
        </w:rPr>
        <w:t>Arve</w:t>
      </w:r>
      <w:proofErr w:type="spellEnd"/>
      <w:r w:rsidR="006D778E" w:rsidRPr="009F30E4">
        <w:rPr>
          <w:lang w:val="en-US"/>
          <w:rPrChange w:id="434" w:author="Marie-Hélène Grillet" w:date="2013-09-16T13:04:00Z">
            <w:rPr/>
          </w:rPrChange>
        </w:rPr>
        <w:t xml:space="preserve"> </w:t>
      </w:r>
      <w:proofErr w:type="spellStart"/>
      <w:r w:rsidR="006D778E" w:rsidRPr="009F30E4">
        <w:rPr>
          <w:lang w:val="en-US"/>
          <w:rPrChange w:id="435" w:author="Marie-Hélène Grillet" w:date="2013-09-16T13:04:00Z">
            <w:rPr/>
          </w:rPrChange>
        </w:rPr>
        <w:t>Dimmen</w:t>
      </w:r>
      <w:proofErr w:type="spellEnd"/>
      <w:r w:rsidR="00312A18" w:rsidRPr="009F30E4">
        <w:rPr>
          <w:lang w:val="en-US"/>
          <w:rPrChange w:id="436" w:author="Marie-Hélène Grillet" w:date="2013-09-16T13:04:00Z">
            <w:rPr/>
          </w:rPrChange>
        </w:rPr>
        <w:t xml:space="preserve"> as </w:t>
      </w:r>
      <w:r w:rsidR="00B57661" w:rsidRPr="009F30E4">
        <w:rPr>
          <w:lang w:val="en-US"/>
          <w:rPrChange w:id="437" w:author="Marie-Hélène Grillet" w:date="2013-09-16T13:04:00Z">
            <w:rPr/>
          </w:rPrChange>
        </w:rPr>
        <w:t xml:space="preserve">the </w:t>
      </w:r>
      <w:r w:rsidR="00312A18" w:rsidRPr="009F30E4">
        <w:rPr>
          <w:lang w:val="en-US"/>
          <w:rPrChange w:id="438" w:author="Marie-Hélène Grillet" w:date="2013-09-16T13:04:00Z">
            <w:rPr/>
          </w:rPrChange>
        </w:rPr>
        <w:t>Chair</w:t>
      </w:r>
      <w:r w:rsidR="00B57661" w:rsidRPr="009F30E4">
        <w:rPr>
          <w:lang w:val="en-US"/>
          <w:rPrChange w:id="439" w:author="Marie-Hélène Grillet" w:date="2013-09-16T13:04:00Z">
            <w:rPr/>
          </w:rPrChange>
        </w:rPr>
        <w:t>man</w:t>
      </w:r>
      <w:r w:rsidR="00963785" w:rsidRPr="009F30E4">
        <w:rPr>
          <w:lang w:val="en-US"/>
          <w:rPrChange w:id="440" w:author="Marie-Hélène Grillet" w:date="2013-09-16T13:04:00Z">
            <w:rPr/>
          </w:rPrChange>
        </w:rPr>
        <w:t>.</w:t>
      </w:r>
      <w:r w:rsidR="00B57661" w:rsidRPr="009F30E4">
        <w:rPr>
          <w:lang w:val="en-US"/>
          <w:rPrChange w:id="441" w:author="Marie-Hélène Grillet" w:date="2013-09-16T13:04:00Z">
            <w:rPr/>
          </w:rPrChange>
        </w:rPr>
        <w:t xml:space="preserve"> </w:t>
      </w:r>
      <w:r w:rsidR="00B81217" w:rsidRPr="009F30E4">
        <w:rPr>
          <w:lang w:val="en-US"/>
          <w:rPrChange w:id="442" w:author="Marie-Hélène Grillet" w:date="2013-09-16T13:04:00Z">
            <w:rPr/>
          </w:rPrChange>
        </w:rPr>
        <w:t xml:space="preserve"> The S</w:t>
      </w:r>
      <w:r w:rsidR="007878D1" w:rsidRPr="009F30E4">
        <w:rPr>
          <w:lang w:val="en-US"/>
          <w:rPrChange w:id="443" w:author="Marie-Hélène Grillet" w:date="2013-09-16T13:04:00Z">
            <w:rPr/>
          </w:rPrChange>
        </w:rPr>
        <w:t>ecretary for the</w:t>
      </w:r>
      <w:r w:rsidR="00535D5A" w:rsidRPr="009F30E4">
        <w:rPr>
          <w:lang w:val="en-US"/>
          <w:rPrChange w:id="444" w:author="Marie-Hélène Grillet" w:date="2013-09-16T13:04:00Z">
            <w:rPr/>
          </w:rPrChange>
        </w:rPr>
        <w:t xml:space="preserve"> meeting was </w:t>
      </w:r>
      <w:r w:rsidR="00963785" w:rsidRPr="009F30E4">
        <w:rPr>
          <w:lang w:val="en-US"/>
          <w:rPrChange w:id="445" w:author="Marie-Hélène Grillet" w:date="2013-09-16T13:04:00Z">
            <w:rPr/>
          </w:rPrChange>
        </w:rPr>
        <w:t>Mike Hadley</w:t>
      </w:r>
      <w:r w:rsidR="00535D5A" w:rsidRPr="009F30E4">
        <w:rPr>
          <w:lang w:val="en-US"/>
          <w:rPrChange w:id="446" w:author="Marie-Hélène Grillet" w:date="2013-09-16T13:04:00Z">
            <w:rPr/>
          </w:rPrChange>
        </w:rPr>
        <w:t>.</w:t>
      </w:r>
      <w:r w:rsidR="008D4C01" w:rsidRPr="009F30E4">
        <w:rPr>
          <w:lang w:val="en-US"/>
          <w:rPrChange w:id="447" w:author="Marie-Hélène Grillet" w:date="2013-09-16T13:04:00Z">
            <w:rPr/>
          </w:rPrChange>
        </w:rPr>
        <w:t xml:space="preserve">  </w:t>
      </w:r>
      <w:proofErr w:type="spellStart"/>
      <w:r w:rsidR="008D4C01" w:rsidRPr="009F30E4">
        <w:rPr>
          <w:lang w:val="en-US"/>
          <w:rPrChange w:id="448" w:author="Marie-Hélène Grillet" w:date="2013-09-16T13:04:00Z">
            <w:rPr/>
          </w:rPrChange>
        </w:rPr>
        <w:t>Valtteri</w:t>
      </w:r>
      <w:proofErr w:type="spellEnd"/>
      <w:r w:rsidR="008D4C01" w:rsidRPr="009F30E4">
        <w:rPr>
          <w:lang w:val="en-US"/>
          <w:rPrChange w:id="449" w:author="Marie-Hélène Grillet" w:date="2013-09-16T13:04:00Z">
            <w:rPr/>
          </w:rPrChange>
        </w:rPr>
        <w:t xml:space="preserve"> </w:t>
      </w:r>
      <w:proofErr w:type="spellStart"/>
      <w:r w:rsidR="008D4C01" w:rsidRPr="009F30E4">
        <w:rPr>
          <w:lang w:val="en-US"/>
          <w:rPrChange w:id="450" w:author="Marie-Hélène Grillet" w:date="2013-09-16T13:04:00Z">
            <w:rPr/>
          </w:rPrChange>
        </w:rPr>
        <w:t>Laine</w:t>
      </w:r>
      <w:proofErr w:type="spellEnd"/>
      <w:r w:rsidR="008D4C01" w:rsidRPr="009F30E4">
        <w:rPr>
          <w:lang w:val="en-US"/>
          <w:rPrChange w:id="451" w:author="Marie-Hélène Grillet" w:date="2013-09-16T13:04:00Z">
            <w:rPr/>
          </w:rPrChange>
        </w:rPr>
        <w:t xml:space="preserve"> assumed the Chair for the final morning.</w:t>
      </w:r>
    </w:p>
    <w:p w:rsidR="003D5D6E" w:rsidRDefault="00F66070" w:rsidP="00963785">
      <w:pPr>
        <w:pStyle w:val="BodyText"/>
      </w:pPr>
      <w:r w:rsidRPr="009F30E4">
        <w:rPr>
          <w:rFonts w:cs="Arial"/>
          <w:lang w:val="en-US"/>
          <w:rPrChange w:id="452" w:author="Marie-Hélène Grillet" w:date="2013-09-16T13:04:00Z">
            <w:rPr>
              <w:rFonts w:cs="Arial"/>
            </w:rPr>
          </w:rPrChange>
        </w:rPr>
        <w:t>The C</w:t>
      </w:r>
      <w:r w:rsidR="00135C73" w:rsidRPr="009F30E4">
        <w:rPr>
          <w:rFonts w:cs="Arial"/>
          <w:lang w:val="en-US"/>
          <w:rPrChange w:id="453" w:author="Marie-Hélène Grillet" w:date="2013-09-16T13:04:00Z">
            <w:rPr>
              <w:rFonts w:cs="Arial"/>
            </w:rPr>
          </w:rPrChange>
        </w:rPr>
        <w:t>hairman</w:t>
      </w:r>
      <w:r w:rsidR="00535D5A" w:rsidRPr="009F30E4">
        <w:rPr>
          <w:rFonts w:cs="Arial"/>
          <w:lang w:val="en-US"/>
          <w:rPrChange w:id="454" w:author="Marie-Hélène Grillet" w:date="2013-09-16T13:04:00Z">
            <w:rPr>
              <w:rFonts w:cs="Arial"/>
            </w:rPr>
          </w:rPrChange>
        </w:rPr>
        <w:t xml:space="preserve"> </w:t>
      </w:r>
      <w:r w:rsidRPr="009F30E4">
        <w:rPr>
          <w:rFonts w:cs="Arial"/>
          <w:lang w:val="en-US"/>
          <w:rPrChange w:id="455" w:author="Marie-Hélène Grillet" w:date="2013-09-16T13:04:00Z">
            <w:rPr>
              <w:rFonts w:cs="Arial"/>
            </w:rPr>
          </w:rPrChange>
        </w:rPr>
        <w:t>said that it was a pleasure to welcome</w:t>
      </w:r>
      <w:r w:rsidR="0037128B" w:rsidRPr="009F30E4">
        <w:rPr>
          <w:rFonts w:cs="Arial"/>
          <w:lang w:val="en-US"/>
          <w:rPrChange w:id="456" w:author="Marie-Hélène Grillet" w:date="2013-09-16T13:04:00Z">
            <w:rPr>
              <w:rFonts w:cs="Arial"/>
            </w:rPr>
          </w:rPrChange>
        </w:rPr>
        <w:t xml:space="preserve"> </w:t>
      </w:r>
      <w:r w:rsidRPr="009F30E4">
        <w:rPr>
          <w:rFonts w:cs="Arial"/>
          <w:lang w:val="en-US"/>
          <w:rPrChange w:id="457" w:author="Marie-Hélène Grillet" w:date="2013-09-16T13:04:00Z">
            <w:rPr>
              <w:rFonts w:cs="Arial"/>
            </w:rPr>
          </w:rPrChange>
        </w:rPr>
        <w:t>everyone to the 1</w:t>
      </w:r>
      <w:r w:rsidRPr="009F30E4">
        <w:rPr>
          <w:rFonts w:cs="Arial"/>
          <w:vertAlign w:val="superscript"/>
          <w:lang w:val="en-US"/>
          <w:rPrChange w:id="458" w:author="Marie-Hélène Grillet" w:date="2013-09-16T13:04:00Z">
            <w:rPr>
              <w:rFonts w:cs="Arial"/>
              <w:vertAlign w:val="superscript"/>
            </w:rPr>
          </w:rPrChange>
        </w:rPr>
        <w:t>st</w:t>
      </w:r>
      <w:r w:rsidRPr="009F30E4">
        <w:rPr>
          <w:rFonts w:cs="Arial"/>
          <w:lang w:val="en-US"/>
          <w:rPrChange w:id="459" w:author="Marie-Hélène Grillet" w:date="2013-09-16T13:04:00Z">
            <w:rPr>
              <w:rFonts w:cs="Arial"/>
            </w:rPr>
          </w:rPrChange>
        </w:rPr>
        <w:t xml:space="preserve"> session of the CPAF</w:t>
      </w:r>
      <w:r w:rsidR="00032380" w:rsidRPr="009F30E4">
        <w:rPr>
          <w:rFonts w:cs="Arial"/>
          <w:lang w:val="en-US"/>
          <w:rPrChange w:id="460" w:author="Marie-Hélène Grillet" w:date="2013-09-16T13:04:00Z">
            <w:rPr>
              <w:rFonts w:cs="Arial"/>
            </w:rPr>
          </w:rPrChange>
        </w:rPr>
        <w:t xml:space="preserve"> and</w:t>
      </w:r>
      <w:r w:rsidR="00795D8F" w:rsidRPr="009F30E4">
        <w:rPr>
          <w:lang w:val="en-US"/>
          <w:rPrChange w:id="461" w:author="Marie-Hélène Grillet" w:date="2013-09-16T13:04:00Z">
            <w:rPr/>
          </w:rPrChange>
        </w:rPr>
        <w:t xml:space="preserve"> </w:t>
      </w:r>
      <w:r w:rsidR="009E35D4" w:rsidRPr="009F30E4">
        <w:rPr>
          <w:lang w:val="en-US"/>
          <w:rPrChange w:id="462" w:author="Marie-Hélène Grillet" w:date="2013-09-16T13:04:00Z">
            <w:rPr/>
          </w:rPrChange>
        </w:rPr>
        <w:t xml:space="preserve">then introduced himself and provided a brief overview of how the meeting came to be taking place.  </w:t>
      </w:r>
      <w:r w:rsidR="009E35D4">
        <w:t xml:space="preserve">He </w:t>
      </w:r>
      <w:r w:rsidR="00795D8F" w:rsidRPr="00A46E50">
        <w:t>then</w:t>
      </w:r>
      <w:r w:rsidR="00D34A08">
        <w:t xml:space="preserve"> asked those attending to introduce themselves.</w:t>
      </w:r>
    </w:p>
    <w:p w:rsidR="00D34A08" w:rsidRDefault="00D34A08" w:rsidP="00D34A08">
      <w:pPr>
        <w:pStyle w:val="Heading1"/>
      </w:pPr>
      <w:bookmarkStart w:id="463" w:name="_Toc232675213"/>
      <w:r>
        <w:t>Approval of the agenda</w:t>
      </w:r>
      <w:bookmarkEnd w:id="463"/>
    </w:p>
    <w:p w:rsidR="00D34A08" w:rsidRPr="009F30E4" w:rsidRDefault="00D34A08" w:rsidP="00D34A08">
      <w:pPr>
        <w:pStyle w:val="BodyText"/>
        <w:rPr>
          <w:lang w:val="en-US"/>
          <w:rPrChange w:id="464" w:author="Marie-Hélène Grillet" w:date="2013-09-16T13:04:00Z">
            <w:rPr/>
          </w:rPrChange>
        </w:rPr>
      </w:pPr>
      <w:r w:rsidRPr="009F30E4">
        <w:rPr>
          <w:lang w:val="en-US"/>
          <w:rPrChange w:id="465" w:author="Marie-Hélène Grillet" w:date="2013-09-16T13:04:00Z">
            <w:rPr/>
          </w:rPrChange>
        </w:rPr>
        <w:t>With the addition of two items to agenda item 6, the agenda was approved.</w:t>
      </w:r>
    </w:p>
    <w:p w:rsidR="0051351B" w:rsidRPr="00A46E50" w:rsidRDefault="00D34A08" w:rsidP="00963785">
      <w:pPr>
        <w:pStyle w:val="Heading2"/>
      </w:pPr>
      <w:bookmarkStart w:id="466" w:name="_Toc232675214"/>
      <w:r>
        <w:t>Apologies</w:t>
      </w:r>
      <w:bookmarkEnd w:id="466"/>
    </w:p>
    <w:p w:rsidR="00D34A08" w:rsidRPr="00A46E50" w:rsidRDefault="00D34A08" w:rsidP="00D34A08">
      <w:pPr>
        <w:pStyle w:val="BodyText"/>
        <w:rPr>
          <w:snapToGrid w:val="0"/>
        </w:rPr>
      </w:pPr>
      <w:r w:rsidRPr="00A46E50">
        <w:rPr>
          <w:snapToGrid w:val="0"/>
        </w:rPr>
        <w:t>Apologies were received from:</w:t>
      </w:r>
    </w:p>
    <w:p w:rsidR="00D34A08" w:rsidRPr="00A46E50" w:rsidRDefault="00D34A08" w:rsidP="00D34A08">
      <w:pPr>
        <w:rPr>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D34A08" w:rsidRPr="00A46E50" w:rsidTr="00D34A08">
        <w:trPr>
          <w:trHeight w:val="340"/>
          <w:jc w:val="center"/>
        </w:trPr>
        <w:tc>
          <w:tcPr>
            <w:tcW w:w="2655" w:type="dxa"/>
            <w:vAlign w:val="center"/>
          </w:tcPr>
          <w:p w:rsidR="00D34A08" w:rsidRPr="00A46E50" w:rsidRDefault="00D34A08" w:rsidP="00D34A08">
            <w:pPr>
              <w:rPr>
                <w:b/>
                <w:bCs/>
              </w:rPr>
            </w:pPr>
            <w:r w:rsidRPr="00A46E50">
              <w:rPr>
                <w:b/>
                <w:bCs/>
              </w:rPr>
              <w:t>NAME</w:t>
            </w:r>
          </w:p>
        </w:tc>
        <w:tc>
          <w:tcPr>
            <w:tcW w:w="3686" w:type="dxa"/>
            <w:vAlign w:val="center"/>
          </w:tcPr>
          <w:p w:rsidR="00D34A08" w:rsidRPr="00A46E50" w:rsidRDefault="00D34A08" w:rsidP="00D34A08">
            <w:pPr>
              <w:rPr>
                <w:b/>
                <w:bCs/>
              </w:rPr>
            </w:pPr>
            <w:r w:rsidRPr="00A46E50">
              <w:rPr>
                <w:b/>
                <w:bCs/>
              </w:rPr>
              <w:t>ORGANIZATION</w:t>
            </w:r>
          </w:p>
        </w:tc>
        <w:tc>
          <w:tcPr>
            <w:tcW w:w="2198" w:type="dxa"/>
            <w:vAlign w:val="center"/>
          </w:tcPr>
          <w:p w:rsidR="00D34A08" w:rsidRPr="00A46E50" w:rsidRDefault="00D34A08" w:rsidP="00D34A08">
            <w:pPr>
              <w:rPr>
                <w:b/>
                <w:bCs/>
              </w:rPr>
            </w:pPr>
            <w:r w:rsidRPr="00A46E50">
              <w:rPr>
                <w:b/>
                <w:bCs/>
              </w:rPr>
              <w:t>COUNTRY</w:t>
            </w:r>
          </w:p>
        </w:tc>
      </w:tr>
      <w:tr w:rsidR="00D34A08" w:rsidRPr="00A46E50" w:rsidTr="00D34A08">
        <w:trPr>
          <w:trHeight w:val="340"/>
          <w:jc w:val="center"/>
        </w:trPr>
        <w:tc>
          <w:tcPr>
            <w:tcW w:w="2655" w:type="dxa"/>
            <w:vAlign w:val="center"/>
          </w:tcPr>
          <w:p w:rsidR="00D34A08" w:rsidRPr="00A46E50" w:rsidRDefault="00D34A08" w:rsidP="00D34A08">
            <w:pPr>
              <w:rPr>
                <w:bCs/>
              </w:rPr>
            </w:pPr>
            <w:r>
              <w:rPr>
                <w:bCs/>
              </w:rPr>
              <w:t>Lars Ahrendtsen</w:t>
            </w:r>
          </w:p>
        </w:tc>
        <w:tc>
          <w:tcPr>
            <w:tcW w:w="3686" w:type="dxa"/>
            <w:vAlign w:val="center"/>
          </w:tcPr>
          <w:p w:rsidR="00D34A08" w:rsidRPr="00A46E50" w:rsidRDefault="00D34A08" w:rsidP="00D34A08">
            <w:pPr>
              <w:rPr>
                <w:bCs/>
              </w:rPr>
            </w:pPr>
            <w:r>
              <w:rPr>
                <w:bCs/>
              </w:rPr>
              <w:t>DanPilot</w:t>
            </w:r>
          </w:p>
        </w:tc>
        <w:tc>
          <w:tcPr>
            <w:tcW w:w="2198" w:type="dxa"/>
            <w:vAlign w:val="center"/>
          </w:tcPr>
          <w:p w:rsidR="00D34A08" w:rsidRPr="00A46E50" w:rsidRDefault="00D34A08" w:rsidP="00D34A08">
            <w:pPr>
              <w:rPr>
                <w:bCs/>
              </w:rPr>
            </w:pPr>
            <w:r>
              <w:rPr>
                <w:bCs/>
              </w:rPr>
              <w:t>Denmark</w:t>
            </w:r>
          </w:p>
        </w:tc>
      </w:tr>
      <w:tr w:rsidR="00D34A08" w:rsidRPr="00A46E50" w:rsidTr="00D34A08">
        <w:trPr>
          <w:trHeight w:val="340"/>
          <w:jc w:val="center"/>
        </w:trPr>
        <w:tc>
          <w:tcPr>
            <w:tcW w:w="2655" w:type="dxa"/>
            <w:vAlign w:val="center"/>
          </w:tcPr>
          <w:p w:rsidR="00D34A08" w:rsidRPr="00A46E50" w:rsidRDefault="00D34A08" w:rsidP="00D34A08">
            <w:pPr>
              <w:rPr>
                <w:bCs/>
              </w:rPr>
            </w:pPr>
            <w:r>
              <w:rPr>
                <w:bCs/>
              </w:rPr>
              <w:t>Jillian Carson-Jackson</w:t>
            </w:r>
          </w:p>
        </w:tc>
        <w:tc>
          <w:tcPr>
            <w:tcW w:w="3686" w:type="dxa"/>
            <w:vAlign w:val="center"/>
          </w:tcPr>
          <w:p w:rsidR="00D34A08" w:rsidRPr="00A46E50" w:rsidRDefault="00D34A08" w:rsidP="00D34A08">
            <w:pPr>
              <w:rPr>
                <w:bCs/>
              </w:rPr>
            </w:pPr>
            <w:r>
              <w:rPr>
                <w:bCs/>
              </w:rPr>
              <w:t>AMSA</w:t>
            </w:r>
          </w:p>
        </w:tc>
        <w:tc>
          <w:tcPr>
            <w:tcW w:w="2198" w:type="dxa"/>
            <w:vAlign w:val="center"/>
          </w:tcPr>
          <w:p w:rsidR="00D34A08" w:rsidRPr="00A46E50" w:rsidRDefault="00D34A08" w:rsidP="00D34A08">
            <w:pPr>
              <w:rPr>
                <w:bCs/>
              </w:rPr>
            </w:pPr>
            <w:r>
              <w:rPr>
                <w:bCs/>
              </w:rPr>
              <w:t>Australia</w:t>
            </w:r>
          </w:p>
        </w:tc>
      </w:tr>
      <w:tr w:rsidR="00D34A08" w:rsidRPr="00A46E50" w:rsidTr="00D34A08">
        <w:trPr>
          <w:trHeight w:val="340"/>
          <w:jc w:val="center"/>
        </w:trPr>
        <w:tc>
          <w:tcPr>
            <w:tcW w:w="2655" w:type="dxa"/>
            <w:vAlign w:val="center"/>
          </w:tcPr>
          <w:p w:rsidR="00D34A08" w:rsidRPr="00A46E50" w:rsidRDefault="00D34A08" w:rsidP="00D34A08">
            <w:pPr>
              <w:rPr>
                <w:bCs/>
              </w:rPr>
            </w:pPr>
            <w:r>
              <w:rPr>
                <w:bCs/>
              </w:rPr>
              <w:t>Yvonne Shields</w:t>
            </w:r>
          </w:p>
        </w:tc>
        <w:tc>
          <w:tcPr>
            <w:tcW w:w="3686" w:type="dxa"/>
            <w:vAlign w:val="center"/>
          </w:tcPr>
          <w:p w:rsidR="00D34A08" w:rsidRPr="00A46E50" w:rsidRDefault="00D34A08" w:rsidP="00D34A08">
            <w:pPr>
              <w:rPr>
                <w:bCs/>
              </w:rPr>
            </w:pPr>
            <w:r>
              <w:rPr>
                <w:bCs/>
              </w:rPr>
              <w:t>CIL</w:t>
            </w:r>
          </w:p>
        </w:tc>
        <w:tc>
          <w:tcPr>
            <w:tcW w:w="2198" w:type="dxa"/>
            <w:vAlign w:val="center"/>
          </w:tcPr>
          <w:p w:rsidR="00D34A08" w:rsidRPr="00A46E50" w:rsidRDefault="00D34A08" w:rsidP="00D34A08">
            <w:pPr>
              <w:rPr>
                <w:bCs/>
              </w:rPr>
            </w:pPr>
            <w:r>
              <w:rPr>
                <w:bCs/>
              </w:rPr>
              <w:t>Ireland</w:t>
            </w:r>
          </w:p>
        </w:tc>
      </w:tr>
    </w:tbl>
    <w:p w:rsidR="006B4E4C" w:rsidRDefault="006B4E4C" w:rsidP="006B4E4C">
      <w:pPr>
        <w:pStyle w:val="BodyText"/>
      </w:pPr>
      <w:bookmarkStart w:id="467" w:name="_Toc232675215"/>
    </w:p>
    <w:p w:rsidR="006B4E4C" w:rsidRPr="009F30E4" w:rsidRDefault="006B4E4C" w:rsidP="006B4E4C">
      <w:pPr>
        <w:pStyle w:val="BodyText"/>
        <w:rPr>
          <w:lang w:val="en-US"/>
          <w:rPrChange w:id="468" w:author="Marie-Hélène Grillet" w:date="2013-09-16T13:04:00Z">
            <w:rPr/>
          </w:rPrChange>
        </w:rPr>
      </w:pPr>
      <w:r w:rsidRPr="009F30E4">
        <w:rPr>
          <w:lang w:val="en-US"/>
          <w:rPrChange w:id="469" w:author="Marie-Hélène Grillet" w:date="2013-09-16T13:04:00Z">
            <w:rPr/>
          </w:rPrChange>
        </w:rPr>
        <w:t>It was noted that, in addition, New Zealand</w:t>
      </w:r>
      <w:r w:rsidR="00C565F9" w:rsidRPr="009F30E4">
        <w:rPr>
          <w:lang w:val="en-US"/>
          <w:rPrChange w:id="470" w:author="Marie-Hélène Grillet" w:date="2013-09-16T13:04:00Z">
            <w:rPr/>
          </w:rPrChange>
        </w:rPr>
        <w:t>,</w:t>
      </w:r>
      <w:r w:rsidRPr="009F30E4">
        <w:rPr>
          <w:lang w:val="en-US"/>
          <w:rPrChange w:id="471" w:author="Marie-Hélène Grillet" w:date="2013-09-16T13:04:00Z">
            <w:rPr/>
          </w:rPrChange>
        </w:rPr>
        <w:t xml:space="preserve"> Turkey</w:t>
      </w:r>
      <w:r w:rsidR="00C565F9" w:rsidRPr="009F30E4">
        <w:rPr>
          <w:lang w:val="en-US"/>
          <w:rPrChange w:id="472" w:author="Marie-Hélène Grillet" w:date="2013-09-16T13:04:00Z">
            <w:rPr/>
          </w:rPrChange>
        </w:rPr>
        <w:t xml:space="preserve"> and State authorities in the USA</w:t>
      </w:r>
      <w:r w:rsidRPr="009F30E4">
        <w:rPr>
          <w:lang w:val="en-US"/>
          <w:rPrChange w:id="473" w:author="Marie-Hélène Grillet" w:date="2013-09-16T13:04:00Z">
            <w:rPr/>
          </w:rPrChange>
        </w:rPr>
        <w:t xml:space="preserve"> have </w:t>
      </w:r>
      <w:r w:rsidR="005A7853" w:rsidRPr="009F30E4">
        <w:rPr>
          <w:lang w:val="en-US"/>
          <w:rPrChange w:id="474" w:author="Marie-Hélène Grillet" w:date="2013-09-16T13:04:00Z">
            <w:rPr/>
          </w:rPrChange>
        </w:rPr>
        <w:t>shown</w:t>
      </w:r>
      <w:r w:rsidRPr="009F30E4">
        <w:rPr>
          <w:lang w:val="en-US"/>
          <w:rPrChange w:id="475" w:author="Marie-Hélène Grillet" w:date="2013-09-16T13:04:00Z">
            <w:rPr/>
          </w:rPrChange>
        </w:rPr>
        <w:t xml:space="preserve"> an interest in joining the CPAF.</w:t>
      </w:r>
    </w:p>
    <w:p w:rsidR="00E20876" w:rsidRDefault="00F66070" w:rsidP="00D34A08">
      <w:pPr>
        <w:pStyle w:val="Heading2"/>
      </w:pPr>
      <w:r>
        <w:t>Programme for the week</w:t>
      </w:r>
      <w:bookmarkEnd w:id="467"/>
    </w:p>
    <w:p w:rsidR="00F66070" w:rsidRPr="009F30E4" w:rsidRDefault="00F66070" w:rsidP="00F66070">
      <w:pPr>
        <w:pStyle w:val="BodyText"/>
        <w:rPr>
          <w:lang w:val="en-US"/>
          <w:rPrChange w:id="476" w:author="Marie-Hélène Grillet" w:date="2013-09-16T13:04:00Z">
            <w:rPr/>
          </w:rPrChange>
        </w:rPr>
      </w:pPr>
      <w:r w:rsidRPr="009F30E4">
        <w:rPr>
          <w:rFonts w:cs="Arial"/>
          <w:lang w:val="en-US"/>
          <w:rPrChange w:id="477" w:author="Marie-Hélène Grillet" w:date="2013-09-16T13:04:00Z">
            <w:rPr>
              <w:rFonts w:cs="Arial"/>
            </w:rPr>
          </w:rPrChange>
        </w:rPr>
        <w:t>The Chairman</w:t>
      </w:r>
      <w:r w:rsidRPr="009F30E4">
        <w:rPr>
          <w:lang w:val="en-US"/>
          <w:rPrChange w:id="478" w:author="Marie-Hélène Grillet" w:date="2013-09-16T13:04:00Z">
            <w:rPr/>
          </w:rPrChange>
        </w:rPr>
        <w:t xml:space="preserve"> briefly reviewed the plan for the week.</w:t>
      </w:r>
    </w:p>
    <w:p w:rsidR="00F66070" w:rsidRDefault="00F66070" w:rsidP="00F66070">
      <w:pPr>
        <w:pStyle w:val="Heading2"/>
      </w:pPr>
      <w:bookmarkStart w:id="479" w:name="_Toc232675216"/>
      <w:r>
        <w:t>Administration and safety brief</w:t>
      </w:r>
      <w:bookmarkEnd w:id="479"/>
    </w:p>
    <w:p w:rsidR="00F66070" w:rsidRPr="009F30E4" w:rsidRDefault="00F66070" w:rsidP="00F66070">
      <w:pPr>
        <w:pStyle w:val="BodyText"/>
        <w:rPr>
          <w:lang w:val="en-US"/>
          <w:rPrChange w:id="480" w:author="Marie-Hélène Grillet" w:date="2013-09-16T13:04:00Z">
            <w:rPr/>
          </w:rPrChange>
        </w:rPr>
      </w:pPr>
      <w:r w:rsidRPr="009F30E4">
        <w:rPr>
          <w:lang w:val="en-US"/>
          <w:rPrChange w:id="481" w:author="Marie-Hélène Grillet" w:date="2013-09-16T13:04:00Z">
            <w:rPr/>
          </w:rPrChange>
        </w:rPr>
        <w:t>By means of a presentation, the Secretary provided administrative and safety information.</w:t>
      </w:r>
    </w:p>
    <w:p w:rsidR="00F66070" w:rsidRDefault="00F66070" w:rsidP="00C06F9F">
      <w:pPr>
        <w:pStyle w:val="Heading1"/>
      </w:pPr>
      <w:bookmarkStart w:id="482" w:name="_Toc232675217"/>
      <w:r>
        <w:t>Setting the scene</w:t>
      </w:r>
      <w:bookmarkEnd w:id="482"/>
    </w:p>
    <w:p w:rsidR="00F66070" w:rsidRPr="009F30E4" w:rsidRDefault="009E35D4" w:rsidP="00F66070">
      <w:pPr>
        <w:pStyle w:val="BodyText"/>
        <w:rPr>
          <w:lang w:val="en-US"/>
          <w:rPrChange w:id="483" w:author="Marie-Hélène Grillet" w:date="2013-09-16T13:04:00Z">
            <w:rPr/>
          </w:rPrChange>
        </w:rPr>
      </w:pPr>
      <w:proofErr w:type="spellStart"/>
      <w:r w:rsidRPr="009F30E4">
        <w:rPr>
          <w:lang w:val="en-US"/>
          <w:rPrChange w:id="484" w:author="Marie-Hélène Grillet" w:date="2013-09-16T13:04:00Z">
            <w:rPr/>
          </w:rPrChange>
        </w:rPr>
        <w:t>Arve</w:t>
      </w:r>
      <w:proofErr w:type="spellEnd"/>
      <w:r w:rsidRPr="009F30E4">
        <w:rPr>
          <w:lang w:val="en-US"/>
          <w:rPrChange w:id="485" w:author="Marie-Hélène Grillet" w:date="2013-09-16T13:04:00Z">
            <w:rPr/>
          </w:rPrChange>
        </w:rPr>
        <w:t xml:space="preserve"> </w:t>
      </w:r>
      <w:proofErr w:type="spellStart"/>
      <w:r w:rsidRPr="009F30E4">
        <w:rPr>
          <w:lang w:val="en-US"/>
          <w:rPrChange w:id="486" w:author="Marie-Hélène Grillet" w:date="2013-09-16T13:04:00Z">
            <w:rPr/>
          </w:rPrChange>
        </w:rPr>
        <w:t>Dimmen</w:t>
      </w:r>
      <w:proofErr w:type="spellEnd"/>
      <w:r w:rsidRPr="009F30E4">
        <w:rPr>
          <w:lang w:val="en-US"/>
          <w:rPrChange w:id="487" w:author="Marie-Hélène Grillet" w:date="2013-09-16T13:04:00Z">
            <w:rPr/>
          </w:rPrChange>
        </w:rPr>
        <w:t xml:space="preserve"> gave the background to how the Pilotage Authority Forum had given way to the Competent Pilotage Authority Forum, as a result of a decision taken at the 54</w:t>
      </w:r>
      <w:r w:rsidRPr="009F30E4">
        <w:rPr>
          <w:vertAlign w:val="superscript"/>
          <w:lang w:val="en-US"/>
          <w:rPrChange w:id="488" w:author="Marie-Hélène Grillet" w:date="2013-09-16T13:04:00Z">
            <w:rPr>
              <w:vertAlign w:val="superscript"/>
            </w:rPr>
          </w:rPrChange>
        </w:rPr>
        <w:t>th</w:t>
      </w:r>
      <w:r w:rsidRPr="009F30E4">
        <w:rPr>
          <w:lang w:val="en-US"/>
          <w:rPrChange w:id="489" w:author="Marie-Hélène Grillet" w:date="2013-09-16T13:04:00Z">
            <w:rPr/>
          </w:rPrChange>
        </w:rPr>
        <w:t xml:space="preserve"> session of the IALA Council.  It was </w:t>
      </w:r>
      <w:proofErr w:type="spellStart"/>
      <w:r w:rsidRPr="009F30E4">
        <w:rPr>
          <w:lang w:val="en-US"/>
          <w:rPrChange w:id="490" w:author="Marie-Hélène Grillet" w:date="2013-09-16T13:04:00Z">
            <w:rPr/>
          </w:rPrChange>
        </w:rPr>
        <w:t>emphasised</w:t>
      </w:r>
      <w:proofErr w:type="spellEnd"/>
      <w:r w:rsidRPr="009F30E4">
        <w:rPr>
          <w:lang w:val="en-US"/>
          <w:rPrChange w:id="491" w:author="Marie-Hélène Grillet" w:date="2013-09-16T13:04:00Z">
            <w:rPr/>
          </w:rPrChange>
        </w:rPr>
        <w:t xml:space="preserve"> that the intent is that the forum concentrate on pilotage governance (management and regulation) and not pilotage</w:t>
      </w:r>
      <w:r w:rsidR="00676030" w:rsidRPr="009F30E4">
        <w:rPr>
          <w:lang w:val="en-US"/>
          <w:rPrChange w:id="492" w:author="Marie-Hélène Grillet" w:date="2013-09-16T13:04:00Z">
            <w:rPr/>
          </w:rPrChange>
        </w:rPr>
        <w:t xml:space="preserve"> service issues</w:t>
      </w:r>
      <w:r w:rsidR="00B524CA" w:rsidRPr="009F30E4">
        <w:rPr>
          <w:lang w:val="en-US"/>
          <w:rPrChange w:id="493" w:author="Marie-Hélène Grillet" w:date="2013-09-16T13:04:00Z">
            <w:rPr/>
          </w:rPrChange>
        </w:rPr>
        <w:t xml:space="preserve">.  It was stressed that there is no alternative </w:t>
      </w:r>
      <w:r w:rsidR="00676030" w:rsidRPr="009F30E4">
        <w:rPr>
          <w:lang w:val="en-US"/>
          <w:rPrChange w:id="494" w:author="Marie-Hélène Grillet" w:date="2013-09-16T13:04:00Z">
            <w:rPr/>
          </w:rPrChange>
        </w:rPr>
        <w:t xml:space="preserve">worldwide </w:t>
      </w:r>
      <w:r w:rsidR="00B524CA" w:rsidRPr="009F30E4">
        <w:rPr>
          <w:lang w:val="en-US"/>
          <w:rPrChange w:id="495" w:author="Marie-Hélène Grillet" w:date="2013-09-16T13:04:00Z">
            <w:rPr/>
          </w:rPrChange>
        </w:rPr>
        <w:t>forum available to competent pilotage authorities</w:t>
      </w:r>
      <w:r w:rsidR="00051D70" w:rsidRPr="009F30E4">
        <w:rPr>
          <w:lang w:val="en-US"/>
          <w:rPrChange w:id="496" w:author="Marie-Hélène Grillet" w:date="2013-09-16T13:04:00Z">
            <w:rPr/>
          </w:rPrChange>
        </w:rPr>
        <w:t xml:space="preserve"> to discuss governance issues of mutual concern</w:t>
      </w:r>
      <w:r w:rsidR="00B524CA" w:rsidRPr="009F30E4">
        <w:rPr>
          <w:lang w:val="en-US"/>
          <w:rPrChange w:id="497" w:author="Marie-Hélène Grillet" w:date="2013-09-16T13:04:00Z">
            <w:rPr/>
          </w:rPrChange>
        </w:rPr>
        <w:t xml:space="preserve"> a</w:t>
      </w:r>
      <w:r w:rsidR="00676030" w:rsidRPr="009F30E4">
        <w:rPr>
          <w:lang w:val="en-US"/>
          <w:rPrChange w:id="498" w:author="Marie-Hélène Grillet" w:date="2013-09-16T13:04:00Z">
            <w:rPr/>
          </w:rPrChange>
        </w:rPr>
        <w:t>nd</w:t>
      </w:r>
      <w:r w:rsidR="00B524CA" w:rsidRPr="009F30E4">
        <w:rPr>
          <w:lang w:val="en-US"/>
          <w:rPrChange w:id="499" w:author="Marie-Hélène Grillet" w:date="2013-09-16T13:04:00Z">
            <w:rPr/>
          </w:rPrChange>
        </w:rPr>
        <w:t xml:space="preserve"> </w:t>
      </w:r>
      <w:r w:rsidR="00051D70" w:rsidRPr="009F30E4">
        <w:rPr>
          <w:lang w:val="en-US"/>
          <w:rPrChange w:id="500" w:author="Marie-Hélène Grillet" w:date="2013-09-16T13:04:00Z">
            <w:rPr/>
          </w:rPrChange>
        </w:rPr>
        <w:t xml:space="preserve">that there is a </w:t>
      </w:r>
      <w:r w:rsidR="00B524CA" w:rsidRPr="009F30E4">
        <w:rPr>
          <w:lang w:val="en-US"/>
          <w:rPrChange w:id="501" w:author="Marie-Hélène Grillet" w:date="2013-09-16T13:04:00Z">
            <w:rPr/>
          </w:rPrChange>
        </w:rPr>
        <w:t xml:space="preserve">need for the CPAF to be </w:t>
      </w:r>
      <w:r w:rsidR="00051D70" w:rsidRPr="009F30E4">
        <w:rPr>
          <w:lang w:val="en-US"/>
          <w:rPrChange w:id="502" w:author="Marie-Hélène Grillet" w:date="2013-09-16T13:04:00Z">
            <w:rPr/>
          </w:rPrChange>
        </w:rPr>
        <w:t>seen as separate from IALA.</w:t>
      </w:r>
    </w:p>
    <w:p w:rsidR="00630F3A" w:rsidRPr="009F30E4" w:rsidRDefault="00630F3A" w:rsidP="00F66070">
      <w:pPr>
        <w:pStyle w:val="BodyText"/>
        <w:rPr>
          <w:lang w:val="en-US"/>
          <w:rPrChange w:id="503" w:author="Marie-Hélène Grillet" w:date="2013-09-16T13:04:00Z">
            <w:rPr/>
          </w:rPrChange>
        </w:rPr>
      </w:pPr>
      <w:r w:rsidRPr="009F30E4">
        <w:rPr>
          <w:lang w:val="en-US"/>
          <w:rPrChange w:id="504" w:author="Marie-Hélène Grillet" w:date="2013-09-16T13:04:00Z">
            <w:rPr/>
          </w:rPrChange>
        </w:rPr>
        <w:t>The record of the discussion at the 54</w:t>
      </w:r>
      <w:r w:rsidRPr="009F30E4">
        <w:rPr>
          <w:vertAlign w:val="superscript"/>
          <w:lang w:val="en-US"/>
          <w:rPrChange w:id="505" w:author="Marie-Hélène Grillet" w:date="2013-09-16T13:04:00Z">
            <w:rPr>
              <w:vertAlign w:val="superscript"/>
            </w:rPr>
          </w:rPrChange>
        </w:rPr>
        <w:t>th</w:t>
      </w:r>
      <w:r w:rsidRPr="009F30E4">
        <w:rPr>
          <w:lang w:val="en-US"/>
          <w:rPrChange w:id="506" w:author="Marie-Hélène Grillet" w:date="2013-09-16T13:04:00Z">
            <w:rPr/>
          </w:rPrChange>
        </w:rPr>
        <w:t xml:space="preserve"> session of the Council was reviewed, as were the initial terms of reference.</w:t>
      </w:r>
    </w:p>
    <w:p w:rsidR="00F17685" w:rsidRPr="009F30E4" w:rsidRDefault="00051D70" w:rsidP="0086350B">
      <w:pPr>
        <w:pStyle w:val="BodyText"/>
        <w:rPr>
          <w:lang w:val="en-US"/>
          <w:rPrChange w:id="507" w:author="Marie-Hélène Grillet" w:date="2013-09-16T13:04:00Z">
            <w:rPr/>
          </w:rPrChange>
        </w:rPr>
      </w:pPr>
      <w:bookmarkStart w:id="508" w:name="_Toc167878156"/>
      <w:r w:rsidRPr="009F30E4">
        <w:rPr>
          <w:lang w:val="en-US"/>
          <w:rPrChange w:id="509" w:author="Marie-Hélène Grillet" w:date="2013-09-16T13:04:00Z">
            <w:rPr/>
          </w:rPrChange>
        </w:rPr>
        <w:t>Questions arising as a result of the Chairman’s introduction included:</w:t>
      </w:r>
    </w:p>
    <w:p w:rsidR="00051D70" w:rsidRPr="009F30E4" w:rsidRDefault="00051D70" w:rsidP="00051D70">
      <w:pPr>
        <w:pStyle w:val="Bullet1"/>
        <w:rPr>
          <w:lang w:val="en-US"/>
          <w:rPrChange w:id="510" w:author="Marie-Hélène Grillet" w:date="2013-09-16T13:04:00Z">
            <w:rPr/>
          </w:rPrChange>
        </w:rPr>
      </w:pPr>
      <w:proofErr w:type="gramStart"/>
      <w:r w:rsidRPr="009F30E4">
        <w:rPr>
          <w:lang w:val="en-US"/>
          <w:rPrChange w:id="511" w:author="Marie-Hélène Grillet" w:date="2013-09-16T13:04:00Z">
            <w:rPr/>
          </w:rPrChange>
        </w:rPr>
        <w:lastRenderedPageBreak/>
        <w:t>what</w:t>
      </w:r>
      <w:proofErr w:type="gramEnd"/>
      <w:r w:rsidRPr="009F30E4">
        <w:rPr>
          <w:lang w:val="en-US"/>
          <w:rPrChange w:id="512" w:author="Marie-Hélène Grillet" w:date="2013-09-16T13:04:00Z">
            <w:rPr/>
          </w:rPrChange>
        </w:rPr>
        <w:t xml:space="preserve"> is the status of any document produced by the CPAF?</w:t>
      </w:r>
    </w:p>
    <w:p w:rsidR="00051D70" w:rsidRPr="009F30E4" w:rsidRDefault="00051D70" w:rsidP="00051D70">
      <w:pPr>
        <w:pStyle w:val="Bullet1"/>
        <w:rPr>
          <w:lang w:val="en-US"/>
          <w:rPrChange w:id="513" w:author="Marie-Hélène Grillet" w:date="2013-09-16T13:04:00Z">
            <w:rPr/>
          </w:rPrChange>
        </w:rPr>
      </w:pPr>
      <w:proofErr w:type="gramStart"/>
      <w:r w:rsidRPr="009F30E4">
        <w:rPr>
          <w:lang w:val="en-US"/>
          <w:rPrChange w:id="514" w:author="Marie-Hélène Grillet" w:date="2013-09-16T13:04:00Z">
            <w:rPr/>
          </w:rPrChange>
        </w:rPr>
        <w:t>should</w:t>
      </w:r>
      <w:proofErr w:type="gramEnd"/>
      <w:r w:rsidRPr="009F30E4">
        <w:rPr>
          <w:lang w:val="en-US"/>
          <w:rPrChange w:id="515" w:author="Marie-Hélène Grillet" w:date="2013-09-16T13:04:00Z">
            <w:rPr/>
          </w:rPrChange>
        </w:rPr>
        <w:t xml:space="preserve"> the CPAF be aiming to produce documents?</w:t>
      </w:r>
    </w:p>
    <w:p w:rsidR="00051D70" w:rsidRPr="009F30E4" w:rsidRDefault="00051D70" w:rsidP="00051D70">
      <w:pPr>
        <w:pStyle w:val="Bullet1"/>
        <w:rPr>
          <w:lang w:val="en-US"/>
          <w:rPrChange w:id="516" w:author="Marie-Hélène Grillet" w:date="2013-09-16T13:04:00Z">
            <w:rPr/>
          </w:rPrChange>
        </w:rPr>
      </w:pPr>
      <w:proofErr w:type="gramStart"/>
      <w:r w:rsidRPr="009F30E4">
        <w:rPr>
          <w:lang w:val="en-US"/>
          <w:rPrChange w:id="517" w:author="Marie-Hélène Grillet" w:date="2013-09-16T13:04:00Z">
            <w:rPr/>
          </w:rPrChange>
        </w:rPr>
        <w:t>if</w:t>
      </w:r>
      <w:proofErr w:type="gramEnd"/>
      <w:r w:rsidRPr="009F30E4">
        <w:rPr>
          <w:lang w:val="en-US"/>
          <w:rPrChange w:id="518" w:author="Marie-Hélène Grillet" w:date="2013-09-16T13:04:00Z">
            <w:rPr/>
          </w:rPrChange>
        </w:rPr>
        <w:t xml:space="preserve"> so, in what form?</w:t>
      </w:r>
    </w:p>
    <w:p w:rsidR="00051D70" w:rsidRPr="009F30E4" w:rsidRDefault="00051D70" w:rsidP="0086350B">
      <w:pPr>
        <w:pStyle w:val="BodyText"/>
        <w:rPr>
          <w:lang w:val="en-US"/>
          <w:rPrChange w:id="519" w:author="Marie-Hélène Grillet" w:date="2013-09-16T13:04:00Z">
            <w:rPr/>
          </w:rPrChange>
        </w:rPr>
      </w:pPr>
      <w:r w:rsidRPr="009F30E4">
        <w:rPr>
          <w:lang w:val="en-US"/>
          <w:rPrChange w:id="520" w:author="Marie-Hélène Grillet" w:date="2013-09-16T13:04:00Z">
            <w:rPr/>
          </w:rPrChange>
        </w:rPr>
        <w:t>These issues were left open for subsequent discussion within the forum.</w:t>
      </w:r>
    </w:p>
    <w:p w:rsidR="007C28BD" w:rsidRPr="00A46E50" w:rsidRDefault="007C28BD" w:rsidP="00844464">
      <w:pPr>
        <w:pStyle w:val="Heading1"/>
      </w:pPr>
      <w:bookmarkStart w:id="521" w:name="_Toc232675218"/>
      <w:r w:rsidRPr="00A46E50">
        <w:t>R</w:t>
      </w:r>
      <w:r w:rsidR="00671A5D" w:rsidRPr="00A46E50">
        <w:t>eports from participants</w:t>
      </w:r>
      <w:bookmarkEnd w:id="521"/>
    </w:p>
    <w:p w:rsidR="007C28BD" w:rsidRPr="009F30E4" w:rsidRDefault="00B04534" w:rsidP="007C28BD">
      <w:pPr>
        <w:pStyle w:val="BodyText"/>
        <w:rPr>
          <w:rFonts w:cs="Arial"/>
          <w:lang w:val="en-US" w:eastAsia="de-DE"/>
          <w:rPrChange w:id="522" w:author="Marie-Hélène Grillet" w:date="2013-09-16T13:04:00Z">
            <w:rPr>
              <w:rFonts w:cs="Arial"/>
              <w:lang w:eastAsia="de-DE"/>
            </w:rPr>
          </w:rPrChange>
        </w:rPr>
      </w:pPr>
      <w:r w:rsidRPr="009F30E4">
        <w:rPr>
          <w:rFonts w:cs="Arial"/>
          <w:lang w:val="en-US" w:eastAsia="de-DE"/>
          <w:rPrChange w:id="523" w:author="Marie-Hélène Grillet" w:date="2013-09-16T13:04:00Z">
            <w:rPr>
              <w:rFonts w:cs="Arial"/>
              <w:lang w:eastAsia="de-DE"/>
            </w:rPr>
          </w:rPrChange>
        </w:rPr>
        <w:t>All the participants reported on developments in their jurisdiction</w:t>
      </w:r>
      <w:r w:rsidR="008026AE" w:rsidRPr="009F30E4">
        <w:rPr>
          <w:rFonts w:cs="Arial"/>
          <w:lang w:val="en-US" w:eastAsia="de-DE"/>
          <w:rPrChange w:id="524" w:author="Marie-Hélène Grillet" w:date="2013-09-16T13:04:00Z">
            <w:rPr>
              <w:rFonts w:cs="Arial"/>
              <w:lang w:eastAsia="de-DE"/>
            </w:rPr>
          </w:rPrChange>
        </w:rPr>
        <w:t>.</w:t>
      </w:r>
    </w:p>
    <w:p w:rsidR="003940D7" w:rsidRPr="00A46E50" w:rsidRDefault="009063BC" w:rsidP="00A46DEF">
      <w:pPr>
        <w:pStyle w:val="Heading2"/>
      </w:pPr>
      <w:bookmarkStart w:id="525" w:name="_Toc232675219"/>
      <w:r>
        <w:t>Sweden – Transport Agency</w:t>
      </w:r>
      <w:r w:rsidR="00721CD3">
        <w:t xml:space="preserve"> (STA)</w:t>
      </w:r>
      <w:bookmarkEnd w:id="525"/>
    </w:p>
    <w:p w:rsidR="00A46DEF" w:rsidRPr="009F30E4" w:rsidRDefault="00721CD3" w:rsidP="00721CD3">
      <w:pPr>
        <w:pStyle w:val="BodyText"/>
        <w:rPr>
          <w:rFonts w:cs="Arial"/>
          <w:lang w:val="en-US" w:eastAsia="de-DE"/>
          <w:rPrChange w:id="526" w:author="Marie-Hélène Grillet" w:date="2013-09-16T13:04:00Z">
            <w:rPr>
              <w:rFonts w:cs="Arial"/>
              <w:lang w:eastAsia="de-DE"/>
            </w:rPr>
          </w:rPrChange>
        </w:rPr>
      </w:pPr>
      <w:r w:rsidRPr="009F30E4">
        <w:rPr>
          <w:rFonts w:cs="Arial"/>
          <w:lang w:val="en-US" w:eastAsia="de-DE"/>
          <w:rPrChange w:id="527" w:author="Marie-Hélène Grillet" w:date="2013-09-16T13:04:00Z">
            <w:rPr>
              <w:rFonts w:cs="Arial"/>
              <w:lang w:eastAsia="de-DE"/>
            </w:rPr>
          </w:rPrChange>
        </w:rPr>
        <w:t xml:space="preserve">It was reported that </w:t>
      </w:r>
      <w:r w:rsidR="00A46DEF" w:rsidRPr="009F30E4">
        <w:rPr>
          <w:lang w:val="en-US"/>
          <w:rPrChange w:id="528" w:author="Marie-Hélène Grillet" w:date="2013-09-16T13:04:00Z">
            <w:rPr/>
          </w:rPrChange>
        </w:rPr>
        <w:t>a</w:t>
      </w:r>
      <w:r w:rsidR="00051FBF" w:rsidRPr="009F30E4">
        <w:rPr>
          <w:lang w:val="en-US"/>
          <w:rPrChange w:id="529" w:author="Marie-Hélène Grillet" w:date="2013-09-16T13:04:00Z">
            <w:rPr/>
          </w:rPrChange>
        </w:rPr>
        <w:t>n agency</w:t>
      </w:r>
      <w:r w:rsidR="009063BC" w:rsidRPr="009F30E4">
        <w:rPr>
          <w:lang w:val="en-US"/>
          <w:rPrChange w:id="530" w:author="Marie-Hélène Grillet" w:date="2013-09-16T13:04:00Z">
            <w:rPr/>
          </w:rPrChange>
        </w:rPr>
        <w:t xml:space="preserve"> </w:t>
      </w:r>
      <w:proofErr w:type="spellStart"/>
      <w:r w:rsidR="00A46DEF" w:rsidRPr="009F30E4">
        <w:rPr>
          <w:lang w:val="en-US"/>
          <w:rPrChange w:id="531" w:author="Marie-Hélène Grillet" w:date="2013-09-16T13:04:00Z">
            <w:rPr/>
          </w:rPrChange>
        </w:rPr>
        <w:t>reorganisation</w:t>
      </w:r>
      <w:proofErr w:type="spellEnd"/>
      <w:r w:rsidR="00A46DEF" w:rsidRPr="009F30E4">
        <w:rPr>
          <w:lang w:val="en-US"/>
          <w:rPrChange w:id="532" w:author="Marie-Hélène Grillet" w:date="2013-09-16T13:04:00Z">
            <w:rPr/>
          </w:rPrChange>
        </w:rPr>
        <w:t xml:space="preserve"> </w:t>
      </w:r>
      <w:r w:rsidR="009063BC" w:rsidRPr="009F30E4">
        <w:rPr>
          <w:lang w:val="en-US"/>
          <w:rPrChange w:id="533" w:author="Marie-Hélène Grillet" w:date="2013-09-16T13:04:00Z">
            <w:rPr/>
          </w:rPrChange>
        </w:rPr>
        <w:t xml:space="preserve">has resulted in the maritime </w:t>
      </w:r>
      <w:r w:rsidR="00051FBF" w:rsidRPr="009F30E4">
        <w:rPr>
          <w:lang w:val="en-US"/>
          <w:rPrChange w:id="534" w:author="Marie-Hélène Grillet" w:date="2013-09-16T13:04:00Z">
            <w:rPr/>
          </w:rPrChange>
        </w:rPr>
        <w:t>department</w:t>
      </w:r>
      <w:r w:rsidR="009063BC" w:rsidRPr="009F30E4">
        <w:rPr>
          <w:lang w:val="en-US"/>
          <w:rPrChange w:id="535" w:author="Marie-Hélène Grillet" w:date="2013-09-16T13:04:00Z">
            <w:rPr/>
          </w:rPrChange>
        </w:rPr>
        <w:t xml:space="preserve"> being combined </w:t>
      </w:r>
      <w:r w:rsidRPr="009F30E4">
        <w:rPr>
          <w:lang w:val="en-US"/>
          <w:rPrChange w:id="536" w:author="Marie-Hélène Grillet" w:date="2013-09-16T13:04:00Z">
            <w:rPr/>
          </w:rPrChange>
        </w:rPr>
        <w:t>w</w:t>
      </w:r>
      <w:r w:rsidR="009063BC" w:rsidRPr="009F30E4">
        <w:rPr>
          <w:lang w:val="en-US"/>
          <w:rPrChange w:id="537" w:author="Marie-Hélène Grillet" w:date="2013-09-16T13:04:00Z">
            <w:rPr/>
          </w:rPrChange>
        </w:rPr>
        <w:t xml:space="preserve">ith the aviation </w:t>
      </w:r>
      <w:r w:rsidR="00051FBF" w:rsidRPr="009F30E4">
        <w:rPr>
          <w:lang w:val="en-US"/>
          <w:rPrChange w:id="538" w:author="Marie-Hélène Grillet" w:date="2013-09-16T13:04:00Z">
            <w:rPr/>
          </w:rPrChange>
        </w:rPr>
        <w:t>department</w:t>
      </w:r>
      <w:r w:rsidR="00AC23CF" w:rsidRPr="009F30E4">
        <w:rPr>
          <w:lang w:val="en-US"/>
          <w:rPrChange w:id="539" w:author="Marie-Hélène Grillet" w:date="2013-09-16T13:04:00Z">
            <w:rPr/>
          </w:rPrChange>
        </w:rPr>
        <w:t>;</w:t>
      </w:r>
    </w:p>
    <w:p w:rsidR="00A46DEF" w:rsidRPr="00A46E50" w:rsidRDefault="00721CD3" w:rsidP="00064AB4">
      <w:pPr>
        <w:pStyle w:val="Heading2"/>
      </w:pPr>
      <w:bookmarkStart w:id="540" w:name="_Toc232675220"/>
      <w:r>
        <w:t>Sweden – Maritime Administration (SMA)</w:t>
      </w:r>
      <w:bookmarkEnd w:id="540"/>
    </w:p>
    <w:p w:rsidR="00064AB4" w:rsidRPr="009F30E4" w:rsidRDefault="00064AB4" w:rsidP="00721CD3">
      <w:pPr>
        <w:pStyle w:val="BodyText"/>
        <w:rPr>
          <w:rFonts w:cs="Arial"/>
          <w:lang w:val="en-US" w:eastAsia="de-DE"/>
          <w:rPrChange w:id="541" w:author="Marie-Hélène Grillet" w:date="2013-09-16T13:04:00Z">
            <w:rPr>
              <w:rFonts w:cs="Arial"/>
              <w:lang w:eastAsia="de-DE"/>
            </w:rPr>
          </w:rPrChange>
        </w:rPr>
      </w:pPr>
      <w:r w:rsidRPr="009F30E4">
        <w:rPr>
          <w:rFonts w:cs="Arial"/>
          <w:lang w:val="en-US" w:eastAsia="de-DE"/>
          <w:rPrChange w:id="542" w:author="Marie-Hélène Grillet" w:date="2013-09-16T13:04:00Z">
            <w:rPr>
              <w:rFonts w:cs="Arial"/>
              <w:lang w:eastAsia="de-DE"/>
            </w:rPr>
          </w:rPrChange>
        </w:rPr>
        <w:t xml:space="preserve">Due to </w:t>
      </w:r>
      <w:r w:rsidR="00721CD3" w:rsidRPr="009F30E4">
        <w:rPr>
          <w:rFonts w:cs="Arial"/>
          <w:lang w:val="en-US" w:eastAsia="de-DE"/>
          <w:rPrChange w:id="543" w:author="Marie-Hélène Grillet" w:date="2013-09-16T13:04:00Z">
            <w:rPr>
              <w:rFonts w:cs="Arial"/>
              <w:lang w:eastAsia="de-DE"/>
            </w:rPr>
          </w:rPrChange>
        </w:rPr>
        <w:t xml:space="preserve">a decline in traffic volume, SMA finds that it has too many pilots </w:t>
      </w:r>
      <w:r w:rsidR="00051FBF" w:rsidRPr="009F30E4">
        <w:rPr>
          <w:rFonts w:cs="Arial"/>
          <w:lang w:val="en-US" w:eastAsia="de-DE"/>
          <w:rPrChange w:id="544" w:author="Marie-Hélène Grillet" w:date="2013-09-16T13:04:00Z">
            <w:rPr>
              <w:rFonts w:cs="Arial"/>
              <w:lang w:eastAsia="de-DE"/>
            </w:rPr>
          </w:rPrChange>
        </w:rPr>
        <w:t xml:space="preserve">for the current pilotage requirements </w:t>
      </w:r>
      <w:r w:rsidR="00721CD3" w:rsidRPr="009F30E4">
        <w:rPr>
          <w:rFonts w:cs="Arial"/>
          <w:lang w:val="en-US" w:eastAsia="de-DE"/>
          <w:rPrChange w:id="545" w:author="Marie-Hélène Grillet" w:date="2013-09-16T13:04:00Z">
            <w:rPr>
              <w:rFonts w:cs="Arial"/>
              <w:lang w:eastAsia="de-DE"/>
            </w:rPr>
          </w:rPrChange>
        </w:rPr>
        <w:t xml:space="preserve">and is </w:t>
      </w:r>
      <w:r w:rsidR="00051FBF" w:rsidRPr="009F30E4">
        <w:rPr>
          <w:rFonts w:cs="Arial"/>
          <w:lang w:val="en-US" w:eastAsia="de-DE"/>
          <w:rPrChange w:id="546" w:author="Marie-Hélène Grillet" w:date="2013-09-16T13:04:00Z">
            <w:rPr>
              <w:rFonts w:cs="Arial"/>
              <w:lang w:eastAsia="de-DE"/>
            </w:rPr>
          </w:rPrChange>
        </w:rPr>
        <w:t xml:space="preserve">planning to </w:t>
      </w:r>
      <w:r w:rsidR="00721CD3" w:rsidRPr="009F30E4">
        <w:rPr>
          <w:rFonts w:cs="Arial"/>
          <w:lang w:val="en-US" w:eastAsia="de-DE"/>
          <w:rPrChange w:id="547" w:author="Marie-Hélène Grillet" w:date="2013-09-16T13:04:00Z">
            <w:rPr>
              <w:rFonts w:cs="Arial"/>
              <w:lang w:eastAsia="de-DE"/>
            </w:rPr>
          </w:rPrChange>
        </w:rPr>
        <w:t>clos</w:t>
      </w:r>
      <w:r w:rsidR="00051FBF" w:rsidRPr="009F30E4">
        <w:rPr>
          <w:rFonts w:cs="Arial"/>
          <w:lang w:val="en-US" w:eastAsia="de-DE"/>
          <w:rPrChange w:id="548" w:author="Marie-Hélène Grillet" w:date="2013-09-16T13:04:00Z">
            <w:rPr>
              <w:rFonts w:cs="Arial"/>
              <w:lang w:eastAsia="de-DE"/>
            </w:rPr>
          </w:rPrChange>
        </w:rPr>
        <w:t>e</w:t>
      </w:r>
      <w:r w:rsidR="00721CD3" w:rsidRPr="009F30E4">
        <w:rPr>
          <w:rFonts w:cs="Arial"/>
          <w:lang w:val="en-US" w:eastAsia="de-DE"/>
          <w:rPrChange w:id="549" w:author="Marie-Hélène Grillet" w:date="2013-09-16T13:04:00Z">
            <w:rPr>
              <w:rFonts w:cs="Arial"/>
              <w:lang w:eastAsia="de-DE"/>
            </w:rPr>
          </w:rPrChange>
        </w:rPr>
        <w:t xml:space="preserve"> pilot stations and reduce the number of pilots.</w:t>
      </w:r>
    </w:p>
    <w:p w:rsidR="00064AB4" w:rsidRPr="00A46E50" w:rsidRDefault="00064AB4" w:rsidP="00064AB4">
      <w:pPr>
        <w:pStyle w:val="Heading2"/>
      </w:pPr>
      <w:bookmarkStart w:id="550" w:name="_Toc232675221"/>
      <w:r w:rsidRPr="00A46E50">
        <w:t>Finland</w:t>
      </w:r>
      <w:bookmarkEnd w:id="550"/>
    </w:p>
    <w:p w:rsidR="00064AB4" w:rsidRPr="009F30E4" w:rsidRDefault="00064AB4" w:rsidP="007C28BD">
      <w:pPr>
        <w:pStyle w:val="BodyText"/>
        <w:rPr>
          <w:rFonts w:cs="Arial"/>
          <w:lang w:val="en-US" w:eastAsia="de-DE"/>
          <w:rPrChange w:id="551" w:author="Marie-Hélène Grillet" w:date="2013-09-16T13:04:00Z">
            <w:rPr>
              <w:rFonts w:cs="Arial"/>
              <w:lang w:eastAsia="de-DE"/>
            </w:rPr>
          </w:rPrChange>
        </w:rPr>
      </w:pPr>
      <w:r w:rsidRPr="009F30E4">
        <w:rPr>
          <w:rFonts w:cs="Arial"/>
          <w:lang w:val="en-US" w:eastAsia="de-DE"/>
          <w:rPrChange w:id="552" w:author="Marie-Hélène Grillet" w:date="2013-09-16T13:04:00Z">
            <w:rPr>
              <w:rFonts w:cs="Arial"/>
              <w:lang w:eastAsia="de-DE"/>
            </w:rPr>
          </w:rPrChange>
        </w:rPr>
        <w:t xml:space="preserve">A </w:t>
      </w:r>
      <w:r w:rsidR="00EE53FC" w:rsidRPr="009F30E4">
        <w:rPr>
          <w:rFonts w:cs="Arial"/>
          <w:lang w:val="en-US" w:eastAsia="de-DE"/>
          <w:rPrChange w:id="553" w:author="Marie-Hélène Grillet" w:date="2013-09-16T13:04:00Z">
            <w:rPr>
              <w:rFonts w:cs="Arial"/>
              <w:lang w:eastAsia="de-DE"/>
            </w:rPr>
          </w:rPrChange>
        </w:rPr>
        <w:t>departmental</w:t>
      </w:r>
      <w:r w:rsidRPr="009F30E4">
        <w:rPr>
          <w:rFonts w:cs="Arial"/>
          <w:lang w:val="en-US" w:eastAsia="de-DE"/>
          <w:rPrChange w:id="554" w:author="Marie-Hélène Grillet" w:date="2013-09-16T13:04:00Z">
            <w:rPr>
              <w:rFonts w:cs="Arial"/>
              <w:lang w:eastAsia="de-DE"/>
            </w:rPr>
          </w:rPrChange>
        </w:rPr>
        <w:t xml:space="preserve"> </w:t>
      </w:r>
      <w:proofErr w:type="spellStart"/>
      <w:r w:rsidRPr="009F30E4">
        <w:rPr>
          <w:rFonts w:cs="Arial"/>
          <w:lang w:val="en-US" w:eastAsia="de-DE"/>
          <w:rPrChange w:id="555" w:author="Marie-Hélène Grillet" w:date="2013-09-16T13:04:00Z">
            <w:rPr>
              <w:rFonts w:cs="Arial"/>
              <w:lang w:eastAsia="de-DE"/>
            </w:rPr>
          </w:rPrChange>
        </w:rPr>
        <w:t>reorganisation</w:t>
      </w:r>
      <w:proofErr w:type="spellEnd"/>
      <w:r w:rsidRPr="009F30E4">
        <w:rPr>
          <w:rFonts w:cs="Arial"/>
          <w:lang w:val="en-US" w:eastAsia="de-DE"/>
          <w:rPrChange w:id="556" w:author="Marie-Hélène Grillet" w:date="2013-09-16T13:04:00Z">
            <w:rPr>
              <w:rFonts w:cs="Arial"/>
              <w:lang w:eastAsia="de-DE"/>
            </w:rPr>
          </w:rPrChange>
        </w:rPr>
        <w:t xml:space="preserve"> has combined all forms of transport under one </w:t>
      </w:r>
      <w:r w:rsidR="00EE53FC" w:rsidRPr="009F30E4">
        <w:rPr>
          <w:rFonts w:cs="Arial"/>
          <w:lang w:val="en-US" w:eastAsia="de-DE"/>
          <w:rPrChange w:id="557" w:author="Marie-Hélène Grillet" w:date="2013-09-16T13:04:00Z">
            <w:rPr>
              <w:rFonts w:cs="Arial"/>
              <w:lang w:eastAsia="de-DE"/>
            </w:rPr>
          </w:rPrChange>
        </w:rPr>
        <w:t>agency</w:t>
      </w:r>
      <w:r w:rsidRPr="009F30E4">
        <w:rPr>
          <w:rFonts w:cs="Arial"/>
          <w:lang w:val="en-US" w:eastAsia="de-DE"/>
          <w:rPrChange w:id="558" w:author="Marie-Hélène Grillet" w:date="2013-09-16T13:04:00Z">
            <w:rPr>
              <w:rFonts w:cs="Arial"/>
              <w:lang w:eastAsia="de-DE"/>
            </w:rPr>
          </w:rPrChange>
        </w:rPr>
        <w:t>.</w:t>
      </w:r>
    </w:p>
    <w:p w:rsidR="00ED005D" w:rsidRPr="009F30E4" w:rsidRDefault="00721CD3" w:rsidP="007C28BD">
      <w:pPr>
        <w:pStyle w:val="BodyText"/>
        <w:rPr>
          <w:rFonts w:cs="Arial"/>
          <w:lang w:val="en-US" w:eastAsia="de-DE"/>
          <w:rPrChange w:id="559" w:author="Marie-Hélène Grillet" w:date="2013-09-16T13:04:00Z">
            <w:rPr>
              <w:rFonts w:cs="Arial"/>
              <w:lang w:eastAsia="de-DE"/>
            </w:rPr>
          </w:rPrChange>
        </w:rPr>
      </w:pPr>
      <w:r w:rsidRPr="009F30E4">
        <w:rPr>
          <w:rFonts w:cs="Arial"/>
          <w:lang w:val="en-US" w:eastAsia="de-DE"/>
          <w:rPrChange w:id="560" w:author="Marie-Hélène Grillet" w:date="2013-09-16T13:04:00Z">
            <w:rPr>
              <w:rFonts w:cs="Arial"/>
              <w:lang w:eastAsia="de-DE"/>
            </w:rPr>
          </w:rPrChange>
        </w:rPr>
        <w:t>S</w:t>
      </w:r>
      <w:r w:rsidR="00630F3A" w:rsidRPr="009F30E4">
        <w:rPr>
          <w:rFonts w:cs="Arial"/>
          <w:lang w:val="en-US" w:eastAsia="de-DE"/>
          <w:rPrChange w:id="561" w:author="Marie-Hélène Grillet" w:date="2013-09-16T13:04:00Z">
            <w:rPr>
              <w:rFonts w:cs="Arial"/>
              <w:lang w:eastAsia="de-DE"/>
            </w:rPr>
          </w:rPrChange>
        </w:rPr>
        <w:t>ome reduction in traffic volume</w:t>
      </w:r>
      <w:r w:rsidRPr="009F30E4">
        <w:rPr>
          <w:rFonts w:cs="Arial"/>
          <w:lang w:val="en-US" w:eastAsia="de-DE"/>
          <w:rPrChange w:id="562" w:author="Marie-Hélène Grillet" w:date="2013-09-16T13:04:00Z">
            <w:rPr>
              <w:rFonts w:cs="Arial"/>
              <w:lang w:eastAsia="de-DE"/>
            </w:rPr>
          </w:rPrChange>
        </w:rPr>
        <w:t xml:space="preserve"> has been noticed.</w:t>
      </w:r>
    </w:p>
    <w:p w:rsidR="00630F3A" w:rsidRPr="009F30E4" w:rsidRDefault="00630F3A" w:rsidP="007C28BD">
      <w:pPr>
        <w:pStyle w:val="BodyText"/>
        <w:rPr>
          <w:rFonts w:cs="Arial"/>
          <w:lang w:val="en-US" w:eastAsia="de-DE"/>
          <w:rPrChange w:id="563" w:author="Marie-Hélène Grillet" w:date="2013-09-16T13:04:00Z">
            <w:rPr>
              <w:rFonts w:cs="Arial"/>
              <w:lang w:eastAsia="de-DE"/>
            </w:rPr>
          </w:rPrChange>
        </w:rPr>
      </w:pPr>
      <w:r w:rsidRPr="009F30E4">
        <w:rPr>
          <w:rFonts w:cs="Arial"/>
          <w:lang w:val="en-US" w:eastAsia="de-DE"/>
          <w:rPrChange w:id="564" w:author="Marie-Hélène Grillet" w:date="2013-09-16T13:04:00Z">
            <w:rPr>
              <w:rFonts w:cs="Arial"/>
              <w:lang w:eastAsia="de-DE"/>
            </w:rPr>
          </w:rPrChange>
        </w:rPr>
        <w:t>The introduction of simulation into the examination for PEC appears to be going well although it has increased the cost of obtaining a PEC, much to the chagrin of the ship owners.  After two years of learning lessons, the new system has reached the point where it is being ‘</w:t>
      </w:r>
      <w:proofErr w:type="spellStart"/>
      <w:r w:rsidRPr="009F30E4">
        <w:rPr>
          <w:rFonts w:cs="Arial"/>
          <w:lang w:val="en-US" w:eastAsia="de-DE"/>
          <w:rPrChange w:id="565" w:author="Marie-Hélène Grillet" w:date="2013-09-16T13:04:00Z">
            <w:rPr>
              <w:rFonts w:cs="Arial"/>
              <w:lang w:eastAsia="de-DE"/>
            </w:rPr>
          </w:rPrChange>
        </w:rPr>
        <w:t>fine tuned</w:t>
      </w:r>
      <w:proofErr w:type="spellEnd"/>
      <w:r w:rsidRPr="009F30E4">
        <w:rPr>
          <w:rFonts w:cs="Arial"/>
          <w:lang w:val="en-US" w:eastAsia="de-DE"/>
          <w:rPrChange w:id="566" w:author="Marie-Hélène Grillet" w:date="2013-09-16T13:04:00Z">
            <w:rPr>
              <w:rFonts w:cs="Arial"/>
              <w:lang w:eastAsia="de-DE"/>
            </w:rPr>
          </w:rPrChange>
        </w:rPr>
        <w:t>’.  Li</w:t>
      </w:r>
      <w:r w:rsidR="003A7B6E" w:rsidRPr="009F30E4">
        <w:rPr>
          <w:rFonts w:cs="Arial"/>
          <w:lang w:val="en-US" w:eastAsia="de-DE"/>
          <w:rPrChange w:id="567" w:author="Marie-Hélène Grillet" w:date="2013-09-16T13:04:00Z">
            <w:rPr>
              <w:rFonts w:cs="Arial"/>
              <w:lang w:eastAsia="de-DE"/>
            </w:rPr>
          </w:rPrChange>
        </w:rPr>
        <w:t>ke other EU countries, the resul</w:t>
      </w:r>
      <w:r w:rsidRPr="009F30E4">
        <w:rPr>
          <w:rFonts w:cs="Arial"/>
          <w:lang w:val="en-US" w:eastAsia="de-DE"/>
          <w:rPrChange w:id="568" w:author="Marie-Hélène Grillet" w:date="2013-09-16T13:04:00Z">
            <w:rPr>
              <w:rFonts w:cs="Arial"/>
              <w:lang w:eastAsia="de-DE"/>
            </w:rPr>
          </w:rPrChange>
        </w:rPr>
        <w:t>ts of the EU st</w:t>
      </w:r>
      <w:r w:rsidR="003A7B6E" w:rsidRPr="009F30E4">
        <w:rPr>
          <w:rFonts w:cs="Arial"/>
          <w:lang w:val="en-US" w:eastAsia="de-DE"/>
          <w:rPrChange w:id="569" w:author="Marie-Hélène Grillet" w:date="2013-09-16T13:04:00Z">
            <w:rPr>
              <w:rFonts w:cs="Arial"/>
              <w:lang w:eastAsia="de-DE"/>
            </w:rPr>
          </w:rPrChange>
        </w:rPr>
        <w:t>u</w:t>
      </w:r>
      <w:r w:rsidRPr="009F30E4">
        <w:rPr>
          <w:rFonts w:cs="Arial"/>
          <w:lang w:val="en-US" w:eastAsia="de-DE"/>
          <w:rPrChange w:id="570" w:author="Marie-Hélène Grillet" w:date="2013-09-16T13:04:00Z">
            <w:rPr>
              <w:rFonts w:cs="Arial"/>
              <w:lang w:eastAsia="de-DE"/>
            </w:rPr>
          </w:rPrChange>
        </w:rPr>
        <w:t>dy and questionnaire regarding PEC is awaited.</w:t>
      </w:r>
    </w:p>
    <w:p w:rsidR="006E0F87" w:rsidRPr="00A46E50" w:rsidRDefault="003A7B6E" w:rsidP="006E0F87">
      <w:pPr>
        <w:pStyle w:val="Heading2"/>
      </w:pPr>
      <w:bookmarkStart w:id="571" w:name="_Toc232675222"/>
      <w:r>
        <w:t>Denmark</w:t>
      </w:r>
      <w:bookmarkEnd w:id="571"/>
    </w:p>
    <w:p w:rsidR="003A7B6E" w:rsidRPr="009F30E4" w:rsidRDefault="00E91695" w:rsidP="007C28BD">
      <w:pPr>
        <w:pStyle w:val="BodyText"/>
        <w:rPr>
          <w:rFonts w:cs="Arial"/>
          <w:lang w:val="en-US" w:eastAsia="de-DE"/>
          <w:rPrChange w:id="572" w:author="Marie-Hélène Grillet" w:date="2013-09-16T13:04:00Z">
            <w:rPr>
              <w:rFonts w:cs="Arial"/>
              <w:lang w:eastAsia="de-DE"/>
            </w:rPr>
          </w:rPrChange>
        </w:rPr>
      </w:pPr>
      <w:r w:rsidRPr="009F30E4">
        <w:rPr>
          <w:rFonts w:cs="Arial"/>
          <w:lang w:val="en-US" w:eastAsia="de-DE"/>
          <w:rPrChange w:id="573" w:author="Marie-Hélène Grillet" w:date="2013-09-16T13:04:00Z">
            <w:rPr>
              <w:rFonts w:cs="Arial"/>
              <w:lang w:eastAsia="de-DE"/>
            </w:rPr>
          </w:rPrChange>
        </w:rPr>
        <w:t>Denmark</w:t>
      </w:r>
      <w:r w:rsidR="003A7B6E" w:rsidRPr="009F30E4">
        <w:rPr>
          <w:rFonts w:cs="Arial"/>
          <w:lang w:val="en-US" w:eastAsia="de-DE"/>
          <w:rPrChange w:id="574" w:author="Marie-Hélène Grillet" w:date="2013-09-16T13:04:00Z">
            <w:rPr>
              <w:rFonts w:cs="Arial"/>
              <w:lang w:eastAsia="de-DE"/>
            </w:rPr>
          </w:rPrChange>
        </w:rPr>
        <w:t xml:space="preserve"> has </w:t>
      </w:r>
      <w:r w:rsidRPr="009F30E4">
        <w:rPr>
          <w:rFonts w:cs="Arial"/>
          <w:lang w:val="en-US" w:eastAsia="de-DE"/>
          <w:rPrChange w:id="575" w:author="Marie-Hélène Grillet" w:date="2013-09-16T13:04:00Z">
            <w:rPr>
              <w:rFonts w:cs="Arial"/>
              <w:lang w:eastAsia="de-DE"/>
            </w:rPr>
          </w:rPrChange>
        </w:rPr>
        <w:t>approximately 20</w:t>
      </w:r>
      <w:r w:rsidR="003A7B6E" w:rsidRPr="009F30E4">
        <w:rPr>
          <w:rFonts w:cs="Arial"/>
          <w:lang w:val="en-US" w:eastAsia="de-DE"/>
          <w:rPrChange w:id="576" w:author="Marie-Hélène Grillet" w:date="2013-09-16T13:04:00Z">
            <w:rPr>
              <w:rFonts w:cs="Arial"/>
              <w:lang w:eastAsia="de-DE"/>
            </w:rPr>
          </w:rPrChange>
        </w:rPr>
        <w:t>0 pilots</w:t>
      </w:r>
      <w:r w:rsidRPr="009F30E4">
        <w:rPr>
          <w:rFonts w:cs="Arial"/>
          <w:lang w:val="en-US" w:eastAsia="de-DE"/>
          <w:rPrChange w:id="577" w:author="Marie-Hélène Grillet" w:date="2013-09-16T13:04:00Z">
            <w:rPr>
              <w:rFonts w:cs="Arial"/>
              <w:lang w:eastAsia="de-DE"/>
            </w:rPr>
          </w:rPrChange>
        </w:rPr>
        <w:t xml:space="preserve"> both governmental and private.</w:t>
      </w:r>
    </w:p>
    <w:p w:rsidR="00B9694E" w:rsidRPr="009F30E4" w:rsidRDefault="003A7B6E" w:rsidP="007C28BD">
      <w:pPr>
        <w:pStyle w:val="BodyText"/>
        <w:rPr>
          <w:rFonts w:cs="Arial"/>
          <w:lang w:val="en-US" w:eastAsia="de-DE"/>
          <w:rPrChange w:id="578" w:author="Marie-Hélène Grillet" w:date="2013-09-16T13:04:00Z">
            <w:rPr>
              <w:rFonts w:cs="Arial"/>
              <w:lang w:eastAsia="de-DE"/>
            </w:rPr>
          </w:rPrChange>
        </w:rPr>
      </w:pPr>
      <w:r w:rsidRPr="009F30E4">
        <w:rPr>
          <w:rFonts w:cs="Arial"/>
          <w:lang w:val="en-US" w:eastAsia="de-DE"/>
          <w:rPrChange w:id="579" w:author="Marie-Hélène Grillet" w:date="2013-09-16T13:04:00Z">
            <w:rPr>
              <w:rFonts w:cs="Arial"/>
              <w:lang w:eastAsia="de-DE"/>
            </w:rPr>
          </w:rPrChange>
        </w:rPr>
        <w:t>After the amalgamation of ministries the DMA is now under one roof.  Pilotage analysis is still being undertaken</w:t>
      </w:r>
      <w:r w:rsidR="00051FBF" w:rsidRPr="009F30E4">
        <w:rPr>
          <w:rFonts w:cs="Arial"/>
          <w:lang w:val="en-US" w:eastAsia="de-DE"/>
          <w:rPrChange w:id="580" w:author="Marie-Hélène Grillet" w:date="2013-09-16T13:04:00Z">
            <w:rPr>
              <w:rFonts w:cs="Arial"/>
              <w:lang w:eastAsia="de-DE"/>
            </w:rPr>
          </w:rPrChange>
        </w:rPr>
        <w:t>.</w:t>
      </w:r>
    </w:p>
    <w:p w:rsidR="006E0F87" w:rsidRPr="009F30E4" w:rsidRDefault="003A7B6E" w:rsidP="007C28BD">
      <w:pPr>
        <w:pStyle w:val="BodyText"/>
        <w:rPr>
          <w:rFonts w:cs="Arial"/>
          <w:lang w:val="en-US" w:eastAsia="de-DE"/>
          <w:rPrChange w:id="581" w:author="Marie-Hélène Grillet" w:date="2013-09-16T13:04:00Z">
            <w:rPr>
              <w:rFonts w:cs="Arial"/>
              <w:lang w:eastAsia="de-DE"/>
            </w:rPr>
          </w:rPrChange>
        </w:rPr>
      </w:pPr>
      <w:r w:rsidRPr="009F30E4">
        <w:rPr>
          <w:rFonts w:cs="Arial"/>
          <w:lang w:val="en-US" w:eastAsia="de-DE"/>
          <w:rPrChange w:id="582" w:author="Marie-Hélène Grillet" w:date="2013-09-16T13:04:00Z">
            <w:rPr>
              <w:rFonts w:cs="Arial"/>
              <w:lang w:eastAsia="de-DE"/>
            </w:rPr>
          </w:rPrChange>
        </w:rPr>
        <w:t>It is anticipated that compulsory pilotage will be implemented in Greenland water during 2014.</w:t>
      </w:r>
    </w:p>
    <w:p w:rsidR="00E91695" w:rsidRPr="009F30E4" w:rsidRDefault="00E91695" w:rsidP="007C28BD">
      <w:pPr>
        <w:pStyle w:val="BodyText"/>
        <w:rPr>
          <w:rFonts w:cs="Arial"/>
          <w:lang w:val="en-US" w:eastAsia="de-DE"/>
          <w:rPrChange w:id="583" w:author="Marie-Hélène Grillet" w:date="2013-09-16T13:04:00Z">
            <w:rPr>
              <w:rFonts w:cs="Arial"/>
              <w:lang w:eastAsia="de-DE"/>
            </w:rPr>
          </w:rPrChange>
        </w:rPr>
      </w:pPr>
      <w:proofErr w:type="spellStart"/>
      <w:r w:rsidRPr="009F30E4">
        <w:rPr>
          <w:rFonts w:cs="Arial"/>
          <w:lang w:val="en-US" w:eastAsia="de-DE"/>
          <w:rPrChange w:id="584" w:author="Marie-Hélène Grillet" w:date="2013-09-16T13:04:00Z">
            <w:rPr>
              <w:rFonts w:cs="Arial"/>
              <w:lang w:eastAsia="de-DE"/>
            </w:rPr>
          </w:rPrChange>
        </w:rPr>
        <w:t>DanPilot</w:t>
      </w:r>
      <w:proofErr w:type="spellEnd"/>
      <w:r w:rsidRPr="009F30E4">
        <w:rPr>
          <w:rFonts w:cs="Arial"/>
          <w:lang w:val="en-US" w:eastAsia="de-DE"/>
          <w:rPrChange w:id="585" w:author="Marie-Hélène Grillet" w:date="2013-09-16T13:04:00Z">
            <w:rPr>
              <w:rFonts w:cs="Arial"/>
              <w:lang w:eastAsia="de-DE"/>
            </w:rPr>
          </w:rPrChange>
        </w:rPr>
        <w:t xml:space="preserve"> has become a solely governmental owned company.</w:t>
      </w:r>
    </w:p>
    <w:p w:rsidR="006E0F87" w:rsidRPr="00A46E50" w:rsidRDefault="003A7B6E" w:rsidP="006E0F87">
      <w:pPr>
        <w:pStyle w:val="Heading2"/>
      </w:pPr>
      <w:bookmarkStart w:id="586" w:name="_Toc232675223"/>
      <w:r>
        <w:t>The Netherlands</w:t>
      </w:r>
      <w:bookmarkEnd w:id="586"/>
    </w:p>
    <w:p w:rsidR="00B9694E" w:rsidRPr="009F30E4" w:rsidRDefault="003A7B6E" w:rsidP="007C28BD">
      <w:pPr>
        <w:pStyle w:val="BodyText"/>
        <w:rPr>
          <w:rFonts w:cs="Arial"/>
          <w:lang w:val="en-US" w:eastAsia="de-DE"/>
          <w:rPrChange w:id="587" w:author="Marie-Hélène Grillet" w:date="2013-09-16T13:04:00Z">
            <w:rPr>
              <w:rFonts w:cs="Arial"/>
              <w:lang w:eastAsia="de-DE"/>
            </w:rPr>
          </w:rPrChange>
        </w:rPr>
      </w:pPr>
      <w:r w:rsidRPr="009F30E4">
        <w:rPr>
          <w:rFonts w:cs="Arial"/>
          <w:lang w:val="en-US" w:eastAsia="de-DE"/>
          <w:rPrChange w:id="588" w:author="Marie-Hélène Grillet" w:date="2013-09-16T13:04:00Z">
            <w:rPr>
              <w:rFonts w:cs="Arial"/>
              <w:lang w:eastAsia="de-DE"/>
            </w:rPr>
          </w:rPrChange>
        </w:rPr>
        <w:t xml:space="preserve">All pilots are work for private companies.  Current legislation is some 25 years old and </w:t>
      </w:r>
      <w:r w:rsidR="008F65DA" w:rsidRPr="009F30E4">
        <w:rPr>
          <w:rFonts w:cs="Arial"/>
          <w:lang w:val="en-US" w:eastAsia="de-DE"/>
          <w:rPrChange w:id="589" w:author="Marie-Hélène Grillet" w:date="2013-09-16T13:04:00Z">
            <w:rPr>
              <w:rFonts w:cs="Arial"/>
              <w:lang w:eastAsia="de-DE"/>
            </w:rPr>
          </w:rPrChange>
        </w:rPr>
        <w:t>is very detailed.  A</w:t>
      </w:r>
      <w:r w:rsidRPr="009F30E4">
        <w:rPr>
          <w:rFonts w:cs="Arial"/>
          <w:lang w:val="en-US" w:eastAsia="de-DE"/>
          <w:rPrChange w:id="590" w:author="Marie-Hélène Grillet" w:date="2013-09-16T13:04:00Z">
            <w:rPr>
              <w:rFonts w:cs="Arial"/>
              <w:lang w:eastAsia="de-DE"/>
            </w:rPr>
          </w:rPrChange>
        </w:rPr>
        <w:t xml:space="preserve"> change is being contemplated</w:t>
      </w:r>
      <w:r w:rsidR="008F65DA" w:rsidRPr="009F30E4">
        <w:rPr>
          <w:rFonts w:cs="Arial"/>
          <w:lang w:val="en-US" w:eastAsia="de-DE"/>
          <w:rPrChange w:id="591" w:author="Marie-Hélène Grillet" w:date="2013-09-16T13:04:00Z">
            <w:rPr>
              <w:rFonts w:cs="Arial"/>
              <w:lang w:eastAsia="de-DE"/>
            </w:rPr>
          </w:rPrChange>
        </w:rPr>
        <w:t xml:space="preserve"> that may allow some de-regulation</w:t>
      </w:r>
      <w:r w:rsidRPr="009F30E4">
        <w:rPr>
          <w:rFonts w:cs="Arial"/>
          <w:lang w:val="en-US" w:eastAsia="de-DE"/>
          <w:rPrChange w:id="592" w:author="Marie-Hélène Grillet" w:date="2013-09-16T13:04:00Z">
            <w:rPr>
              <w:rFonts w:cs="Arial"/>
              <w:lang w:eastAsia="de-DE"/>
            </w:rPr>
          </w:rPrChange>
        </w:rPr>
        <w:t>.</w:t>
      </w:r>
    </w:p>
    <w:p w:rsidR="00B9694E" w:rsidRPr="009F30E4" w:rsidRDefault="008F65DA" w:rsidP="007C28BD">
      <w:pPr>
        <w:pStyle w:val="BodyText"/>
        <w:rPr>
          <w:rFonts w:cs="Arial"/>
          <w:lang w:val="en-US" w:eastAsia="de-DE"/>
          <w:rPrChange w:id="593" w:author="Marie-Hélène Grillet" w:date="2013-09-16T13:04:00Z">
            <w:rPr>
              <w:rFonts w:cs="Arial"/>
              <w:lang w:eastAsia="de-DE"/>
            </w:rPr>
          </w:rPrChange>
        </w:rPr>
      </w:pPr>
      <w:r w:rsidRPr="009F30E4">
        <w:rPr>
          <w:rFonts w:cs="Arial"/>
          <w:lang w:val="en-US" w:eastAsia="de-DE"/>
          <w:rPrChange w:id="594" w:author="Marie-Hélène Grillet" w:date="2013-09-16T13:04:00Z">
            <w:rPr>
              <w:rFonts w:cs="Arial"/>
              <w:lang w:eastAsia="de-DE"/>
            </w:rPr>
          </w:rPrChange>
        </w:rPr>
        <w:t>VTS Authorities award PEC but the conditions under which they are awarded can vary within the different administrative areas.  Local port authorities administer compulsory pilotage, although the Ministry retains overall responsibility.</w:t>
      </w:r>
    </w:p>
    <w:p w:rsidR="00B9694E" w:rsidRPr="00A46E50" w:rsidRDefault="008F65DA" w:rsidP="00B9694E">
      <w:pPr>
        <w:pStyle w:val="Heading2"/>
      </w:pPr>
      <w:bookmarkStart w:id="595" w:name="_Toc232675224"/>
      <w:r>
        <w:t>USA</w:t>
      </w:r>
      <w:bookmarkEnd w:id="595"/>
    </w:p>
    <w:p w:rsidR="002F1DB4" w:rsidRPr="009F30E4" w:rsidRDefault="002F1DB4" w:rsidP="002F1DB4">
      <w:pPr>
        <w:pStyle w:val="BodyText"/>
        <w:rPr>
          <w:ins w:id="596" w:author="RKhandpur" w:date="2013-06-26T16:44:00Z"/>
          <w:lang w:val="en-US"/>
          <w:rPrChange w:id="597" w:author="Marie-Hélène Grillet" w:date="2013-09-16T13:04:00Z">
            <w:rPr>
              <w:ins w:id="598" w:author="RKhandpur" w:date="2013-06-26T16:44:00Z"/>
            </w:rPr>
          </w:rPrChange>
        </w:rPr>
      </w:pPr>
      <w:ins w:id="599" w:author="RKhandpur" w:date="2013-06-26T16:44:00Z">
        <w:r w:rsidRPr="009F30E4">
          <w:rPr>
            <w:lang w:val="en-US"/>
            <w:rPrChange w:id="600" w:author="Marie-Hélène Grillet" w:date="2013-09-16T13:04:00Z">
              <w:rPr/>
            </w:rPrChange>
          </w:rPr>
          <w:t xml:space="preserve">U.S. Coast Guard (USCG) continues implementation of U.S. National Transportation Safety Board recommendation M-11-15 (Report on Collision of </w:t>
        </w:r>
        <w:proofErr w:type="spellStart"/>
        <w:r w:rsidRPr="009F30E4">
          <w:rPr>
            <w:lang w:val="en-US"/>
            <w:rPrChange w:id="601" w:author="Marie-Hélène Grillet" w:date="2013-09-16T13:04:00Z">
              <w:rPr/>
            </w:rPrChange>
          </w:rPr>
          <w:t>Tankship</w:t>
        </w:r>
        <w:proofErr w:type="spellEnd"/>
        <w:r w:rsidRPr="009F30E4">
          <w:rPr>
            <w:lang w:val="en-US"/>
            <w:rPrChange w:id="602" w:author="Marie-Hélène Grillet" w:date="2013-09-16T13:04:00Z">
              <w:rPr/>
            </w:rPrChange>
          </w:rPr>
          <w:t xml:space="preserve"> </w:t>
        </w:r>
        <w:r w:rsidRPr="009F30E4">
          <w:rPr>
            <w:i/>
            <w:lang w:val="en-US"/>
            <w:rPrChange w:id="603" w:author="Marie-Hélène Grillet" w:date="2013-09-16T13:04:00Z">
              <w:rPr>
                <w:i/>
              </w:rPr>
            </w:rPrChange>
          </w:rPr>
          <w:t xml:space="preserve">Eagle </w:t>
        </w:r>
        <w:proofErr w:type="spellStart"/>
        <w:r w:rsidRPr="009F30E4">
          <w:rPr>
            <w:i/>
            <w:lang w:val="en-US"/>
            <w:rPrChange w:id="604" w:author="Marie-Hélène Grillet" w:date="2013-09-16T13:04:00Z">
              <w:rPr>
                <w:i/>
              </w:rPr>
            </w:rPrChange>
          </w:rPr>
          <w:t>Otome</w:t>
        </w:r>
        <w:proofErr w:type="spellEnd"/>
        <w:r w:rsidRPr="009F30E4">
          <w:rPr>
            <w:lang w:val="en-US"/>
            <w:rPrChange w:id="605" w:author="Marie-Hélène Grillet" w:date="2013-09-16T13:04:00Z">
              <w:rPr/>
            </w:rPrChange>
          </w:rPr>
          <w:t xml:space="preserve"> with Cargo Vessel </w:t>
        </w:r>
        <w:r w:rsidRPr="009F30E4">
          <w:rPr>
            <w:i/>
            <w:lang w:val="en-US"/>
            <w:rPrChange w:id="606" w:author="Marie-Hélène Grillet" w:date="2013-09-16T13:04:00Z">
              <w:rPr>
                <w:i/>
              </w:rPr>
            </w:rPrChange>
          </w:rPr>
          <w:t>Gull Arrow</w:t>
        </w:r>
        <w:r w:rsidRPr="009F30E4">
          <w:rPr>
            <w:lang w:val="en-US"/>
            <w:rPrChange w:id="607" w:author="Marie-Hélène Grillet" w:date="2013-09-16T13:04:00Z">
              <w:rPr/>
            </w:rPrChange>
          </w:rPr>
          <w:t xml:space="preserve"> and Subsequent Collision with the </w:t>
        </w:r>
        <w:r w:rsidRPr="009F30E4">
          <w:rPr>
            <w:i/>
            <w:lang w:val="en-US"/>
            <w:rPrChange w:id="608" w:author="Marie-Hélène Grillet" w:date="2013-09-16T13:04:00Z">
              <w:rPr>
                <w:i/>
              </w:rPr>
            </w:rPrChange>
          </w:rPr>
          <w:t>Dixie Vengeance</w:t>
        </w:r>
        <w:r w:rsidRPr="009F30E4">
          <w:rPr>
            <w:lang w:val="en-US"/>
            <w:rPrChange w:id="609" w:author="Marie-Hélène Grillet" w:date="2013-09-16T13:04:00Z">
              <w:rPr/>
            </w:rPrChange>
          </w:rPr>
          <w:t xml:space="preserve"> Tow dated 27 September 2011) that Coast Guard "[f]</w:t>
        </w:r>
        <w:proofErr w:type="spellStart"/>
        <w:r w:rsidRPr="009F30E4">
          <w:rPr>
            <w:lang w:val="en-US"/>
            <w:rPrChange w:id="610" w:author="Marie-Hélène Grillet" w:date="2013-09-16T13:04:00Z">
              <w:rPr/>
            </w:rPrChange>
          </w:rPr>
          <w:t>acilitate</w:t>
        </w:r>
        <w:proofErr w:type="spellEnd"/>
        <w:r w:rsidRPr="009F30E4">
          <w:rPr>
            <w:lang w:val="en-US"/>
            <w:rPrChange w:id="611" w:author="Marie-Hélène Grillet" w:date="2013-09-16T13:04:00Z">
              <w:rPr/>
            </w:rPrChange>
          </w:rPr>
          <w:t xml:space="preserve"> and promote regular meetings for representatives of pilot oversight organizations to communicate information regarding pilot oversight and piloting best practices.” </w:t>
        </w:r>
      </w:ins>
      <w:ins w:id="612" w:author="RKhandpur" w:date="2013-06-26T16:45:00Z">
        <w:r w:rsidRPr="009F30E4">
          <w:rPr>
            <w:lang w:val="en-US"/>
            <w:rPrChange w:id="613" w:author="Marie-Hélène Grillet" w:date="2013-09-16T13:04:00Z">
              <w:rPr/>
            </w:rPrChange>
          </w:rPr>
          <w:t xml:space="preserve"> </w:t>
        </w:r>
      </w:ins>
      <w:ins w:id="614" w:author="RKhandpur" w:date="2013-06-26T16:44:00Z">
        <w:r w:rsidRPr="009F30E4">
          <w:rPr>
            <w:lang w:val="en-US"/>
            <w:rPrChange w:id="615" w:author="Marie-Hélène Grillet" w:date="2013-09-16T13:04:00Z">
              <w:rPr/>
            </w:rPrChange>
          </w:rPr>
          <w:t xml:space="preserve">USCG </w:t>
        </w:r>
      </w:ins>
      <w:ins w:id="616" w:author="RKhandpur" w:date="2013-06-26T16:45:00Z">
        <w:r w:rsidRPr="009F30E4">
          <w:rPr>
            <w:lang w:val="en-US"/>
            <w:rPrChange w:id="617" w:author="Marie-Hélène Grillet" w:date="2013-09-16T13:04:00Z">
              <w:rPr/>
            </w:rPrChange>
          </w:rPr>
          <w:t xml:space="preserve">has been invited and </w:t>
        </w:r>
      </w:ins>
      <w:ins w:id="618" w:author="RKhandpur" w:date="2013-06-26T16:44:00Z">
        <w:r w:rsidRPr="009F30E4">
          <w:rPr>
            <w:lang w:val="en-US"/>
            <w:rPrChange w:id="619" w:author="Marie-Hélène Grillet" w:date="2013-09-16T13:04:00Z">
              <w:rPr/>
            </w:rPrChange>
          </w:rPr>
          <w:t xml:space="preserve">plans to attend a meeting of the domestic competent pilotage authorities in Seattle, Washington to discuss governance issues and share best practices at their next convening.  </w:t>
        </w:r>
      </w:ins>
    </w:p>
    <w:p w:rsidR="002F1DB4" w:rsidRPr="009F30E4" w:rsidRDefault="002F1DB4" w:rsidP="002F1DB4">
      <w:pPr>
        <w:pStyle w:val="BodyText"/>
        <w:rPr>
          <w:ins w:id="620" w:author="RKhandpur" w:date="2013-06-26T16:44:00Z"/>
          <w:rFonts w:cs="Arial"/>
          <w:highlight w:val="yellow"/>
          <w:lang w:val="en-US" w:eastAsia="de-DE"/>
          <w:rPrChange w:id="621" w:author="Marie-Hélène Grillet" w:date="2013-09-16T13:04:00Z">
            <w:rPr>
              <w:ins w:id="622" w:author="RKhandpur" w:date="2013-06-26T16:44:00Z"/>
              <w:rFonts w:cs="Arial"/>
              <w:highlight w:val="yellow"/>
              <w:lang w:eastAsia="de-DE"/>
            </w:rPr>
          </w:rPrChange>
        </w:rPr>
      </w:pPr>
      <w:ins w:id="623" w:author="RKhandpur" w:date="2013-06-26T16:44:00Z">
        <w:r w:rsidRPr="009F30E4">
          <w:rPr>
            <w:lang w:val="en-US"/>
            <w:rPrChange w:id="624" w:author="Marie-Hélène Grillet" w:date="2013-09-16T13:04:00Z">
              <w:rPr/>
            </w:rPrChange>
          </w:rPr>
          <w:lastRenderedPageBreak/>
          <w:t xml:space="preserve">USCG continues work related to a recommendation from the U.S. </w:t>
        </w:r>
        <w:proofErr w:type="gramStart"/>
        <w:r w:rsidRPr="009F30E4">
          <w:rPr>
            <w:lang w:val="en-US"/>
            <w:rPrChange w:id="625" w:author="Marie-Hélène Grillet" w:date="2013-09-16T13:04:00Z">
              <w:rPr/>
            </w:rPrChange>
          </w:rPr>
          <w:t>Great Lakes Pilotage Advisory Committee (GLPAC).</w:t>
        </w:r>
        <w:proofErr w:type="gramEnd"/>
        <w:r w:rsidRPr="009F30E4">
          <w:rPr>
            <w:lang w:val="en-US"/>
            <w:rPrChange w:id="626" w:author="Marie-Hélène Grillet" w:date="2013-09-16T13:04:00Z">
              <w:rPr/>
            </w:rPrChange>
          </w:rPr>
          <w:t xml:space="preserve">  GLPAC asked Coast Guard to procure an independent third party to conduct a comprehensive review of the seasonal workload standard and rate setting methodology.  This effort will produce a report that provides a series of recommendations and is on schedule to be completed later this summer.  The report will help USCG determine if </w:t>
        </w:r>
        <w:proofErr w:type="spellStart"/>
        <w:proofErr w:type="gramStart"/>
        <w:r w:rsidRPr="009F30E4">
          <w:rPr>
            <w:lang w:val="en-US"/>
            <w:rPrChange w:id="627" w:author="Marie-Hélène Grillet" w:date="2013-09-16T13:04:00Z">
              <w:rPr/>
            </w:rPrChange>
          </w:rPr>
          <w:t>its</w:t>
        </w:r>
        <w:proofErr w:type="spellEnd"/>
        <w:proofErr w:type="gramEnd"/>
        <w:r w:rsidRPr="009F30E4">
          <w:rPr>
            <w:lang w:val="en-US"/>
            <w:rPrChange w:id="628" w:author="Marie-Hélène Grillet" w:date="2013-09-16T13:04:00Z">
              <w:rPr/>
            </w:rPrChange>
          </w:rPr>
          <w:t xml:space="preserve"> necessary, and if so, how to modify the methodology and general regulations governing U.S. </w:t>
        </w:r>
        <w:proofErr w:type="gramStart"/>
        <w:r w:rsidRPr="009F30E4">
          <w:rPr>
            <w:lang w:val="en-US"/>
            <w:rPrChange w:id="629" w:author="Marie-Hélène Grillet" w:date="2013-09-16T13:04:00Z">
              <w:rPr/>
            </w:rPrChange>
          </w:rPr>
          <w:t>Great Lakes Pilotage.</w:t>
        </w:r>
        <w:proofErr w:type="gramEnd"/>
        <w:r w:rsidRPr="009F30E4">
          <w:rPr>
            <w:lang w:val="en-US"/>
            <w:rPrChange w:id="630" w:author="Marie-Hélène Grillet" w:date="2013-09-16T13:04:00Z">
              <w:rPr/>
            </w:rPrChange>
          </w:rPr>
          <w:t xml:space="preserve">  Any project to change the methodology and general regulations, if needed</w:t>
        </w:r>
        <w:proofErr w:type="gramStart"/>
        <w:r w:rsidRPr="009F30E4">
          <w:rPr>
            <w:lang w:val="en-US"/>
            <w:rPrChange w:id="631" w:author="Marie-Hélène Grillet" w:date="2013-09-16T13:04:00Z">
              <w:rPr/>
            </w:rPrChange>
          </w:rPr>
          <w:t>,  will</w:t>
        </w:r>
        <w:proofErr w:type="gramEnd"/>
        <w:r w:rsidRPr="009F30E4">
          <w:rPr>
            <w:lang w:val="en-US"/>
            <w:rPrChange w:id="632" w:author="Marie-Hélène Grillet" w:date="2013-09-16T13:04:00Z">
              <w:rPr/>
            </w:rPrChange>
          </w:rPr>
          <w:t xml:space="preserve"> not commence before the fall/winter of 2013 and will likely take several years to complete.</w:t>
        </w:r>
      </w:ins>
    </w:p>
    <w:p w:rsidR="000905BA" w:rsidRPr="009F30E4" w:rsidRDefault="000905BA" w:rsidP="007C28BD">
      <w:pPr>
        <w:pStyle w:val="BodyText"/>
        <w:rPr>
          <w:rFonts w:cs="Arial"/>
          <w:highlight w:val="yellow"/>
          <w:lang w:val="en-US" w:eastAsia="de-DE"/>
          <w:rPrChange w:id="633" w:author="Marie-Hélène Grillet" w:date="2013-09-16T13:04:00Z">
            <w:rPr>
              <w:rFonts w:cs="Arial"/>
              <w:highlight w:val="yellow"/>
              <w:lang w:eastAsia="de-DE"/>
            </w:rPr>
          </w:rPrChange>
        </w:rPr>
      </w:pPr>
    </w:p>
    <w:p w:rsidR="00051FBF" w:rsidRPr="009F30E4" w:rsidRDefault="00BF21F5" w:rsidP="007C28BD">
      <w:pPr>
        <w:pStyle w:val="BodyText"/>
        <w:rPr>
          <w:rFonts w:cs="Arial"/>
          <w:lang w:val="en-US" w:eastAsia="de-DE"/>
          <w:rPrChange w:id="634" w:author="Marie-Hélène Grillet" w:date="2013-09-16T13:04:00Z">
            <w:rPr>
              <w:rFonts w:cs="Arial"/>
              <w:lang w:eastAsia="de-DE"/>
            </w:rPr>
          </w:rPrChange>
        </w:rPr>
      </w:pPr>
      <w:r w:rsidRPr="009F30E4">
        <w:rPr>
          <w:rFonts w:cs="Arial"/>
          <w:highlight w:val="yellow"/>
          <w:lang w:val="en-US" w:eastAsia="de-DE"/>
          <w:rPrChange w:id="635" w:author="Marie-Hélène Grillet" w:date="2013-09-16T13:04:00Z">
            <w:rPr>
              <w:rFonts w:cs="Arial"/>
              <w:highlight w:val="yellow"/>
              <w:lang w:eastAsia="de-DE"/>
            </w:rPr>
          </w:rPrChange>
        </w:rPr>
        <w:t>A replacement paragraph will be provided.</w:t>
      </w:r>
    </w:p>
    <w:p w:rsidR="00B9694E" w:rsidDel="00DC088D" w:rsidRDefault="008F65DA" w:rsidP="007C28BD">
      <w:pPr>
        <w:pStyle w:val="BodyText"/>
        <w:rPr>
          <w:del w:id="636" w:author="RKhandpur" w:date="2013-06-26T13:47:00Z"/>
          <w:rFonts w:cs="Arial"/>
          <w:lang w:eastAsia="de-DE"/>
        </w:rPr>
      </w:pPr>
      <w:del w:id="637" w:author="RKhandpur" w:date="2013-06-26T13:47:00Z">
        <w:r w:rsidRPr="009A4A83" w:rsidDel="00DC088D">
          <w:rPr>
            <w:rFonts w:cs="Arial"/>
            <w:highlight w:val="cyan"/>
            <w:lang w:eastAsia="de-DE"/>
          </w:rPr>
          <w:delText>There is a programme of outreach, by the USCG, to competent pilotage authorities in the separate States.  The USCG are alre</w:delText>
        </w:r>
        <w:r w:rsidR="00BA215A" w:rsidRPr="009A4A83" w:rsidDel="00DC088D">
          <w:rPr>
            <w:rFonts w:cs="Arial"/>
            <w:highlight w:val="cyan"/>
            <w:lang w:eastAsia="de-DE"/>
          </w:rPr>
          <w:delText>a</w:delText>
        </w:r>
        <w:r w:rsidRPr="009A4A83" w:rsidDel="00DC088D">
          <w:rPr>
            <w:rFonts w:cs="Arial"/>
            <w:highlight w:val="cyan"/>
            <w:lang w:eastAsia="de-DE"/>
          </w:rPr>
          <w:delText xml:space="preserve">dy attending </w:delText>
        </w:r>
        <w:r w:rsidR="00BA215A" w:rsidRPr="009A4A83" w:rsidDel="00DC088D">
          <w:rPr>
            <w:rFonts w:cs="Arial"/>
            <w:highlight w:val="cyan"/>
            <w:lang w:eastAsia="de-DE"/>
          </w:rPr>
          <w:delText xml:space="preserve">meetings of </w:delText>
        </w:r>
        <w:r w:rsidRPr="009A4A83" w:rsidDel="00DC088D">
          <w:rPr>
            <w:rFonts w:cs="Arial"/>
            <w:highlight w:val="cyan"/>
            <w:lang w:eastAsia="de-DE"/>
          </w:rPr>
          <w:delText>a grouping of West Coast Comp</w:delText>
        </w:r>
        <w:r w:rsidR="00BA215A" w:rsidRPr="009A4A83" w:rsidDel="00DC088D">
          <w:rPr>
            <w:rFonts w:cs="Arial"/>
            <w:highlight w:val="cyan"/>
            <w:lang w:eastAsia="de-DE"/>
          </w:rPr>
          <w:delText>etent Authorities and are explor</w:delText>
        </w:r>
        <w:r w:rsidRPr="009A4A83" w:rsidDel="00DC088D">
          <w:rPr>
            <w:rFonts w:cs="Arial"/>
            <w:highlight w:val="cyan"/>
            <w:lang w:eastAsia="de-DE"/>
          </w:rPr>
          <w:delText>i</w:delText>
        </w:r>
        <w:r w:rsidR="00BA215A" w:rsidRPr="009A4A83" w:rsidDel="00DC088D">
          <w:rPr>
            <w:rFonts w:cs="Arial"/>
            <w:highlight w:val="cyan"/>
            <w:lang w:eastAsia="de-DE"/>
          </w:rPr>
          <w:delText>ng extendin</w:delText>
        </w:r>
        <w:r w:rsidRPr="009A4A83" w:rsidDel="00DC088D">
          <w:rPr>
            <w:rFonts w:cs="Arial"/>
            <w:highlight w:val="cyan"/>
            <w:lang w:eastAsia="de-DE"/>
          </w:rPr>
          <w:delText>g this to the Gulf and East Coast</w:delText>
        </w:r>
        <w:r w:rsidR="00BA215A" w:rsidRPr="009A4A83" w:rsidDel="00DC088D">
          <w:rPr>
            <w:rFonts w:cs="Arial"/>
            <w:highlight w:val="cyan"/>
            <w:lang w:eastAsia="de-DE"/>
          </w:rPr>
          <w:delText xml:space="preserve"> authorities.  The USCG has responsibility for setting pilotage rates on the Great Lakes and the current system is complicated.  A study on the charging allowed by pilots on the Great Lakes is coming to an end and the re-writing of relevant legislation of pilotage there, now some 20 years old, is being contemplated.  How long a pilot should work, including any travelling time is being reviewed.</w:delText>
        </w:r>
      </w:del>
    </w:p>
    <w:p w:rsidR="00F46486" w:rsidRDefault="00F46486" w:rsidP="00F46486">
      <w:pPr>
        <w:pStyle w:val="Heading2"/>
      </w:pPr>
      <w:bookmarkStart w:id="638" w:name="_Toc232675225"/>
      <w:r>
        <w:t>Norway</w:t>
      </w:r>
      <w:bookmarkEnd w:id="638"/>
    </w:p>
    <w:p w:rsidR="00EB0A15" w:rsidRPr="009F30E4" w:rsidRDefault="00F46486" w:rsidP="00EB0A15">
      <w:pPr>
        <w:pStyle w:val="BodyText"/>
        <w:rPr>
          <w:rFonts w:cs="Arial"/>
          <w:lang w:val="en-US" w:eastAsia="de-DE"/>
          <w:rPrChange w:id="639" w:author="Marie-Hélène Grillet" w:date="2013-09-16T13:04:00Z">
            <w:rPr>
              <w:rFonts w:cs="Arial"/>
              <w:lang w:eastAsia="de-DE"/>
            </w:rPr>
          </w:rPrChange>
        </w:rPr>
      </w:pPr>
      <w:r w:rsidRPr="009F30E4">
        <w:rPr>
          <w:rFonts w:cs="Arial"/>
          <w:lang w:val="en-US" w:eastAsia="de-DE"/>
          <w:rPrChange w:id="640" w:author="Marie-Hélène Grillet" w:date="2013-09-16T13:04:00Z">
            <w:rPr>
              <w:rFonts w:cs="Arial"/>
              <w:lang w:eastAsia="de-DE"/>
            </w:rPr>
          </w:rPrChange>
        </w:rPr>
        <w:t>Norway’s input was provided by a presentation that forms part of the output from the meeting.</w:t>
      </w:r>
    </w:p>
    <w:p w:rsidR="00BE00AF" w:rsidRPr="00A46E50" w:rsidRDefault="00BE00AF" w:rsidP="00BE00AF">
      <w:pPr>
        <w:pStyle w:val="Heading1"/>
      </w:pPr>
      <w:bookmarkStart w:id="641" w:name="_Toc232675226"/>
      <w:r w:rsidRPr="00A46E50">
        <w:t>Review of input papers</w:t>
      </w:r>
      <w:bookmarkEnd w:id="641"/>
    </w:p>
    <w:p w:rsidR="00BE00AF" w:rsidRPr="009F30E4" w:rsidRDefault="00BE00AF" w:rsidP="00BE00AF">
      <w:pPr>
        <w:pStyle w:val="BodyText"/>
        <w:rPr>
          <w:lang w:val="en-US"/>
          <w:rPrChange w:id="642" w:author="Marie-Hélène Grillet" w:date="2013-09-16T13:04:00Z">
            <w:rPr/>
          </w:rPrChange>
        </w:rPr>
      </w:pPr>
      <w:r w:rsidRPr="009F30E4">
        <w:rPr>
          <w:lang w:val="en-US"/>
          <w:rPrChange w:id="643" w:author="Marie-Hélène Grillet" w:date="2013-09-16T13:04:00Z">
            <w:rPr/>
          </w:rPrChange>
        </w:rPr>
        <w:t>The list of input papers (</w:t>
      </w:r>
      <w:r w:rsidR="00F46486" w:rsidRPr="009F30E4">
        <w:rPr>
          <w:lang w:val="en-US"/>
          <w:rPrChange w:id="644" w:author="Marie-Hélène Grillet" w:date="2013-09-16T13:04:00Z">
            <w:rPr/>
          </w:rPrChange>
        </w:rPr>
        <w:t>CPAF1/4</w:t>
      </w:r>
      <w:r w:rsidRPr="009F30E4">
        <w:rPr>
          <w:lang w:val="en-US"/>
          <w:rPrChange w:id="645" w:author="Marie-Hélène Grillet" w:date="2013-09-16T13:04:00Z">
            <w:rPr/>
          </w:rPrChange>
        </w:rPr>
        <w:t>/2) was reviewed and their disposition for consideration and / or action agreed.</w:t>
      </w:r>
    </w:p>
    <w:p w:rsidR="00BE00AF" w:rsidRPr="009F30E4" w:rsidRDefault="00E226FA" w:rsidP="00844464">
      <w:pPr>
        <w:pStyle w:val="Heading1"/>
        <w:rPr>
          <w:lang w:val="en-US"/>
          <w:rPrChange w:id="646" w:author="Marie-Hélène Grillet" w:date="2013-09-16T13:04:00Z">
            <w:rPr/>
          </w:rPrChange>
        </w:rPr>
      </w:pPr>
      <w:bookmarkStart w:id="647" w:name="_Toc232675227"/>
      <w:r w:rsidRPr="009F30E4">
        <w:rPr>
          <w:lang w:val="en-US"/>
          <w:rPrChange w:id="648" w:author="Marie-Hélène Grillet" w:date="2013-09-16T13:04:00Z">
            <w:rPr/>
          </w:rPrChange>
        </w:rPr>
        <w:t>PAF Report on</w:t>
      </w:r>
      <w:r w:rsidR="00BE00AF" w:rsidRPr="009F30E4">
        <w:rPr>
          <w:lang w:val="en-US"/>
          <w:rPrChange w:id="649" w:author="Marie-Hélène Grillet" w:date="2013-09-16T13:04:00Z">
            <w:rPr/>
          </w:rPrChange>
        </w:rPr>
        <w:t xml:space="preserve"> best pra</w:t>
      </w:r>
      <w:r w:rsidR="00BF21F5" w:rsidRPr="009F30E4">
        <w:rPr>
          <w:lang w:val="en-US"/>
          <w:rPrChange w:id="650" w:author="Marie-Hélène Grillet" w:date="2013-09-16T13:04:00Z">
            <w:rPr/>
          </w:rPrChange>
        </w:rPr>
        <w:t>C</w:t>
      </w:r>
      <w:r w:rsidR="00BE00AF" w:rsidRPr="009F30E4">
        <w:rPr>
          <w:lang w:val="en-US"/>
          <w:rPrChange w:id="651" w:author="Marie-Hélène Grillet" w:date="2013-09-16T13:04:00Z">
            <w:rPr/>
          </w:rPrChange>
        </w:rPr>
        <w:t>tice for Competent Pilotage Authorities</w:t>
      </w:r>
      <w:bookmarkEnd w:id="647"/>
    </w:p>
    <w:p w:rsidR="00BE00AF" w:rsidRPr="009F30E4" w:rsidRDefault="00C74885" w:rsidP="00BE00AF">
      <w:pPr>
        <w:pStyle w:val="BodyText"/>
        <w:rPr>
          <w:lang w:val="en-US"/>
          <w:rPrChange w:id="652" w:author="Marie-Hélène Grillet" w:date="2013-09-16T13:04:00Z">
            <w:rPr/>
          </w:rPrChange>
        </w:rPr>
      </w:pPr>
      <w:r w:rsidRPr="009F30E4">
        <w:rPr>
          <w:lang w:val="en-US"/>
          <w:rPrChange w:id="653" w:author="Marie-Hélène Grillet" w:date="2013-09-16T13:04:00Z">
            <w:rPr/>
          </w:rPrChange>
        </w:rPr>
        <w:t xml:space="preserve">The Chairman remarked that the PAF report on best practice for CPA Ed1.1 dated June 2012 had served well since it was published and had already been an input to a Norwegian study; it was also known to have been distributed to other authorities.  </w:t>
      </w:r>
      <w:r w:rsidR="00F46486" w:rsidRPr="009F30E4">
        <w:rPr>
          <w:lang w:val="en-US"/>
          <w:rPrChange w:id="654" w:author="Marie-Hélène Grillet" w:date="2013-09-16T13:04:00Z">
            <w:rPr/>
          </w:rPrChange>
        </w:rPr>
        <w:t xml:space="preserve">Comments were </w:t>
      </w:r>
      <w:r w:rsidRPr="009F30E4">
        <w:rPr>
          <w:lang w:val="en-US"/>
          <w:rPrChange w:id="655" w:author="Marie-Hélène Grillet" w:date="2013-09-16T13:04:00Z">
            <w:rPr/>
          </w:rPrChange>
        </w:rPr>
        <w:t xml:space="preserve">the </w:t>
      </w:r>
      <w:r w:rsidR="00F46486" w:rsidRPr="009F30E4">
        <w:rPr>
          <w:lang w:val="en-US"/>
          <w:rPrChange w:id="656" w:author="Marie-Hélène Grillet" w:date="2013-09-16T13:04:00Z">
            <w:rPr/>
          </w:rPrChange>
        </w:rPr>
        <w:t>invited regarding</w:t>
      </w:r>
      <w:r w:rsidRPr="009F30E4">
        <w:rPr>
          <w:lang w:val="en-US"/>
          <w:rPrChange w:id="657" w:author="Marie-Hélène Grillet" w:date="2013-09-16T13:04:00Z">
            <w:rPr/>
          </w:rPrChange>
        </w:rPr>
        <w:t xml:space="preserve"> the document</w:t>
      </w:r>
      <w:r w:rsidR="00C233D9" w:rsidRPr="009F30E4">
        <w:rPr>
          <w:lang w:val="en-US"/>
          <w:rPrChange w:id="658" w:author="Marie-Hélène Grillet" w:date="2013-09-16T13:04:00Z">
            <w:rPr/>
          </w:rPrChange>
        </w:rPr>
        <w:t>.  T</w:t>
      </w:r>
      <w:r w:rsidR="009A4A83" w:rsidRPr="009F30E4">
        <w:rPr>
          <w:lang w:val="en-US"/>
          <w:rPrChange w:id="659" w:author="Marie-Hélène Grillet" w:date="2013-09-16T13:04:00Z">
            <w:rPr/>
          </w:rPrChange>
        </w:rPr>
        <w:t>hree</w:t>
      </w:r>
      <w:r w:rsidR="00C233D9" w:rsidRPr="009F30E4">
        <w:rPr>
          <w:lang w:val="en-US"/>
          <w:rPrChange w:id="660" w:author="Marie-Hélène Grillet" w:date="2013-09-16T13:04:00Z">
            <w:rPr/>
          </w:rPrChange>
        </w:rPr>
        <w:t xml:space="preserve"> were considered significant enough to be drawn to the attention of IALA.</w:t>
      </w:r>
    </w:p>
    <w:p w:rsidR="00C233D9" w:rsidRPr="009F30E4" w:rsidRDefault="00C233D9" w:rsidP="00BE00AF">
      <w:pPr>
        <w:pStyle w:val="BodyText"/>
        <w:rPr>
          <w:lang w:val="en-US"/>
          <w:rPrChange w:id="661" w:author="Marie-Hélène Grillet" w:date="2013-09-16T13:04:00Z">
            <w:rPr/>
          </w:rPrChange>
        </w:rPr>
      </w:pPr>
      <w:r w:rsidRPr="009F30E4">
        <w:rPr>
          <w:lang w:val="en-US"/>
          <w:rPrChange w:id="662" w:author="Marie-Hélène Grillet" w:date="2013-09-16T13:04:00Z">
            <w:rPr/>
          </w:rPrChange>
        </w:rPr>
        <w:t>In paragraph 1.1.2 there are t</w:t>
      </w:r>
      <w:r w:rsidR="0075253B" w:rsidRPr="009F30E4">
        <w:rPr>
          <w:lang w:val="en-US"/>
          <w:rPrChange w:id="663" w:author="Marie-Hélène Grillet" w:date="2013-09-16T13:04:00Z">
            <w:rPr/>
          </w:rPrChange>
        </w:rPr>
        <w:t>hree</w:t>
      </w:r>
      <w:r w:rsidRPr="009F30E4">
        <w:rPr>
          <w:lang w:val="en-US"/>
          <w:rPrChange w:id="664" w:author="Marie-Hélène Grillet" w:date="2013-09-16T13:04:00Z">
            <w:rPr/>
          </w:rPrChange>
        </w:rPr>
        <w:t xml:space="preserve"> instances where it is felt that ‘pilotage governance’ would better text than ‘pilot services’</w:t>
      </w:r>
      <w:r w:rsidR="0075253B" w:rsidRPr="009F30E4">
        <w:rPr>
          <w:lang w:val="en-US"/>
          <w:rPrChange w:id="665" w:author="Marie-Hélène Grillet" w:date="2013-09-16T13:04:00Z">
            <w:rPr/>
          </w:rPrChange>
        </w:rPr>
        <w:t xml:space="preserve">, </w:t>
      </w:r>
      <w:r w:rsidRPr="009F30E4">
        <w:rPr>
          <w:lang w:val="en-US"/>
          <w:rPrChange w:id="666" w:author="Marie-Hélène Grillet" w:date="2013-09-16T13:04:00Z">
            <w:rPr/>
          </w:rPrChange>
        </w:rPr>
        <w:t>i.e.:</w:t>
      </w:r>
    </w:p>
    <w:p w:rsidR="00C233D9" w:rsidRPr="009F30E4" w:rsidRDefault="00C233D9" w:rsidP="004B5677">
      <w:pPr>
        <w:pStyle w:val="BodyText"/>
        <w:rPr>
          <w:lang w:val="en-US"/>
          <w:rPrChange w:id="667" w:author="Marie-Hélène Grillet" w:date="2013-09-16T13:04:00Z">
            <w:rPr/>
          </w:rPrChange>
        </w:rPr>
      </w:pPr>
      <w:bookmarkStart w:id="668" w:name="_Toc202171497"/>
      <w:r w:rsidRPr="009F30E4">
        <w:rPr>
          <w:lang w:val="en-US"/>
          <w:rPrChange w:id="669" w:author="Marie-Hélène Grillet" w:date="2013-09-16T13:04:00Z">
            <w:rPr/>
          </w:rPrChange>
        </w:rPr>
        <w:t>1.1.2</w:t>
      </w:r>
      <w:r w:rsidRPr="009F30E4">
        <w:rPr>
          <w:lang w:val="en-US"/>
          <w:rPrChange w:id="670" w:author="Marie-Hélène Grillet" w:date="2013-09-16T13:04:00Z">
            <w:rPr/>
          </w:rPrChange>
        </w:rPr>
        <w:tab/>
      </w:r>
      <w:proofErr w:type="spellStart"/>
      <w:r w:rsidRPr="009F30E4">
        <w:rPr>
          <w:lang w:val="en-US"/>
          <w:rPrChange w:id="671" w:author="Marie-Hélène Grillet" w:date="2013-09-16T13:04:00Z">
            <w:rPr/>
          </w:rPrChange>
        </w:rPr>
        <w:t>Harmonisation</w:t>
      </w:r>
      <w:proofErr w:type="spellEnd"/>
      <w:r w:rsidRPr="009F30E4">
        <w:rPr>
          <w:lang w:val="en-US"/>
          <w:rPrChange w:id="672" w:author="Marie-Hélène Grillet" w:date="2013-09-16T13:04:00Z">
            <w:rPr/>
          </w:rPrChange>
        </w:rPr>
        <w:t xml:space="preserve"> of pilotage </w:t>
      </w:r>
      <w:r w:rsidRPr="009F30E4">
        <w:rPr>
          <w:dstrike/>
          <w:highlight w:val="yellow"/>
          <w:lang w:val="en-US"/>
          <w:rPrChange w:id="673" w:author="Marie-Hélène Grillet" w:date="2013-09-16T13:04:00Z">
            <w:rPr>
              <w:dstrike/>
              <w:highlight w:val="yellow"/>
            </w:rPr>
          </w:rPrChange>
        </w:rPr>
        <w:t>services</w:t>
      </w:r>
      <w:bookmarkEnd w:id="668"/>
      <w:r w:rsidRPr="009F30E4">
        <w:rPr>
          <w:highlight w:val="yellow"/>
          <w:lang w:val="en-US"/>
          <w:rPrChange w:id="674" w:author="Marie-Hélène Grillet" w:date="2013-09-16T13:04:00Z">
            <w:rPr>
              <w:highlight w:val="yellow"/>
            </w:rPr>
          </w:rPrChange>
        </w:rPr>
        <w:t xml:space="preserve"> governance</w:t>
      </w:r>
    </w:p>
    <w:p w:rsidR="00C233D9" w:rsidRPr="009F30E4" w:rsidRDefault="00C233D9" w:rsidP="00C233D9">
      <w:pPr>
        <w:pStyle w:val="BodyText"/>
        <w:rPr>
          <w:lang w:val="en-US"/>
          <w:rPrChange w:id="675" w:author="Marie-Hélène Grillet" w:date="2013-09-16T13:04:00Z">
            <w:rPr/>
          </w:rPrChange>
        </w:rPr>
      </w:pPr>
      <w:r w:rsidRPr="009F30E4">
        <w:rPr>
          <w:lang w:val="en-US"/>
          <w:rPrChange w:id="676" w:author="Marie-Hélène Grillet" w:date="2013-09-16T13:04:00Z">
            <w:rPr/>
          </w:rPrChange>
        </w:rPr>
        <w:t xml:space="preserve">Around the world, nations have developed a variety of pilotage standards and systems that have resulted in a lack of international </w:t>
      </w:r>
      <w:proofErr w:type="spellStart"/>
      <w:r w:rsidRPr="009F30E4">
        <w:rPr>
          <w:lang w:val="en-US"/>
          <w:rPrChange w:id="677" w:author="Marie-Hélène Grillet" w:date="2013-09-16T13:04:00Z">
            <w:rPr/>
          </w:rPrChange>
        </w:rPr>
        <w:t>harmonisation</w:t>
      </w:r>
      <w:proofErr w:type="spellEnd"/>
      <w:r w:rsidRPr="009F30E4">
        <w:rPr>
          <w:lang w:val="en-US"/>
          <w:rPrChange w:id="678" w:author="Marie-Hélène Grillet" w:date="2013-09-16T13:04:00Z">
            <w:rPr/>
          </w:rPrChange>
        </w:rPr>
        <w:t>.  This lack of uniformity can result in uncertainty about the capability of pilotage services and often raises doubt about passage risk when entering coastal waters or ports.</w:t>
      </w:r>
    </w:p>
    <w:p w:rsidR="00C233D9" w:rsidRPr="009F30E4" w:rsidRDefault="00C233D9" w:rsidP="00C233D9">
      <w:pPr>
        <w:pStyle w:val="BodyText"/>
        <w:rPr>
          <w:lang w:val="en-US"/>
          <w:rPrChange w:id="679" w:author="Marie-Hélène Grillet" w:date="2013-09-16T13:04:00Z">
            <w:rPr/>
          </w:rPrChange>
        </w:rPr>
      </w:pPr>
      <w:r w:rsidRPr="009F30E4">
        <w:rPr>
          <w:lang w:val="en-US"/>
          <w:rPrChange w:id="680" w:author="Marie-Hélène Grillet" w:date="2013-09-16T13:04:00Z">
            <w:rPr/>
          </w:rPrChange>
        </w:rPr>
        <w:t xml:space="preserve">The provision of maritime pilotage services involves the Competent Pilotage Authority, the Pilotage Service Provider, and the pilot.  In some cases, the Competent Pilotage Authority and the Pilotage Service Provider are the same </w:t>
      </w:r>
      <w:proofErr w:type="spellStart"/>
      <w:r w:rsidRPr="009F30E4">
        <w:rPr>
          <w:lang w:val="en-US"/>
          <w:rPrChange w:id="681" w:author="Marie-Hélène Grillet" w:date="2013-09-16T13:04:00Z">
            <w:rPr/>
          </w:rPrChange>
        </w:rPr>
        <w:t>organisation</w:t>
      </w:r>
      <w:proofErr w:type="spellEnd"/>
      <w:r w:rsidRPr="009F30E4">
        <w:rPr>
          <w:lang w:val="en-US"/>
          <w:rPrChange w:id="682" w:author="Marie-Hélène Grillet" w:date="2013-09-16T13:04:00Z">
            <w:rPr/>
          </w:rPrChange>
        </w:rPr>
        <w:t xml:space="preserve"> performing both functions.  This report is intended to improve and </w:t>
      </w:r>
      <w:proofErr w:type="spellStart"/>
      <w:r w:rsidRPr="009F30E4">
        <w:rPr>
          <w:lang w:val="en-US"/>
          <w:rPrChange w:id="683" w:author="Marie-Hélène Grillet" w:date="2013-09-16T13:04:00Z">
            <w:rPr/>
          </w:rPrChange>
        </w:rPr>
        <w:t>harmonise</w:t>
      </w:r>
      <w:proofErr w:type="spellEnd"/>
      <w:r w:rsidRPr="009F30E4">
        <w:rPr>
          <w:lang w:val="en-US"/>
          <w:rPrChange w:id="684" w:author="Marie-Hélène Grillet" w:date="2013-09-16T13:04:00Z">
            <w:rPr/>
          </w:rPrChange>
        </w:rPr>
        <w:t xml:space="preserve"> the quality of pilotage </w:t>
      </w:r>
      <w:r w:rsidRPr="009F30E4">
        <w:rPr>
          <w:dstrike/>
          <w:highlight w:val="yellow"/>
          <w:lang w:val="en-US"/>
          <w:rPrChange w:id="685" w:author="Marie-Hélène Grillet" w:date="2013-09-16T13:04:00Z">
            <w:rPr>
              <w:dstrike/>
              <w:highlight w:val="yellow"/>
            </w:rPr>
          </w:rPrChange>
        </w:rPr>
        <w:t>services</w:t>
      </w:r>
      <w:r w:rsidRPr="009F30E4">
        <w:rPr>
          <w:highlight w:val="yellow"/>
          <w:lang w:val="en-US"/>
          <w:rPrChange w:id="686" w:author="Marie-Hélène Grillet" w:date="2013-09-16T13:04:00Z">
            <w:rPr>
              <w:highlight w:val="yellow"/>
            </w:rPr>
          </w:rPrChange>
        </w:rPr>
        <w:t xml:space="preserve"> governance</w:t>
      </w:r>
      <w:r w:rsidRPr="009F30E4">
        <w:rPr>
          <w:lang w:val="en-US"/>
          <w:rPrChange w:id="687" w:author="Marie-Hélène Grillet" w:date="2013-09-16T13:04:00Z">
            <w:rPr/>
          </w:rPrChange>
        </w:rPr>
        <w:t xml:space="preserve"> around the world.  </w:t>
      </w:r>
      <w:proofErr w:type="spellStart"/>
      <w:r w:rsidRPr="009F30E4">
        <w:rPr>
          <w:lang w:val="en-US"/>
          <w:rPrChange w:id="688" w:author="Marie-Hélène Grillet" w:date="2013-09-16T13:04:00Z">
            <w:rPr/>
          </w:rPrChange>
        </w:rPr>
        <w:t>Harmonisation</w:t>
      </w:r>
      <w:proofErr w:type="spellEnd"/>
      <w:r w:rsidRPr="009F30E4">
        <w:rPr>
          <w:lang w:val="en-US"/>
          <w:rPrChange w:id="689" w:author="Marie-Hélène Grillet" w:date="2013-09-16T13:04:00Z">
            <w:rPr/>
          </w:rPrChange>
        </w:rPr>
        <w:t xml:space="preserve"> will make the interface between the ship and the pilotage service as well as the Competent Pilotage Authority and the Pilotage Service Provider more efficient for the users by increased </w:t>
      </w:r>
      <w:proofErr w:type="spellStart"/>
      <w:r w:rsidRPr="009F30E4">
        <w:rPr>
          <w:lang w:val="en-US"/>
          <w:rPrChange w:id="690" w:author="Marie-Hélène Grillet" w:date="2013-09-16T13:04:00Z">
            <w:rPr/>
          </w:rPrChange>
        </w:rPr>
        <w:t>standardisation</w:t>
      </w:r>
      <w:proofErr w:type="spellEnd"/>
      <w:r w:rsidRPr="009F30E4">
        <w:rPr>
          <w:lang w:val="en-US"/>
          <w:rPrChange w:id="691" w:author="Marie-Hélène Grillet" w:date="2013-09-16T13:04:00Z">
            <w:rPr/>
          </w:rPrChange>
        </w:rPr>
        <w:t>, transparency and predictability.</w:t>
      </w:r>
    </w:p>
    <w:p w:rsidR="0075253B" w:rsidRPr="009F30E4" w:rsidRDefault="0075253B" w:rsidP="0075253B">
      <w:pPr>
        <w:pStyle w:val="BodyText"/>
        <w:rPr>
          <w:lang w:val="en-US"/>
          <w:rPrChange w:id="692" w:author="Marie-Hélène Grillet" w:date="2013-09-16T13:04:00Z">
            <w:rPr/>
          </w:rPrChange>
        </w:rPr>
      </w:pPr>
      <w:r w:rsidRPr="009F30E4">
        <w:rPr>
          <w:lang w:val="en-US"/>
          <w:rPrChange w:id="693" w:author="Marie-Hélène Grillet" w:date="2013-09-16T13:04:00Z">
            <w:rPr/>
          </w:rPrChange>
        </w:rPr>
        <w:t>IMO Resolution A.159 (ES.IV), a Recommendation on Pilotage, was adopted by the General Assembly at its November 1968 meeting recommending that governments:</w:t>
      </w:r>
    </w:p>
    <w:p w:rsidR="0075253B" w:rsidRPr="009F30E4" w:rsidRDefault="0075253B" w:rsidP="0075253B">
      <w:pPr>
        <w:pStyle w:val="BodyText"/>
        <w:ind w:left="567"/>
        <w:rPr>
          <w:i/>
          <w:lang w:val="en-US"/>
          <w:rPrChange w:id="694" w:author="Marie-Hélène Grillet" w:date="2013-09-16T13:04:00Z">
            <w:rPr>
              <w:i/>
            </w:rPr>
          </w:rPrChange>
        </w:rPr>
      </w:pPr>
      <w:r w:rsidRPr="009F30E4">
        <w:rPr>
          <w:i/>
          <w:lang w:val="en-US"/>
          <w:rPrChange w:id="695" w:author="Marie-Hélène Grillet" w:date="2013-09-16T13:04:00Z">
            <w:rPr>
              <w:i/>
            </w:rPr>
          </w:rPrChange>
        </w:rPr>
        <w:t>‘</w:t>
      </w:r>
      <w:proofErr w:type="gramStart"/>
      <w:r w:rsidRPr="009F30E4">
        <w:rPr>
          <w:i/>
          <w:lang w:val="en-US"/>
          <w:rPrChange w:id="696" w:author="Marie-Hélène Grillet" w:date="2013-09-16T13:04:00Z">
            <w:rPr>
              <w:i/>
            </w:rPr>
          </w:rPrChange>
        </w:rPr>
        <w:t>should</w:t>
      </w:r>
      <w:proofErr w:type="gramEnd"/>
      <w:r w:rsidRPr="009F30E4">
        <w:rPr>
          <w:i/>
          <w:lang w:val="en-US"/>
          <w:rPrChange w:id="697" w:author="Marie-Hélène Grillet" w:date="2013-09-16T13:04:00Z">
            <w:rPr>
              <w:i/>
            </w:rPr>
          </w:rPrChange>
        </w:rPr>
        <w:t xml:space="preserve"> organize pilotage services in those areas where such services would contribute to the </w:t>
      </w:r>
      <w:r w:rsidRPr="009F30E4">
        <w:rPr>
          <w:i/>
          <w:lang w:val="en-US"/>
          <w:rPrChange w:id="698" w:author="Marie-Hélène Grillet" w:date="2013-09-16T13:04:00Z">
            <w:rPr>
              <w:i/>
            </w:rPr>
          </w:rPrChange>
        </w:rPr>
        <w:lastRenderedPageBreak/>
        <w:t>safety of navigation in a more effective way than other possible measures and should, where applicable, define the ships or classes of ships for which employment of a pilot would be mandatory.’</w:t>
      </w:r>
    </w:p>
    <w:p w:rsidR="0075253B" w:rsidRPr="009F30E4" w:rsidRDefault="0075253B" w:rsidP="0075253B">
      <w:pPr>
        <w:pStyle w:val="BodyText"/>
        <w:rPr>
          <w:lang w:val="en-US"/>
          <w:rPrChange w:id="699" w:author="Marie-Hélène Grillet" w:date="2013-09-16T13:04:00Z">
            <w:rPr/>
          </w:rPrChange>
        </w:rPr>
      </w:pPr>
      <w:r w:rsidRPr="009F30E4">
        <w:rPr>
          <w:lang w:val="en-US"/>
          <w:rPrChange w:id="700" w:author="Marie-Hélène Grillet" w:date="2013-09-16T13:04:00Z">
            <w:rPr/>
          </w:rPrChange>
        </w:rPr>
        <w:t xml:space="preserve">IMO </w:t>
      </w:r>
      <w:proofErr w:type="spellStart"/>
      <w:r w:rsidRPr="009F30E4">
        <w:rPr>
          <w:lang w:val="en-US"/>
          <w:rPrChange w:id="701" w:author="Marie-Hélène Grillet" w:date="2013-09-16T13:04:00Z">
            <w:rPr/>
          </w:rPrChange>
        </w:rPr>
        <w:t>recognised</w:t>
      </w:r>
      <w:proofErr w:type="spellEnd"/>
      <w:r w:rsidRPr="009F30E4">
        <w:rPr>
          <w:lang w:val="en-US"/>
          <w:rPrChange w:id="702" w:author="Marie-Hélène Grillet" w:date="2013-09-16T13:04:00Z">
            <w:rPr/>
          </w:rPrChange>
        </w:rPr>
        <w:t xml:space="preserve"> that it should consider working towards international </w:t>
      </w:r>
      <w:proofErr w:type="spellStart"/>
      <w:r w:rsidRPr="009F30E4">
        <w:rPr>
          <w:lang w:val="en-US"/>
          <w:rPrChange w:id="703" w:author="Marie-Hélène Grillet" w:date="2013-09-16T13:04:00Z">
            <w:rPr/>
          </w:rPrChange>
        </w:rPr>
        <w:t>harmonisation</w:t>
      </w:r>
      <w:proofErr w:type="spellEnd"/>
      <w:r w:rsidRPr="009F30E4">
        <w:rPr>
          <w:lang w:val="en-US"/>
          <w:rPrChange w:id="704" w:author="Marie-Hélène Grillet" w:date="2013-09-16T13:04:00Z">
            <w:rPr/>
          </w:rPrChange>
        </w:rPr>
        <w:t xml:space="preserve"> of pilotage services, and Resolution 10 of the STCW Convention (STCW 1978, as amended in 1995 and 1997) invites:</w:t>
      </w:r>
    </w:p>
    <w:p w:rsidR="0075253B" w:rsidRPr="009F30E4" w:rsidRDefault="0075253B" w:rsidP="0075253B">
      <w:pPr>
        <w:pStyle w:val="BodyText"/>
        <w:rPr>
          <w:lang w:val="en-US"/>
          <w:rPrChange w:id="705" w:author="Marie-Hélène Grillet" w:date="2013-09-16T13:04:00Z">
            <w:rPr/>
          </w:rPrChange>
        </w:rPr>
      </w:pPr>
      <w:r w:rsidRPr="009F30E4">
        <w:rPr>
          <w:lang w:val="en-US"/>
          <w:rPrChange w:id="706" w:author="Marie-Hélène Grillet" w:date="2013-09-16T13:04:00Z">
            <w:rPr/>
          </w:rPrChange>
        </w:rPr>
        <w:t>‘the IMO to consider developing provisions covering the training and certification of maritime pilots, ship traffic service personnel and maritime personnel employed on mobile offshore units, for inclusion in the 1978 STCW Convention, or in such other instrument or instruments as may be appropriate.’</w:t>
      </w:r>
    </w:p>
    <w:p w:rsidR="0075253B" w:rsidRPr="009F30E4" w:rsidRDefault="0075253B" w:rsidP="0075253B">
      <w:pPr>
        <w:pStyle w:val="BodyText"/>
        <w:rPr>
          <w:lang w:val="en-US"/>
          <w:rPrChange w:id="707" w:author="Marie-Hélène Grillet" w:date="2013-09-16T13:04:00Z">
            <w:rPr/>
          </w:rPrChange>
        </w:rPr>
      </w:pPr>
      <w:r w:rsidRPr="009F30E4">
        <w:rPr>
          <w:lang w:val="en-US"/>
          <w:rPrChange w:id="708" w:author="Marie-Hélène Grillet" w:date="2013-09-16T13:04:00Z">
            <w:rPr/>
          </w:rPrChange>
        </w:rPr>
        <w:t xml:space="preserve">This led to development of Resolution </w:t>
      </w:r>
      <w:proofErr w:type="gramStart"/>
      <w:r w:rsidRPr="009F30E4">
        <w:rPr>
          <w:lang w:val="en-US"/>
          <w:rPrChange w:id="709" w:author="Marie-Hélène Grillet" w:date="2013-09-16T13:04:00Z">
            <w:rPr/>
          </w:rPrChange>
        </w:rPr>
        <w:t>A.960(</w:t>
      </w:r>
      <w:proofErr w:type="gramEnd"/>
      <w:r w:rsidRPr="009F30E4">
        <w:rPr>
          <w:lang w:val="en-US"/>
          <w:rPrChange w:id="710" w:author="Marie-Hélène Grillet" w:date="2013-09-16T13:04:00Z">
            <w:rPr/>
          </w:rPrChange>
        </w:rPr>
        <w:t>23) Recommendations on Training and Certification and on Operational Procedures for Maritime Pilots other than Deep-Sea Pilots, which revoked the IMO Resolution A.485(XII) On Training, Qualification and Operational Procedures for Maritime Pilots Other than Deep-Sea Pilots.</w:t>
      </w:r>
    </w:p>
    <w:p w:rsidR="0075253B" w:rsidRPr="009F30E4" w:rsidRDefault="0075253B" w:rsidP="0075253B">
      <w:pPr>
        <w:pStyle w:val="BodyText"/>
        <w:rPr>
          <w:lang w:val="en-US"/>
          <w:rPrChange w:id="711" w:author="Marie-Hélène Grillet" w:date="2013-09-16T13:04:00Z">
            <w:rPr/>
          </w:rPrChange>
        </w:rPr>
      </w:pPr>
      <w:r w:rsidRPr="009F30E4">
        <w:rPr>
          <w:lang w:val="en-US"/>
          <w:rPrChange w:id="712" w:author="Marie-Hélène Grillet" w:date="2013-09-16T13:04:00Z">
            <w:rPr/>
          </w:rPrChange>
        </w:rPr>
        <w:t>This did not address the provisions for Competent Pilotage Authorities and Pilotage Service Providers, but the scope section of Resolution A.960 (23) notes that:</w:t>
      </w:r>
    </w:p>
    <w:p w:rsidR="0075253B" w:rsidRPr="009F30E4" w:rsidRDefault="0075253B" w:rsidP="0075253B">
      <w:pPr>
        <w:pStyle w:val="BodyText"/>
        <w:ind w:left="567"/>
        <w:rPr>
          <w:i/>
          <w:lang w:val="en-US"/>
          <w:rPrChange w:id="713" w:author="Marie-Hélène Grillet" w:date="2013-09-16T13:04:00Z">
            <w:rPr>
              <w:i/>
            </w:rPr>
          </w:rPrChange>
        </w:rPr>
      </w:pPr>
      <w:r w:rsidRPr="009F30E4">
        <w:rPr>
          <w:i/>
          <w:lang w:val="en-US"/>
          <w:rPrChange w:id="714" w:author="Marie-Hélène Grillet" w:date="2013-09-16T13:04:00Z">
            <w:rPr>
              <w:i/>
            </w:rPr>
          </w:rPrChange>
        </w:rPr>
        <w:t>‘Governments should encourage the establishment or maintenance of competent pilotage authorities to administer safe and efficient pilotage systems.’</w:t>
      </w:r>
    </w:p>
    <w:p w:rsidR="0075253B" w:rsidRPr="009F30E4" w:rsidRDefault="0075253B" w:rsidP="0075253B">
      <w:pPr>
        <w:pStyle w:val="BodyText"/>
        <w:rPr>
          <w:lang w:val="en-US"/>
          <w:rPrChange w:id="715" w:author="Marie-Hélène Grillet" w:date="2013-09-16T13:04:00Z">
            <w:rPr/>
          </w:rPrChange>
        </w:rPr>
      </w:pPr>
      <w:r w:rsidRPr="009F30E4">
        <w:rPr>
          <w:lang w:val="en-US"/>
          <w:rPrChange w:id="716" w:author="Marie-Hélène Grillet" w:date="2013-09-16T13:04:00Z">
            <w:rPr/>
          </w:rPrChange>
        </w:rPr>
        <w:t>The Competent Pilotage Authority is tasked with the assessment of experience, qualifications and suitability of an applicant for certification or licensing, as a pilot.  It is noted that this should be done in cooperation with the local or national pilots association.</w:t>
      </w:r>
    </w:p>
    <w:p w:rsidR="0075253B" w:rsidRPr="009F30E4" w:rsidRDefault="0075253B" w:rsidP="0075253B">
      <w:pPr>
        <w:pStyle w:val="BodyText"/>
        <w:rPr>
          <w:lang w:val="en-US"/>
          <w:rPrChange w:id="717" w:author="Marie-Hélène Grillet" w:date="2013-09-16T13:04:00Z">
            <w:rPr/>
          </w:rPrChange>
        </w:rPr>
      </w:pPr>
      <w:r w:rsidRPr="009F30E4">
        <w:rPr>
          <w:lang w:val="en-US"/>
          <w:rPrChange w:id="718" w:author="Marie-Hélène Grillet" w:date="2013-09-16T13:04:00Z">
            <w:rPr/>
          </w:rPrChange>
        </w:rPr>
        <w:t xml:space="preserve">At its 39th Council meeting of IALA it was decided to establish a Pilotage Authority Forum (PAF) to provide a forum with the aim of </w:t>
      </w:r>
      <w:proofErr w:type="spellStart"/>
      <w:r w:rsidRPr="009F30E4">
        <w:rPr>
          <w:lang w:val="en-US"/>
          <w:rPrChange w:id="719" w:author="Marie-Hélène Grillet" w:date="2013-09-16T13:04:00Z">
            <w:rPr/>
          </w:rPrChange>
        </w:rPr>
        <w:t>harmonising</w:t>
      </w:r>
      <w:proofErr w:type="spellEnd"/>
      <w:r w:rsidRPr="009F30E4">
        <w:rPr>
          <w:lang w:val="en-US"/>
          <w:rPrChange w:id="720" w:author="Marie-Hélène Grillet" w:date="2013-09-16T13:04:00Z">
            <w:rPr/>
          </w:rPrChange>
        </w:rPr>
        <w:t xml:space="preserve"> pilotage </w:t>
      </w:r>
      <w:r w:rsidRPr="009F30E4">
        <w:rPr>
          <w:dstrike/>
          <w:highlight w:val="yellow"/>
          <w:lang w:val="en-US"/>
          <w:rPrChange w:id="721" w:author="Marie-Hélène Grillet" w:date="2013-09-16T13:04:00Z">
            <w:rPr>
              <w:dstrike/>
              <w:highlight w:val="yellow"/>
            </w:rPr>
          </w:rPrChange>
        </w:rPr>
        <w:t>services</w:t>
      </w:r>
      <w:r w:rsidRPr="009F30E4">
        <w:rPr>
          <w:highlight w:val="yellow"/>
          <w:lang w:val="en-US"/>
          <w:rPrChange w:id="722" w:author="Marie-Hélène Grillet" w:date="2013-09-16T13:04:00Z">
            <w:rPr>
              <w:highlight w:val="yellow"/>
            </w:rPr>
          </w:rPrChange>
        </w:rPr>
        <w:t xml:space="preserve"> governance</w:t>
      </w:r>
      <w:r w:rsidRPr="009F30E4">
        <w:rPr>
          <w:lang w:val="en-US"/>
          <w:rPrChange w:id="723" w:author="Marie-Hélène Grillet" w:date="2013-09-16T13:04:00Z">
            <w:rPr/>
          </w:rPrChange>
        </w:rPr>
        <w:t xml:space="preserve"> on an international basis.</w:t>
      </w:r>
    </w:p>
    <w:p w:rsidR="0075253B" w:rsidRPr="009F30E4" w:rsidRDefault="0075253B" w:rsidP="0075253B">
      <w:pPr>
        <w:pStyle w:val="BodyText"/>
        <w:rPr>
          <w:lang w:val="en-US"/>
          <w:rPrChange w:id="724" w:author="Marie-Hélène Grillet" w:date="2013-09-16T13:04:00Z">
            <w:rPr/>
          </w:rPrChange>
        </w:rPr>
      </w:pPr>
      <w:r w:rsidRPr="009F30E4">
        <w:rPr>
          <w:lang w:val="en-US"/>
          <w:rPrChange w:id="725" w:author="Marie-Hélène Grillet" w:date="2013-09-16T13:04:00Z">
            <w:rPr/>
          </w:rPrChange>
        </w:rPr>
        <w:t>The report is the result of the work of that forum, and it provides guidance for Competent Pilotage Authorities and Pilotage Service Providers to provide safe pilotage services in their waters that could not be developed under STCW.</w:t>
      </w:r>
    </w:p>
    <w:p w:rsidR="0075253B" w:rsidRPr="009F30E4" w:rsidRDefault="0075253B" w:rsidP="0075253B">
      <w:pPr>
        <w:pStyle w:val="BodyText"/>
        <w:rPr>
          <w:lang w:val="en-US"/>
          <w:rPrChange w:id="726" w:author="Marie-Hélène Grillet" w:date="2013-09-16T13:04:00Z">
            <w:rPr/>
          </w:rPrChange>
        </w:rPr>
      </w:pPr>
      <w:r w:rsidRPr="009F30E4">
        <w:rPr>
          <w:lang w:val="en-US"/>
          <w:rPrChange w:id="727" w:author="Marie-Hélène Grillet" w:date="2013-09-16T13:04:00Z">
            <w:rPr/>
          </w:rPrChange>
        </w:rPr>
        <w:t>In paragraph 1.4 there are two instances where IMO recommendation should be replaced with IMO Resolution</w:t>
      </w:r>
      <w:r w:rsidR="009A4A83" w:rsidRPr="009F30E4">
        <w:rPr>
          <w:lang w:val="en-US"/>
          <w:rPrChange w:id="728" w:author="Marie-Hélène Grillet" w:date="2013-09-16T13:04:00Z">
            <w:rPr/>
          </w:rPrChange>
        </w:rPr>
        <w:t xml:space="preserve"> and where an incorrect IALA reference was quoted</w:t>
      </w:r>
      <w:r w:rsidRPr="009F30E4">
        <w:rPr>
          <w:lang w:val="en-US"/>
          <w:rPrChange w:id="729" w:author="Marie-Hélène Grillet" w:date="2013-09-16T13:04:00Z">
            <w:rPr/>
          </w:rPrChange>
        </w:rPr>
        <w:t>, i.e.:</w:t>
      </w:r>
    </w:p>
    <w:p w:rsidR="0075253B" w:rsidRPr="009F30E4" w:rsidRDefault="00E226FA" w:rsidP="004B5677">
      <w:pPr>
        <w:pStyle w:val="BodyText"/>
        <w:rPr>
          <w:b/>
          <w:lang w:val="en-US"/>
          <w:rPrChange w:id="730" w:author="Marie-Hélène Grillet" w:date="2013-09-16T13:04:00Z">
            <w:rPr>
              <w:b/>
            </w:rPr>
          </w:rPrChange>
        </w:rPr>
      </w:pPr>
      <w:bookmarkStart w:id="731" w:name="_Toc202171500"/>
      <w:r w:rsidRPr="009F30E4">
        <w:rPr>
          <w:b/>
          <w:lang w:val="en-US"/>
          <w:rPrChange w:id="732" w:author="Marie-Hélène Grillet" w:date="2013-09-16T13:04:00Z">
            <w:rPr>
              <w:b/>
            </w:rPr>
          </w:rPrChange>
        </w:rPr>
        <w:t>1.4</w:t>
      </w:r>
      <w:r w:rsidRPr="009F30E4">
        <w:rPr>
          <w:b/>
          <w:lang w:val="en-US"/>
          <w:rPrChange w:id="733" w:author="Marie-Hélène Grillet" w:date="2013-09-16T13:04:00Z">
            <w:rPr>
              <w:b/>
            </w:rPr>
          </w:rPrChange>
        </w:rPr>
        <w:tab/>
      </w:r>
      <w:r w:rsidR="0075253B" w:rsidRPr="009F30E4">
        <w:rPr>
          <w:b/>
          <w:lang w:val="en-US"/>
          <w:rPrChange w:id="734" w:author="Marie-Hélène Grillet" w:date="2013-09-16T13:04:00Z">
            <w:rPr>
              <w:b/>
            </w:rPr>
          </w:rPrChange>
        </w:rPr>
        <w:t xml:space="preserve">Relationship to IMO </w:t>
      </w:r>
      <w:r w:rsidRPr="009F30E4">
        <w:rPr>
          <w:b/>
          <w:dstrike/>
          <w:highlight w:val="yellow"/>
          <w:lang w:val="en-US"/>
          <w:rPrChange w:id="735" w:author="Marie-Hélène Grillet" w:date="2013-09-16T13:04:00Z">
            <w:rPr>
              <w:b/>
              <w:dstrike/>
              <w:highlight w:val="yellow"/>
            </w:rPr>
          </w:rPrChange>
        </w:rPr>
        <w:t>Recommendation</w:t>
      </w:r>
      <w:r w:rsidRPr="009F30E4">
        <w:rPr>
          <w:b/>
          <w:highlight w:val="yellow"/>
          <w:lang w:val="en-US"/>
          <w:rPrChange w:id="736" w:author="Marie-Hélène Grillet" w:date="2013-09-16T13:04:00Z">
            <w:rPr>
              <w:b/>
              <w:highlight w:val="yellow"/>
            </w:rPr>
          </w:rPrChange>
        </w:rPr>
        <w:t xml:space="preserve"> </w:t>
      </w:r>
      <w:r w:rsidR="0075253B" w:rsidRPr="009F30E4">
        <w:rPr>
          <w:b/>
          <w:highlight w:val="yellow"/>
          <w:lang w:val="en-US"/>
          <w:rPrChange w:id="737" w:author="Marie-Hélène Grillet" w:date="2013-09-16T13:04:00Z">
            <w:rPr>
              <w:b/>
              <w:highlight w:val="yellow"/>
            </w:rPr>
          </w:rPrChange>
        </w:rPr>
        <w:t>Resolution</w:t>
      </w:r>
      <w:r w:rsidR="0075253B" w:rsidRPr="009F30E4">
        <w:rPr>
          <w:b/>
          <w:lang w:val="en-US"/>
          <w:rPrChange w:id="738" w:author="Marie-Hélène Grillet" w:date="2013-09-16T13:04:00Z">
            <w:rPr>
              <w:b/>
            </w:rPr>
          </w:rPrChange>
        </w:rPr>
        <w:t xml:space="preserve"> A.960 (23)</w:t>
      </w:r>
      <w:bookmarkEnd w:id="731"/>
    </w:p>
    <w:p w:rsidR="0075253B" w:rsidRPr="009F30E4" w:rsidRDefault="0075253B" w:rsidP="0075253B">
      <w:pPr>
        <w:pStyle w:val="BodyText"/>
        <w:rPr>
          <w:lang w:val="en-US"/>
          <w:rPrChange w:id="739" w:author="Marie-Hélène Grillet" w:date="2013-09-16T13:04:00Z">
            <w:rPr/>
          </w:rPrChange>
        </w:rPr>
      </w:pPr>
      <w:r w:rsidRPr="009F30E4">
        <w:rPr>
          <w:lang w:val="en-US"/>
          <w:rPrChange w:id="740" w:author="Marie-Hélène Grillet" w:date="2013-09-16T13:04:00Z">
            <w:rPr/>
          </w:rPrChange>
        </w:rPr>
        <w:t>This report is written pursuant to the authority contained at section 3.2 of the IALA PAF Terms of Reference,</w:t>
      </w:r>
      <w:r w:rsidRPr="009F30E4" w:rsidDel="00F90804">
        <w:rPr>
          <w:lang w:val="en-US"/>
          <w:rPrChange w:id="741" w:author="Marie-Hélène Grillet" w:date="2013-09-16T13:04:00Z">
            <w:rPr/>
          </w:rPrChange>
        </w:rPr>
        <w:t xml:space="preserve"> </w:t>
      </w:r>
      <w:r w:rsidRPr="009F30E4">
        <w:rPr>
          <w:i/>
          <w:lang w:val="en-US"/>
          <w:rPrChange w:id="742" w:author="Marie-Hélène Grillet" w:date="2013-09-16T13:04:00Z">
            <w:rPr>
              <w:i/>
            </w:rPr>
          </w:rPrChange>
        </w:rPr>
        <w:t>which states that the PAF, working within the framework set out by IMO, [shall] identify and, if appropriate, produce one or more IALA documents to provide guidance for Competent Pilotage Authorities;</w:t>
      </w:r>
    </w:p>
    <w:p w:rsidR="0075253B" w:rsidRPr="009F30E4" w:rsidRDefault="0075253B" w:rsidP="0075253B">
      <w:pPr>
        <w:pStyle w:val="BodyText"/>
        <w:rPr>
          <w:lang w:val="en-US"/>
          <w:rPrChange w:id="743" w:author="Marie-Hélène Grillet" w:date="2013-09-16T13:04:00Z">
            <w:rPr/>
          </w:rPrChange>
        </w:rPr>
      </w:pPr>
      <w:r w:rsidRPr="009F30E4">
        <w:rPr>
          <w:lang w:val="en-US"/>
          <w:rPrChange w:id="744" w:author="Marie-Hélène Grillet" w:date="2013-09-16T13:04:00Z">
            <w:rPr/>
          </w:rPrChange>
        </w:rPr>
        <w:t xml:space="preserve">IMO </w:t>
      </w:r>
      <w:r w:rsidR="00E226FA" w:rsidRPr="009F30E4">
        <w:rPr>
          <w:dstrike/>
          <w:highlight w:val="yellow"/>
          <w:lang w:val="en-US"/>
          <w:rPrChange w:id="745" w:author="Marie-Hélène Grillet" w:date="2013-09-16T13:04:00Z">
            <w:rPr>
              <w:dstrike/>
              <w:highlight w:val="yellow"/>
            </w:rPr>
          </w:rPrChange>
        </w:rPr>
        <w:t>Recommendation</w:t>
      </w:r>
      <w:r w:rsidR="00E226FA" w:rsidRPr="009F30E4">
        <w:rPr>
          <w:highlight w:val="yellow"/>
          <w:lang w:val="en-US"/>
          <w:rPrChange w:id="746" w:author="Marie-Hélène Grillet" w:date="2013-09-16T13:04:00Z">
            <w:rPr>
              <w:highlight w:val="yellow"/>
            </w:rPr>
          </w:rPrChange>
        </w:rPr>
        <w:t xml:space="preserve"> </w:t>
      </w:r>
      <w:r w:rsidRPr="009F30E4">
        <w:rPr>
          <w:highlight w:val="yellow"/>
          <w:lang w:val="en-US"/>
          <w:rPrChange w:id="747" w:author="Marie-Hélène Grillet" w:date="2013-09-16T13:04:00Z">
            <w:rPr>
              <w:highlight w:val="yellow"/>
            </w:rPr>
          </w:rPrChange>
        </w:rPr>
        <w:t>Resolution</w:t>
      </w:r>
      <w:r w:rsidRPr="009F30E4">
        <w:rPr>
          <w:lang w:val="en-US"/>
          <w:rPrChange w:id="748" w:author="Marie-Hélène Grillet" w:date="2013-09-16T13:04:00Z">
            <w:rPr/>
          </w:rPrChange>
        </w:rPr>
        <w:t xml:space="preserve"> </w:t>
      </w:r>
      <w:proofErr w:type="gramStart"/>
      <w:r w:rsidRPr="009F30E4">
        <w:rPr>
          <w:lang w:val="en-US"/>
          <w:rPrChange w:id="749" w:author="Marie-Hélène Grillet" w:date="2013-09-16T13:04:00Z">
            <w:rPr/>
          </w:rPrChange>
        </w:rPr>
        <w:t>A.960(</w:t>
      </w:r>
      <w:proofErr w:type="gramEnd"/>
      <w:r w:rsidRPr="009F30E4">
        <w:rPr>
          <w:lang w:val="en-US"/>
          <w:rPrChange w:id="750" w:author="Marie-Hélène Grillet" w:date="2013-09-16T13:04:00Z">
            <w:rPr/>
          </w:rPrChange>
        </w:rPr>
        <w:t>23) constitutes an important part of the I</w:t>
      </w:r>
      <w:r w:rsidR="00BF21F5" w:rsidRPr="009F30E4">
        <w:rPr>
          <w:lang w:val="en-US"/>
          <w:rPrChange w:id="751" w:author="Marie-Hélène Grillet" w:date="2013-09-16T13:04:00Z">
            <w:rPr/>
          </w:rPrChange>
        </w:rPr>
        <w:t xml:space="preserve">MO framework on pilotage.  </w:t>
      </w:r>
      <w:r w:rsidR="00BF21F5" w:rsidRPr="009F30E4">
        <w:rPr>
          <w:highlight w:val="yellow"/>
          <w:lang w:val="en-US"/>
          <w:rPrChange w:id="752" w:author="Marie-Hélène Grillet" w:date="2013-09-16T13:04:00Z">
            <w:rPr>
              <w:highlight w:val="yellow"/>
            </w:rPr>
          </w:rPrChange>
        </w:rPr>
        <w:t>The PAF report on best practice for CPA</w:t>
      </w:r>
      <w:r w:rsidR="00BF21F5" w:rsidRPr="009F30E4">
        <w:rPr>
          <w:lang w:val="en-US"/>
          <w:rPrChange w:id="753" w:author="Marie-Hélène Grillet" w:date="2013-09-16T13:04:00Z">
            <w:rPr/>
          </w:rPrChange>
        </w:rPr>
        <w:t xml:space="preserve"> </w:t>
      </w:r>
      <w:r w:rsidR="00BF21F5" w:rsidRPr="009F30E4">
        <w:rPr>
          <w:dstrike/>
          <w:lang w:val="en-US"/>
          <w:rPrChange w:id="754" w:author="Marie-Hélène Grillet" w:date="2013-09-16T13:04:00Z">
            <w:rPr>
              <w:dstrike/>
            </w:rPr>
          </w:rPrChange>
        </w:rPr>
        <w:t xml:space="preserve">IALA </w:t>
      </w:r>
      <w:r w:rsidRPr="009F30E4">
        <w:rPr>
          <w:dstrike/>
          <w:lang w:val="en-US"/>
          <w:rPrChange w:id="755" w:author="Marie-Hélène Grillet" w:date="2013-09-16T13:04:00Z">
            <w:rPr>
              <w:dstrike/>
            </w:rPr>
          </w:rPrChange>
        </w:rPr>
        <w:t>1080</w:t>
      </w:r>
      <w:r w:rsidRPr="009F30E4">
        <w:rPr>
          <w:lang w:val="en-US"/>
          <w:rPrChange w:id="756" w:author="Marie-Hélène Grillet" w:date="2013-09-16T13:04:00Z">
            <w:rPr/>
          </w:rPrChange>
        </w:rPr>
        <w:t xml:space="preserve"> provides guidance for Competent Pilotage Authorities when considering implementing recommendations of IMO Resolution A.960 (23) to national legislation.</w:t>
      </w:r>
    </w:p>
    <w:p w:rsidR="00E226FA" w:rsidRPr="009F30E4" w:rsidRDefault="00E226FA" w:rsidP="0075253B">
      <w:pPr>
        <w:pStyle w:val="BodyText"/>
        <w:rPr>
          <w:lang w:val="en-US"/>
          <w:rPrChange w:id="757" w:author="Marie-Hélène Grillet" w:date="2013-09-16T13:04:00Z">
            <w:rPr/>
          </w:rPrChange>
        </w:rPr>
      </w:pPr>
      <w:r w:rsidRPr="009F30E4">
        <w:rPr>
          <w:lang w:val="en-US"/>
          <w:rPrChange w:id="758" w:author="Marie-Hélène Grillet" w:date="2013-09-16T13:04:00Z">
            <w:rPr/>
          </w:rPrChange>
        </w:rPr>
        <w:t>The Secretary was asked to bring these amendments to the attention of IALA for administrative action.</w:t>
      </w:r>
    </w:p>
    <w:p w:rsidR="00E226FA" w:rsidRPr="009F30E4" w:rsidRDefault="00E226FA" w:rsidP="00E226FA">
      <w:pPr>
        <w:pStyle w:val="ActionItem"/>
        <w:rPr>
          <w:lang w:val="en-US"/>
          <w:rPrChange w:id="759" w:author="Marie-Hélène Grillet" w:date="2013-09-16T13:04:00Z">
            <w:rPr/>
          </w:rPrChange>
        </w:rPr>
      </w:pPr>
      <w:r w:rsidRPr="009F30E4">
        <w:rPr>
          <w:lang w:val="en-US"/>
          <w:rPrChange w:id="760" w:author="Marie-Hélène Grillet" w:date="2013-09-16T13:04:00Z">
            <w:rPr/>
          </w:rPrChange>
        </w:rPr>
        <w:t>Action item</w:t>
      </w:r>
    </w:p>
    <w:p w:rsidR="00E226FA" w:rsidRPr="009F30E4" w:rsidRDefault="00E226FA" w:rsidP="00E226FA">
      <w:pPr>
        <w:pStyle w:val="ActionIALA"/>
        <w:rPr>
          <w:lang w:val="en-US"/>
          <w:rPrChange w:id="761" w:author="Marie-Hélène Grillet" w:date="2013-09-16T13:04:00Z">
            <w:rPr/>
          </w:rPrChange>
        </w:rPr>
      </w:pPr>
      <w:bookmarkStart w:id="762" w:name="_Toc232740266"/>
      <w:r w:rsidRPr="009F30E4">
        <w:rPr>
          <w:lang w:val="en-US"/>
          <w:rPrChange w:id="763" w:author="Marie-Hélène Grillet" w:date="2013-09-16T13:04:00Z">
            <w:rPr/>
          </w:rPrChange>
        </w:rPr>
        <w:t xml:space="preserve">The Secretariat is requested to </w:t>
      </w:r>
      <w:r w:rsidR="003767FE" w:rsidRPr="009F30E4">
        <w:rPr>
          <w:lang w:val="en-US"/>
          <w:rPrChange w:id="764" w:author="Marie-Hélène Grillet" w:date="2013-09-16T13:04:00Z">
            <w:rPr/>
          </w:rPrChange>
        </w:rPr>
        <w:t>forward</w:t>
      </w:r>
      <w:r w:rsidRPr="009F30E4">
        <w:rPr>
          <w:lang w:val="en-US"/>
          <w:rPrChange w:id="765" w:author="Marie-Hélène Grillet" w:date="2013-09-16T13:04:00Z">
            <w:rPr/>
          </w:rPrChange>
        </w:rPr>
        <w:t xml:space="preserve"> </w:t>
      </w:r>
      <w:r w:rsidR="003767FE" w:rsidRPr="009F30E4">
        <w:rPr>
          <w:lang w:val="en-US"/>
          <w:rPrChange w:id="766" w:author="Marie-Hélène Grillet" w:date="2013-09-16T13:04:00Z">
            <w:rPr/>
          </w:rPrChange>
        </w:rPr>
        <w:t>(CPAF1/output/3)</w:t>
      </w:r>
      <w:r w:rsidR="0081129C" w:rsidRPr="009F30E4">
        <w:rPr>
          <w:lang w:val="en-US"/>
          <w:rPrChange w:id="767" w:author="Marie-Hélène Grillet" w:date="2013-09-16T13:04:00Z">
            <w:rPr/>
          </w:rPrChange>
        </w:rPr>
        <w:t xml:space="preserve"> for </w:t>
      </w:r>
      <w:r w:rsidRPr="009F30E4">
        <w:rPr>
          <w:lang w:val="en-US"/>
          <w:rPrChange w:id="768" w:author="Marie-Hélène Grillet" w:date="2013-09-16T13:04:00Z">
            <w:rPr/>
          </w:rPrChange>
        </w:rPr>
        <w:t>IALA’s attention with regard</w:t>
      </w:r>
      <w:r w:rsidR="0081129C" w:rsidRPr="009F30E4">
        <w:rPr>
          <w:lang w:val="en-US"/>
          <w:rPrChange w:id="769" w:author="Marie-Hélène Grillet" w:date="2013-09-16T13:04:00Z">
            <w:rPr/>
          </w:rPrChange>
        </w:rPr>
        <w:t xml:space="preserve"> recommended administrative action over</w:t>
      </w:r>
      <w:r w:rsidRPr="009F30E4">
        <w:rPr>
          <w:lang w:val="en-US"/>
          <w:rPrChange w:id="770" w:author="Marie-Hélène Grillet" w:date="2013-09-16T13:04:00Z">
            <w:rPr/>
          </w:rPrChange>
        </w:rPr>
        <w:t xml:space="preserve"> </w:t>
      </w:r>
      <w:r w:rsidR="0081129C" w:rsidRPr="009F30E4">
        <w:rPr>
          <w:lang w:val="en-US"/>
          <w:rPrChange w:id="771" w:author="Marie-Hélène Grillet" w:date="2013-09-16T13:04:00Z">
            <w:rPr/>
          </w:rPrChange>
        </w:rPr>
        <w:t>three</w:t>
      </w:r>
      <w:r w:rsidRPr="009F30E4">
        <w:rPr>
          <w:lang w:val="en-US"/>
          <w:rPrChange w:id="772" w:author="Marie-Hélène Grillet" w:date="2013-09-16T13:04:00Z">
            <w:rPr/>
          </w:rPrChange>
        </w:rPr>
        <w:t xml:space="preserve"> proposed amendments to the text of the PAF report on best practice for CPA.</w:t>
      </w:r>
      <w:bookmarkEnd w:id="762"/>
    </w:p>
    <w:p w:rsidR="00642D04" w:rsidRPr="00A46E50" w:rsidRDefault="00BE00AF" w:rsidP="00F957D4">
      <w:pPr>
        <w:pStyle w:val="Heading1"/>
      </w:pPr>
      <w:bookmarkStart w:id="773" w:name="_Toc232675228"/>
      <w:r>
        <w:lastRenderedPageBreak/>
        <w:t>Discussion</w:t>
      </w:r>
      <w:bookmarkEnd w:id="773"/>
    </w:p>
    <w:p w:rsidR="00FB17E0" w:rsidRPr="00A46E50" w:rsidRDefault="00BE00AF" w:rsidP="00FB17E0">
      <w:pPr>
        <w:pStyle w:val="Heading2"/>
      </w:pPr>
      <w:bookmarkStart w:id="774" w:name="_Toc232675229"/>
      <w:r>
        <w:t>Terms of Reference</w:t>
      </w:r>
      <w:bookmarkEnd w:id="774"/>
    </w:p>
    <w:p w:rsidR="00FB17E0" w:rsidRPr="009F30E4" w:rsidRDefault="00C74885" w:rsidP="00F957D4">
      <w:pPr>
        <w:pStyle w:val="BodyText"/>
        <w:rPr>
          <w:lang w:val="en-US"/>
          <w:rPrChange w:id="775" w:author="Marie-Hélène Grillet" w:date="2013-09-16T13:04:00Z">
            <w:rPr/>
          </w:rPrChange>
        </w:rPr>
      </w:pPr>
      <w:r w:rsidRPr="009F30E4">
        <w:rPr>
          <w:lang w:val="en-US"/>
          <w:rPrChange w:id="776" w:author="Marie-Hélène Grillet" w:date="2013-09-16T13:04:00Z">
            <w:rPr/>
          </w:rPrChange>
        </w:rPr>
        <w:t>The initial term</w:t>
      </w:r>
      <w:r w:rsidR="00FF4808" w:rsidRPr="009F30E4">
        <w:rPr>
          <w:lang w:val="en-US"/>
          <w:rPrChange w:id="777" w:author="Marie-Hélène Grillet" w:date="2013-09-16T13:04:00Z">
            <w:rPr/>
          </w:rPrChange>
        </w:rPr>
        <w:t>s of reference were reviewed,</w:t>
      </w:r>
      <w:r w:rsidRPr="009F30E4">
        <w:rPr>
          <w:lang w:val="en-US"/>
          <w:rPrChange w:id="778" w:author="Marie-Hélène Grillet" w:date="2013-09-16T13:04:00Z">
            <w:rPr/>
          </w:rPrChange>
        </w:rPr>
        <w:t xml:space="preserve"> revised and circulated for comment.</w:t>
      </w:r>
      <w:r w:rsidR="00FF4808" w:rsidRPr="009F30E4">
        <w:rPr>
          <w:lang w:val="en-US"/>
          <w:rPrChange w:id="779" w:author="Marie-Hélène Grillet" w:date="2013-09-16T13:04:00Z">
            <w:rPr/>
          </w:rPrChange>
        </w:rPr>
        <w:t xml:space="preserve">  The meeting was grateful to AMSA for being able to provide comment during the meeting.  The agreed terms of Reference are at CPAF1/output/2.</w:t>
      </w:r>
    </w:p>
    <w:p w:rsidR="00FF4808" w:rsidRPr="009F30E4" w:rsidRDefault="00FF4808" w:rsidP="00F726FF">
      <w:pPr>
        <w:pStyle w:val="ActionItem"/>
        <w:rPr>
          <w:lang w:val="en-US"/>
          <w:rPrChange w:id="780" w:author="Marie-Hélène Grillet" w:date="2013-09-16T13:04:00Z">
            <w:rPr/>
          </w:rPrChange>
        </w:rPr>
      </w:pPr>
      <w:r w:rsidRPr="009F30E4">
        <w:rPr>
          <w:lang w:val="en-US"/>
          <w:rPrChange w:id="781" w:author="Marie-Hélène Grillet" w:date="2013-09-16T13:04:00Z">
            <w:rPr/>
          </w:rPrChange>
        </w:rPr>
        <w:t>Action item</w:t>
      </w:r>
    </w:p>
    <w:p w:rsidR="00FF4808" w:rsidRPr="009F30E4" w:rsidRDefault="00FF4808" w:rsidP="00F726FF">
      <w:pPr>
        <w:pStyle w:val="ActionIALA"/>
        <w:rPr>
          <w:lang w:val="en-US"/>
          <w:rPrChange w:id="782" w:author="Marie-Hélène Grillet" w:date="2013-09-16T13:04:00Z">
            <w:rPr/>
          </w:rPrChange>
        </w:rPr>
      </w:pPr>
      <w:bookmarkStart w:id="783" w:name="_Toc232740267"/>
      <w:r w:rsidRPr="009F30E4">
        <w:rPr>
          <w:lang w:val="en-US"/>
          <w:rPrChange w:id="784" w:author="Marie-Hélène Grillet" w:date="2013-09-16T13:04:00Z">
            <w:rPr/>
          </w:rPrChange>
        </w:rPr>
        <w:t>The Secretariat is requested to circulate the agreed terms of reference</w:t>
      </w:r>
      <w:r w:rsidR="00BF21F5" w:rsidRPr="009F30E4">
        <w:rPr>
          <w:lang w:val="en-US"/>
          <w:rPrChange w:id="785" w:author="Marie-Hélène Grillet" w:date="2013-09-16T13:04:00Z">
            <w:rPr/>
          </w:rPrChange>
        </w:rPr>
        <w:t xml:space="preserve"> of the CPAF (CPAF1/output/2)</w:t>
      </w:r>
      <w:r w:rsidRPr="009F30E4">
        <w:rPr>
          <w:lang w:val="en-US"/>
          <w:rPrChange w:id="786" w:author="Marie-Hélène Grillet" w:date="2013-09-16T13:04:00Z">
            <w:rPr/>
          </w:rPrChange>
        </w:rPr>
        <w:t xml:space="preserve"> to</w:t>
      </w:r>
      <w:r w:rsidR="00F726FF" w:rsidRPr="009F30E4">
        <w:rPr>
          <w:lang w:val="en-US"/>
          <w:rPrChange w:id="787" w:author="Marie-Hélène Grillet" w:date="2013-09-16T13:04:00Z">
            <w:rPr/>
          </w:rPrChange>
        </w:rPr>
        <w:t xml:space="preserve"> all CPAF members</w:t>
      </w:r>
      <w:r w:rsidR="00A80CEC" w:rsidRPr="009F30E4">
        <w:rPr>
          <w:lang w:val="en-US"/>
          <w:rPrChange w:id="788" w:author="Marie-Hélène Grillet" w:date="2013-09-16T13:04:00Z">
            <w:rPr/>
          </w:rPrChange>
        </w:rPr>
        <w:t xml:space="preserve"> and to the IALA Council to note</w:t>
      </w:r>
      <w:r w:rsidR="00F726FF" w:rsidRPr="009F30E4">
        <w:rPr>
          <w:lang w:val="en-US"/>
          <w:rPrChange w:id="789" w:author="Marie-Hélène Grillet" w:date="2013-09-16T13:04:00Z">
            <w:rPr/>
          </w:rPrChange>
        </w:rPr>
        <w:t>.</w:t>
      </w:r>
      <w:bookmarkEnd w:id="783"/>
    </w:p>
    <w:p w:rsidR="00F95DEE" w:rsidRPr="00A46E50" w:rsidRDefault="00BE00AF" w:rsidP="00F95DEE">
      <w:pPr>
        <w:pStyle w:val="Heading2"/>
      </w:pPr>
      <w:bookmarkStart w:id="790" w:name="_Toc232675230"/>
      <w:r>
        <w:t>Chairmanship</w:t>
      </w:r>
      <w:bookmarkEnd w:id="790"/>
    </w:p>
    <w:p w:rsidR="00313A7F" w:rsidRPr="009F30E4" w:rsidRDefault="002B1D5D" w:rsidP="00F957D4">
      <w:pPr>
        <w:pStyle w:val="BodyText"/>
        <w:rPr>
          <w:lang w:val="en-US"/>
          <w:rPrChange w:id="791" w:author="Marie-Hélène Grillet" w:date="2013-09-16T13:04:00Z">
            <w:rPr/>
          </w:rPrChange>
        </w:rPr>
      </w:pPr>
      <w:proofErr w:type="spellStart"/>
      <w:r w:rsidRPr="009F30E4">
        <w:rPr>
          <w:lang w:val="en-US"/>
          <w:rPrChange w:id="792" w:author="Marie-Hélène Grillet" w:date="2013-09-16T13:04:00Z">
            <w:rPr/>
          </w:rPrChange>
        </w:rPr>
        <w:t>Arve</w:t>
      </w:r>
      <w:proofErr w:type="spellEnd"/>
      <w:r w:rsidRPr="009F30E4">
        <w:rPr>
          <w:lang w:val="en-US"/>
          <w:rPrChange w:id="793" w:author="Marie-Hélène Grillet" w:date="2013-09-16T13:04:00Z">
            <w:rPr/>
          </w:rPrChange>
        </w:rPr>
        <w:t xml:space="preserve"> </w:t>
      </w:r>
      <w:proofErr w:type="spellStart"/>
      <w:r w:rsidRPr="009F30E4">
        <w:rPr>
          <w:lang w:val="en-US"/>
          <w:rPrChange w:id="794" w:author="Marie-Hélène Grillet" w:date="2013-09-16T13:04:00Z">
            <w:rPr/>
          </w:rPrChange>
        </w:rPr>
        <w:t>Dimmen</w:t>
      </w:r>
      <w:proofErr w:type="spellEnd"/>
      <w:r w:rsidRPr="009F30E4">
        <w:rPr>
          <w:lang w:val="en-US"/>
          <w:rPrChange w:id="795" w:author="Marie-Hélène Grillet" w:date="2013-09-16T13:04:00Z">
            <w:rPr/>
          </w:rPrChange>
        </w:rPr>
        <w:t xml:space="preserve"> proposed</w:t>
      </w:r>
      <w:r w:rsidR="005A1FA7" w:rsidRPr="009F30E4">
        <w:rPr>
          <w:lang w:val="en-US"/>
          <w:rPrChange w:id="796" w:author="Marie-Hélène Grillet" w:date="2013-09-16T13:04:00Z">
            <w:rPr/>
          </w:rPrChange>
        </w:rPr>
        <w:t xml:space="preserve"> that a new Chairperson and a Vice Chairperson be elected from within the </w:t>
      </w:r>
      <w:r w:rsidR="003767FE" w:rsidRPr="009F30E4">
        <w:rPr>
          <w:lang w:val="en-US"/>
          <w:rPrChange w:id="797" w:author="Marie-Hélène Grillet" w:date="2013-09-16T13:04:00Z">
            <w:rPr/>
          </w:rPrChange>
        </w:rPr>
        <w:t>meeting attendees</w:t>
      </w:r>
      <w:r w:rsidR="005A1FA7" w:rsidRPr="009F30E4">
        <w:rPr>
          <w:lang w:val="en-US"/>
          <w:rPrChange w:id="798" w:author="Marie-Hélène Grillet" w:date="2013-09-16T13:04:00Z">
            <w:rPr/>
          </w:rPrChange>
        </w:rPr>
        <w:t xml:space="preserve">.  </w:t>
      </w:r>
      <w:r w:rsidR="00313A7F" w:rsidRPr="009F30E4">
        <w:rPr>
          <w:lang w:val="en-US"/>
          <w:rPrChange w:id="799" w:author="Marie-Hélène Grillet" w:date="2013-09-16T13:04:00Z">
            <w:rPr/>
          </w:rPrChange>
        </w:rPr>
        <w:t>He</w:t>
      </w:r>
      <w:r w:rsidR="00F6531B" w:rsidRPr="009F30E4">
        <w:rPr>
          <w:lang w:val="en-US"/>
          <w:rPrChange w:id="800" w:author="Marie-Hélène Grillet" w:date="2013-09-16T13:04:00Z">
            <w:rPr/>
          </w:rPrChange>
        </w:rPr>
        <w:t xml:space="preserve"> also considered </w:t>
      </w:r>
      <w:r w:rsidR="00313A7F" w:rsidRPr="009F30E4">
        <w:rPr>
          <w:lang w:val="en-US"/>
          <w:rPrChange w:id="801" w:author="Marie-Hélène Grillet" w:date="2013-09-16T13:04:00Z">
            <w:rPr/>
          </w:rPrChange>
        </w:rPr>
        <w:t xml:space="preserve">it </w:t>
      </w:r>
      <w:r w:rsidR="00F6531B" w:rsidRPr="009F30E4">
        <w:rPr>
          <w:lang w:val="en-US"/>
          <w:rPrChange w:id="802" w:author="Marie-Hélène Grillet" w:date="2013-09-16T13:04:00Z">
            <w:rPr/>
          </w:rPrChange>
        </w:rPr>
        <w:t xml:space="preserve">necessary that the Chairperson and Vice Chairperson come from </w:t>
      </w:r>
      <w:r w:rsidR="00313A7F" w:rsidRPr="009F30E4">
        <w:rPr>
          <w:lang w:val="en-US"/>
          <w:rPrChange w:id="803" w:author="Marie-Hélène Grillet" w:date="2013-09-16T13:04:00Z">
            <w:rPr/>
          </w:rPrChange>
        </w:rPr>
        <w:t>widely different geographic locations</w:t>
      </w:r>
      <w:r w:rsidR="00F6531B" w:rsidRPr="009F30E4">
        <w:rPr>
          <w:lang w:val="en-US"/>
          <w:rPrChange w:id="804" w:author="Marie-Hélène Grillet" w:date="2013-09-16T13:04:00Z">
            <w:rPr/>
          </w:rPrChange>
        </w:rPr>
        <w:t xml:space="preserve">.  </w:t>
      </w:r>
      <w:r w:rsidR="005A1FA7" w:rsidRPr="009F30E4">
        <w:rPr>
          <w:lang w:val="en-US"/>
          <w:rPrChange w:id="805" w:author="Marie-Hélène Grillet" w:date="2013-09-16T13:04:00Z">
            <w:rPr/>
          </w:rPrChange>
        </w:rPr>
        <w:t xml:space="preserve">The logic for this suggestion </w:t>
      </w:r>
      <w:r w:rsidR="00313A7F" w:rsidRPr="009F30E4">
        <w:rPr>
          <w:lang w:val="en-US"/>
          <w:rPrChange w:id="806" w:author="Marie-Hélène Grillet" w:date="2013-09-16T13:04:00Z">
            <w:rPr/>
          </w:rPrChange>
        </w:rPr>
        <w:t>was accepted.</w:t>
      </w:r>
    </w:p>
    <w:p w:rsidR="006B227A" w:rsidRPr="009F30E4" w:rsidRDefault="00313A7F" w:rsidP="00F957D4">
      <w:pPr>
        <w:pStyle w:val="BodyText"/>
        <w:rPr>
          <w:lang w:val="en-US"/>
          <w:rPrChange w:id="807" w:author="Marie-Hélène Grillet" w:date="2013-09-16T13:04:00Z">
            <w:rPr/>
          </w:rPrChange>
        </w:rPr>
      </w:pPr>
      <w:r w:rsidRPr="009F30E4">
        <w:rPr>
          <w:lang w:val="en-US"/>
          <w:rPrChange w:id="808" w:author="Marie-Hélène Grillet" w:date="2013-09-16T13:04:00Z">
            <w:rPr/>
          </w:rPrChange>
        </w:rPr>
        <w:t>With regard to the Chairmanship, however, it</w:t>
      </w:r>
      <w:r w:rsidR="005A1FA7" w:rsidRPr="009F30E4">
        <w:rPr>
          <w:lang w:val="en-US"/>
          <w:rPrChange w:id="809" w:author="Marie-Hélène Grillet" w:date="2013-09-16T13:04:00Z">
            <w:rPr/>
          </w:rPrChange>
        </w:rPr>
        <w:t xml:space="preserve"> was felt that continuity is important for one further meeting and so </w:t>
      </w:r>
      <w:proofErr w:type="spellStart"/>
      <w:r w:rsidR="005A1FA7" w:rsidRPr="009F30E4">
        <w:rPr>
          <w:lang w:val="en-US"/>
          <w:rPrChange w:id="810" w:author="Marie-Hélène Grillet" w:date="2013-09-16T13:04:00Z">
            <w:rPr/>
          </w:rPrChange>
        </w:rPr>
        <w:t>Arve</w:t>
      </w:r>
      <w:proofErr w:type="spellEnd"/>
      <w:r w:rsidR="005A1FA7" w:rsidRPr="009F30E4">
        <w:rPr>
          <w:lang w:val="en-US"/>
          <w:rPrChange w:id="811" w:author="Marie-Hélène Grillet" w:date="2013-09-16T13:04:00Z">
            <w:rPr/>
          </w:rPrChange>
        </w:rPr>
        <w:t xml:space="preserve"> </w:t>
      </w:r>
      <w:proofErr w:type="spellStart"/>
      <w:r w:rsidR="005A1FA7" w:rsidRPr="009F30E4">
        <w:rPr>
          <w:lang w:val="en-US"/>
          <w:rPrChange w:id="812" w:author="Marie-Hélène Grillet" w:date="2013-09-16T13:04:00Z">
            <w:rPr/>
          </w:rPrChange>
        </w:rPr>
        <w:t>Dimmen</w:t>
      </w:r>
      <w:proofErr w:type="spellEnd"/>
      <w:r w:rsidR="005A1FA7" w:rsidRPr="009F30E4">
        <w:rPr>
          <w:lang w:val="en-US"/>
          <w:rPrChange w:id="813" w:author="Marie-Hélène Grillet" w:date="2013-09-16T13:04:00Z">
            <w:rPr/>
          </w:rPrChange>
        </w:rPr>
        <w:t xml:space="preserve"> accepted to continue as Chairperson until the end of CPAF2, when a new Chairperson will be elected.  </w:t>
      </w:r>
      <w:ins w:id="814" w:author="RKhandpur" w:date="2013-06-27T09:05:00Z">
        <w:r w:rsidR="000A1957" w:rsidRPr="009F30E4">
          <w:rPr>
            <w:lang w:val="en-US"/>
            <w:rPrChange w:id="815" w:author="Marie-Hélène Grillet" w:date="2013-09-16T13:04:00Z">
              <w:rPr/>
            </w:rPrChange>
          </w:rPr>
          <w:t xml:space="preserve">It was agreed that a vice-chair be chosen from a </w:t>
        </w:r>
      </w:ins>
      <w:ins w:id="816" w:author="RKhandpur" w:date="2013-06-27T09:07:00Z">
        <w:r w:rsidR="000A1957" w:rsidRPr="009F30E4">
          <w:rPr>
            <w:lang w:val="en-US"/>
            <w:rPrChange w:id="817" w:author="Marie-Hélène Grillet" w:date="2013-09-16T13:04:00Z">
              <w:rPr/>
            </w:rPrChange>
          </w:rPr>
          <w:t xml:space="preserve">location </w:t>
        </w:r>
      </w:ins>
      <w:ins w:id="818" w:author="RKhandpur" w:date="2013-06-27T09:05:00Z">
        <w:r w:rsidR="000A1957" w:rsidRPr="009F30E4">
          <w:rPr>
            <w:lang w:val="en-US"/>
            <w:rPrChange w:id="819" w:author="Marie-Hélène Grillet" w:date="2013-09-16T13:04:00Z">
              <w:rPr/>
            </w:rPrChange>
          </w:rPr>
          <w:t>geographically di</w:t>
        </w:r>
      </w:ins>
      <w:ins w:id="820" w:author="RKhandpur" w:date="2013-06-27T09:07:00Z">
        <w:r w:rsidR="000A1957" w:rsidRPr="009F30E4">
          <w:rPr>
            <w:lang w:val="en-US"/>
            <w:rPrChange w:id="821" w:author="Marie-Hélène Grillet" w:date="2013-09-16T13:04:00Z">
              <w:rPr/>
            </w:rPrChange>
          </w:rPr>
          <w:t xml:space="preserve">stant from the </w:t>
        </w:r>
        <w:proofErr w:type="spellStart"/>
        <w:r w:rsidR="000A1957" w:rsidRPr="009F30E4">
          <w:rPr>
            <w:lang w:val="en-US"/>
            <w:rPrChange w:id="822" w:author="Marie-Hélène Grillet" w:date="2013-09-16T13:04:00Z">
              <w:rPr/>
            </w:rPrChange>
          </w:rPr>
          <w:t>Scandavian</w:t>
        </w:r>
        <w:proofErr w:type="spellEnd"/>
        <w:r w:rsidR="000A1957" w:rsidRPr="009F30E4">
          <w:rPr>
            <w:lang w:val="en-US"/>
            <w:rPrChange w:id="823" w:author="Marie-Hélène Grillet" w:date="2013-09-16T13:04:00Z">
              <w:rPr/>
            </w:rPrChange>
          </w:rPr>
          <w:t xml:space="preserve"> countries.  Mr. </w:t>
        </w:r>
      </w:ins>
      <w:del w:id="824" w:author="RKhandpur" w:date="2013-06-27T09:08:00Z">
        <w:r w:rsidR="005A1FA7" w:rsidRPr="009F30E4" w:rsidDel="000A1957">
          <w:rPr>
            <w:lang w:val="en-US"/>
            <w:rPrChange w:id="825" w:author="Marie-Hélène Grillet" w:date="2013-09-16T13:04:00Z">
              <w:rPr/>
            </w:rPrChange>
          </w:rPr>
          <w:delText>Although it will have to be cleared by the USCG management,</w:delText>
        </w:r>
      </w:del>
      <w:r w:rsidR="005A1FA7" w:rsidRPr="009F30E4">
        <w:rPr>
          <w:lang w:val="en-US"/>
          <w:rPrChange w:id="826" w:author="Marie-Hélène Grillet" w:date="2013-09-16T13:04:00Z">
            <w:rPr/>
          </w:rPrChange>
        </w:rPr>
        <w:t xml:space="preserve"> Rajiv </w:t>
      </w:r>
      <w:proofErr w:type="spellStart"/>
      <w:r w:rsidR="005A1FA7" w:rsidRPr="009F30E4">
        <w:rPr>
          <w:lang w:val="en-US"/>
          <w:rPrChange w:id="827" w:author="Marie-Hélène Grillet" w:date="2013-09-16T13:04:00Z">
            <w:rPr/>
          </w:rPrChange>
        </w:rPr>
        <w:t>Khandpur</w:t>
      </w:r>
      <w:proofErr w:type="spellEnd"/>
      <w:ins w:id="828" w:author="RKhandpur" w:date="2013-06-27T09:08:00Z">
        <w:r w:rsidR="000A1957" w:rsidRPr="009F30E4">
          <w:rPr>
            <w:lang w:val="en-US"/>
            <w:rPrChange w:id="829" w:author="Marie-Hélène Grillet" w:date="2013-09-16T13:04:00Z">
              <w:rPr/>
            </w:rPrChange>
          </w:rPr>
          <w:t xml:space="preserve"> from the USCG was nominated, but was unable to accept at this time.  The </w:t>
        </w:r>
      </w:ins>
      <w:del w:id="830" w:author="RKhandpur" w:date="2013-06-27T09:09:00Z">
        <w:r w:rsidR="005A1FA7" w:rsidRPr="009F30E4" w:rsidDel="000A1957">
          <w:rPr>
            <w:lang w:val="en-US"/>
            <w:rPrChange w:id="831" w:author="Marie-Hélène Grillet" w:date="2013-09-16T13:04:00Z">
              <w:rPr/>
            </w:rPrChange>
          </w:rPr>
          <w:delText xml:space="preserve"> agreed to accept the nomination as</w:delText>
        </w:r>
      </w:del>
      <w:ins w:id="832" w:author="RKhandpur" w:date="2013-06-27T09:09:00Z">
        <w:r w:rsidR="000A1957" w:rsidRPr="009F30E4">
          <w:rPr>
            <w:lang w:val="en-US"/>
            <w:rPrChange w:id="833" w:author="Marie-Hélène Grillet" w:date="2013-09-16T13:04:00Z">
              <w:rPr/>
            </w:rPrChange>
          </w:rPr>
          <w:t>selection of a</w:t>
        </w:r>
      </w:ins>
      <w:r w:rsidR="005A1FA7" w:rsidRPr="009F30E4">
        <w:rPr>
          <w:lang w:val="en-US"/>
          <w:rPrChange w:id="834" w:author="Marie-Hélène Grillet" w:date="2013-09-16T13:04:00Z">
            <w:rPr/>
          </w:rPrChange>
        </w:rPr>
        <w:t xml:space="preserve"> Vice Chairperson</w:t>
      </w:r>
      <w:ins w:id="835" w:author="RKhandpur" w:date="2013-06-27T09:09:00Z">
        <w:r w:rsidR="000A1957" w:rsidRPr="009F30E4">
          <w:rPr>
            <w:lang w:val="en-US"/>
            <w:rPrChange w:id="836" w:author="Marie-Hélène Grillet" w:date="2013-09-16T13:04:00Z">
              <w:rPr/>
            </w:rPrChange>
          </w:rPr>
          <w:t xml:space="preserve"> is still pending.</w:t>
        </w:r>
      </w:ins>
      <w:del w:id="837" w:author="RKhandpur" w:date="2013-06-27T09:09:00Z">
        <w:r w:rsidR="00930F18" w:rsidRPr="009F30E4" w:rsidDel="000A1957">
          <w:rPr>
            <w:lang w:val="en-US"/>
            <w:rPrChange w:id="838" w:author="Marie-Hélène Grillet" w:date="2013-09-16T13:04:00Z">
              <w:rPr/>
            </w:rPrChange>
          </w:rPr>
          <w:delText>, provisionally</w:delText>
        </w:r>
      </w:del>
      <w:r w:rsidR="005A1FA7" w:rsidRPr="009F30E4">
        <w:rPr>
          <w:lang w:val="en-US"/>
          <w:rPrChange w:id="839" w:author="Marie-Hélène Grillet" w:date="2013-09-16T13:04:00Z">
            <w:rPr/>
          </w:rPrChange>
        </w:rPr>
        <w:t>.</w:t>
      </w:r>
    </w:p>
    <w:p w:rsidR="00F726FF" w:rsidRPr="009F30E4" w:rsidRDefault="00F726FF" w:rsidP="00F957D4">
      <w:pPr>
        <w:pStyle w:val="BodyText"/>
        <w:rPr>
          <w:lang w:val="en-US"/>
          <w:rPrChange w:id="840" w:author="Marie-Hélène Grillet" w:date="2013-09-16T13:04:00Z">
            <w:rPr/>
          </w:rPrChange>
        </w:rPr>
      </w:pPr>
      <w:proofErr w:type="spellStart"/>
      <w:r w:rsidRPr="009F30E4">
        <w:rPr>
          <w:lang w:val="en-US"/>
          <w:rPrChange w:id="841" w:author="Marie-Hélène Grillet" w:date="2013-09-16T13:04:00Z">
            <w:rPr/>
          </w:rPrChange>
        </w:rPr>
        <w:t>Arve</w:t>
      </w:r>
      <w:proofErr w:type="spellEnd"/>
      <w:r w:rsidRPr="009F30E4">
        <w:rPr>
          <w:lang w:val="en-US"/>
          <w:rPrChange w:id="842" w:author="Marie-Hélène Grillet" w:date="2013-09-16T13:04:00Z">
            <w:rPr/>
          </w:rPrChange>
        </w:rPr>
        <w:t xml:space="preserve"> </w:t>
      </w:r>
      <w:proofErr w:type="spellStart"/>
      <w:r w:rsidRPr="009F30E4">
        <w:rPr>
          <w:lang w:val="en-US"/>
          <w:rPrChange w:id="843" w:author="Marie-Hélène Grillet" w:date="2013-09-16T13:04:00Z">
            <w:rPr/>
          </w:rPrChange>
        </w:rPr>
        <w:t>Dimmen</w:t>
      </w:r>
      <w:proofErr w:type="spellEnd"/>
      <w:r w:rsidRPr="009F30E4">
        <w:rPr>
          <w:lang w:val="en-US"/>
          <w:rPrChange w:id="844" w:author="Marie-Hélène Grillet" w:date="2013-09-16T13:04:00Z">
            <w:rPr/>
          </w:rPrChange>
        </w:rPr>
        <w:t xml:space="preserve"> and Raji</w:t>
      </w:r>
      <w:r w:rsidR="00BF21F5" w:rsidRPr="009F30E4">
        <w:rPr>
          <w:lang w:val="en-US"/>
          <w:rPrChange w:id="845" w:author="Marie-Hélène Grillet" w:date="2013-09-16T13:04:00Z">
            <w:rPr/>
          </w:rPrChange>
        </w:rPr>
        <w:t>v</w:t>
      </w:r>
      <w:r w:rsidRPr="009F30E4">
        <w:rPr>
          <w:lang w:val="en-US"/>
          <w:rPrChange w:id="846" w:author="Marie-Hélène Grillet" w:date="2013-09-16T13:04:00Z">
            <w:rPr/>
          </w:rPrChange>
        </w:rPr>
        <w:t xml:space="preserve"> </w:t>
      </w:r>
      <w:proofErr w:type="spellStart"/>
      <w:r w:rsidRPr="009F30E4">
        <w:rPr>
          <w:lang w:val="en-US"/>
          <w:rPrChange w:id="847" w:author="Marie-Hélène Grillet" w:date="2013-09-16T13:04:00Z">
            <w:rPr/>
          </w:rPrChange>
        </w:rPr>
        <w:t>Khandpur</w:t>
      </w:r>
      <w:proofErr w:type="spellEnd"/>
      <w:r w:rsidRPr="009F30E4">
        <w:rPr>
          <w:lang w:val="en-US"/>
          <w:rPrChange w:id="848" w:author="Marie-Hélène Grillet" w:date="2013-09-16T13:04:00Z">
            <w:rPr/>
          </w:rPrChange>
        </w:rPr>
        <w:t xml:space="preserve"> agreed to draft task descriptions for the Chairperson and Vice Chairperson of the CPAF.</w:t>
      </w:r>
    </w:p>
    <w:p w:rsidR="00F726FF" w:rsidRPr="009F30E4" w:rsidRDefault="00F726FF" w:rsidP="003767FE">
      <w:pPr>
        <w:pStyle w:val="ActionItem"/>
        <w:rPr>
          <w:lang w:val="en-US"/>
          <w:rPrChange w:id="849" w:author="Marie-Hélène Grillet" w:date="2013-09-16T13:04:00Z">
            <w:rPr/>
          </w:rPrChange>
        </w:rPr>
      </w:pPr>
      <w:r w:rsidRPr="009F30E4">
        <w:rPr>
          <w:lang w:val="en-US"/>
          <w:rPrChange w:id="850" w:author="Marie-Hélène Grillet" w:date="2013-09-16T13:04:00Z">
            <w:rPr/>
          </w:rPrChange>
        </w:rPr>
        <w:t>Action item</w:t>
      </w:r>
    </w:p>
    <w:p w:rsidR="00F726FF" w:rsidRPr="009F30E4" w:rsidRDefault="00F726FF" w:rsidP="00D51C68">
      <w:pPr>
        <w:pStyle w:val="ActionMember"/>
        <w:rPr>
          <w:lang w:val="en-US"/>
          <w:rPrChange w:id="851" w:author="Marie-Hélène Grillet" w:date="2013-09-16T13:04:00Z">
            <w:rPr/>
          </w:rPrChange>
        </w:rPr>
      </w:pPr>
      <w:bookmarkStart w:id="852" w:name="_Toc232740370"/>
      <w:proofErr w:type="spellStart"/>
      <w:r w:rsidRPr="009F30E4">
        <w:rPr>
          <w:lang w:val="en-US"/>
          <w:rPrChange w:id="853" w:author="Marie-Hélène Grillet" w:date="2013-09-16T13:04:00Z">
            <w:rPr/>
          </w:rPrChange>
        </w:rPr>
        <w:t>Arve</w:t>
      </w:r>
      <w:proofErr w:type="spellEnd"/>
      <w:r w:rsidRPr="009F30E4">
        <w:rPr>
          <w:lang w:val="en-US"/>
          <w:rPrChange w:id="854" w:author="Marie-Hélène Grillet" w:date="2013-09-16T13:04:00Z">
            <w:rPr/>
          </w:rPrChange>
        </w:rPr>
        <w:t xml:space="preserve"> </w:t>
      </w:r>
      <w:proofErr w:type="spellStart"/>
      <w:r w:rsidRPr="009F30E4">
        <w:rPr>
          <w:lang w:val="en-US"/>
          <w:rPrChange w:id="855" w:author="Marie-Hélène Grillet" w:date="2013-09-16T13:04:00Z">
            <w:rPr/>
          </w:rPrChange>
        </w:rPr>
        <w:t>Dimmen</w:t>
      </w:r>
      <w:proofErr w:type="spellEnd"/>
      <w:r w:rsidRPr="009F30E4">
        <w:rPr>
          <w:lang w:val="en-US"/>
          <w:rPrChange w:id="856" w:author="Marie-Hélène Grillet" w:date="2013-09-16T13:04:00Z">
            <w:rPr/>
          </w:rPrChange>
        </w:rPr>
        <w:t xml:space="preserve"> and Raji</w:t>
      </w:r>
      <w:r w:rsidR="00BF21F5" w:rsidRPr="009F30E4">
        <w:rPr>
          <w:lang w:val="en-US"/>
          <w:rPrChange w:id="857" w:author="Marie-Hélène Grillet" w:date="2013-09-16T13:04:00Z">
            <w:rPr/>
          </w:rPrChange>
        </w:rPr>
        <w:t>v</w:t>
      </w:r>
      <w:r w:rsidRPr="009F30E4">
        <w:rPr>
          <w:lang w:val="en-US"/>
          <w:rPrChange w:id="858" w:author="Marie-Hélène Grillet" w:date="2013-09-16T13:04:00Z">
            <w:rPr/>
          </w:rPrChange>
        </w:rPr>
        <w:t xml:space="preserve"> </w:t>
      </w:r>
      <w:proofErr w:type="spellStart"/>
      <w:r w:rsidRPr="009F30E4">
        <w:rPr>
          <w:lang w:val="en-US"/>
          <w:rPrChange w:id="859" w:author="Marie-Hélène Grillet" w:date="2013-09-16T13:04:00Z">
            <w:rPr/>
          </w:rPrChange>
        </w:rPr>
        <w:t>Khandpur</w:t>
      </w:r>
      <w:proofErr w:type="spellEnd"/>
      <w:r w:rsidRPr="009F30E4">
        <w:rPr>
          <w:lang w:val="en-US"/>
          <w:rPrChange w:id="860" w:author="Marie-Hélène Grillet" w:date="2013-09-16T13:04:00Z">
            <w:rPr/>
          </w:rPrChange>
        </w:rPr>
        <w:t xml:space="preserve"> are requested to draft task descriptions for the roles of CPAF Chairperson and Vice Chairperson for circulation to CPAF members</w:t>
      </w:r>
      <w:r w:rsidR="003767FE" w:rsidRPr="009F30E4">
        <w:rPr>
          <w:lang w:val="en-US"/>
          <w:rPrChange w:id="861" w:author="Marie-Hélène Grillet" w:date="2013-09-16T13:04:00Z">
            <w:rPr/>
          </w:rPrChange>
        </w:rPr>
        <w:t xml:space="preserve"> for comment by </w:t>
      </w:r>
      <w:r w:rsidR="00EC1F88" w:rsidRPr="009F30E4">
        <w:rPr>
          <w:lang w:val="en-US"/>
          <w:rPrChange w:id="862" w:author="Marie-Hélène Grillet" w:date="2013-09-16T13:04:00Z">
            <w:rPr/>
          </w:rPrChange>
        </w:rPr>
        <w:t>15 August</w:t>
      </w:r>
      <w:r w:rsidR="003767FE" w:rsidRPr="009F30E4">
        <w:rPr>
          <w:lang w:val="en-US"/>
          <w:rPrChange w:id="863" w:author="Marie-Hélène Grillet" w:date="2013-09-16T13:04:00Z">
            <w:rPr/>
          </w:rPrChange>
        </w:rPr>
        <w:t xml:space="preserve"> 2013.</w:t>
      </w:r>
      <w:bookmarkEnd w:id="852"/>
    </w:p>
    <w:p w:rsidR="00F86664" w:rsidRPr="009F30E4" w:rsidRDefault="00BE00AF" w:rsidP="00F86664">
      <w:pPr>
        <w:pStyle w:val="Heading2"/>
        <w:rPr>
          <w:lang w:val="en-US"/>
          <w:rPrChange w:id="864" w:author="Marie-Hélène Grillet" w:date="2013-09-16T13:04:00Z">
            <w:rPr/>
          </w:rPrChange>
        </w:rPr>
      </w:pPr>
      <w:bookmarkStart w:id="865" w:name="_Toc232675231"/>
      <w:r w:rsidRPr="009F30E4">
        <w:rPr>
          <w:rFonts w:cs="Arial"/>
          <w:lang w:val="en-US"/>
          <w:rPrChange w:id="866" w:author="Marie-Hélène Grillet" w:date="2013-09-16T13:04:00Z">
            <w:rPr>
              <w:rFonts w:cs="Arial"/>
            </w:rPr>
          </w:rPrChange>
        </w:rPr>
        <w:t>The use of Risk Analysis when determining limits for mandatory Pilotage</w:t>
      </w:r>
      <w:bookmarkEnd w:id="865"/>
    </w:p>
    <w:p w:rsidR="002414CE" w:rsidRPr="009F30E4" w:rsidRDefault="002414CE" w:rsidP="000349E1">
      <w:pPr>
        <w:pStyle w:val="BodyText"/>
        <w:rPr>
          <w:lang w:val="en-US"/>
          <w:rPrChange w:id="867" w:author="Marie-Hélène Grillet" w:date="2013-09-16T13:04:00Z">
            <w:rPr/>
          </w:rPrChange>
        </w:rPr>
      </w:pPr>
      <w:proofErr w:type="gramStart"/>
      <w:r w:rsidRPr="009F30E4">
        <w:rPr>
          <w:highlight w:val="yellow"/>
          <w:lang w:val="en-US"/>
          <w:rPrChange w:id="868" w:author="Marie-Hélène Grillet" w:date="2013-09-16T13:04:00Z">
            <w:rPr>
              <w:highlight w:val="yellow"/>
            </w:rPr>
          </w:rPrChange>
        </w:rPr>
        <w:t>Replacement text to be provided.</w:t>
      </w:r>
      <w:proofErr w:type="gramEnd"/>
    </w:p>
    <w:p w:rsidR="001A45BA" w:rsidRPr="009F30E4" w:rsidRDefault="00AF23FF" w:rsidP="000349E1">
      <w:pPr>
        <w:pStyle w:val="BodyText"/>
        <w:rPr>
          <w:highlight w:val="cyan"/>
          <w:lang w:val="en-US"/>
          <w:rPrChange w:id="869" w:author="Marie-Hélène Grillet" w:date="2013-09-16T13:04:00Z">
            <w:rPr>
              <w:highlight w:val="cyan"/>
            </w:rPr>
          </w:rPrChange>
        </w:rPr>
      </w:pPr>
      <w:r w:rsidRPr="009F30E4">
        <w:rPr>
          <w:highlight w:val="cyan"/>
          <w:lang w:val="en-US"/>
          <w:rPrChange w:id="870" w:author="Marie-Hélène Grillet" w:date="2013-09-16T13:04:00Z">
            <w:rPr>
              <w:highlight w:val="cyan"/>
            </w:rPr>
          </w:rPrChange>
        </w:rPr>
        <w:t xml:space="preserve">There was a suggestion that the current criteria, which tend to be size, ship type and </w:t>
      </w:r>
      <w:proofErr w:type="gramStart"/>
      <w:r w:rsidRPr="009F30E4">
        <w:rPr>
          <w:highlight w:val="cyan"/>
          <w:lang w:val="en-US"/>
          <w:rPrChange w:id="871" w:author="Marie-Hélène Grillet" w:date="2013-09-16T13:04:00Z">
            <w:rPr>
              <w:highlight w:val="cyan"/>
            </w:rPr>
          </w:rPrChange>
        </w:rPr>
        <w:t>difficulty of the fairway are</w:t>
      </w:r>
      <w:proofErr w:type="gramEnd"/>
      <w:r w:rsidRPr="009F30E4">
        <w:rPr>
          <w:highlight w:val="cyan"/>
          <w:lang w:val="en-US"/>
          <w:rPrChange w:id="872" w:author="Marie-Hélène Grillet" w:date="2013-09-16T13:04:00Z">
            <w:rPr>
              <w:highlight w:val="cyan"/>
            </w:rPr>
          </w:rPrChange>
        </w:rPr>
        <w:t xml:space="preserve"> still suitable for judging the need for</w:t>
      </w:r>
      <w:r w:rsidR="001A45BA" w:rsidRPr="009F30E4">
        <w:rPr>
          <w:highlight w:val="cyan"/>
          <w:lang w:val="en-US"/>
          <w:rPrChange w:id="873" w:author="Marie-Hélène Grillet" w:date="2013-09-16T13:04:00Z">
            <w:rPr>
              <w:highlight w:val="cyan"/>
            </w:rPr>
          </w:rPrChange>
        </w:rPr>
        <w:t xml:space="preserve"> implementing mandatory pilotage.  However, it was observed that risk assessment is not a precise science</w:t>
      </w:r>
      <w:r w:rsidR="005907BF" w:rsidRPr="009F30E4">
        <w:rPr>
          <w:highlight w:val="cyan"/>
          <w:lang w:val="en-US"/>
          <w:rPrChange w:id="874" w:author="Marie-Hélène Grillet" w:date="2013-09-16T13:04:00Z">
            <w:rPr>
              <w:highlight w:val="cyan"/>
            </w:rPr>
          </w:rPrChange>
        </w:rPr>
        <w:t xml:space="preserve"> and is seen as a support to decision making.  This means that a final decision </w:t>
      </w:r>
      <w:ins w:id="875" w:author="RKhandpur" w:date="2013-06-26T16:33:00Z">
        <w:r w:rsidR="0072416A" w:rsidRPr="009F30E4">
          <w:rPr>
            <w:highlight w:val="cyan"/>
            <w:lang w:val="en-US"/>
            <w:rPrChange w:id="876" w:author="Marie-Hélène Grillet" w:date="2013-09-16T13:04:00Z">
              <w:rPr>
                <w:highlight w:val="cyan"/>
              </w:rPr>
            </w:rPrChange>
          </w:rPr>
          <w:t xml:space="preserve">based on risk analysis </w:t>
        </w:r>
      </w:ins>
      <w:r w:rsidR="005907BF" w:rsidRPr="009F30E4">
        <w:rPr>
          <w:highlight w:val="cyan"/>
          <w:lang w:val="en-US"/>
          <w:rPrChange w:id="877" w:author="Marie-Hélène Grillet" w:date="2013-09-16T13:04:00Z">
            <w:rPr>
              <w:highlight w:val="cyan"/>
            </w:rPr>
          </w:rPrChange>
        </w:rPr>
        <w:t>could be challenged.</w:t>
      </w:r>
    </w:p>
    <w:p w:rsidR="000349E1" w:rsidRPr="009F30E4" w:rsidRDefault="0072416A" w:rsidP="000349E1">
      <w:pPr>
        <w:pStyle w:val="BodyText"/>
        <w:rPr>
          <w:highlight w:val="cyan"/>
          <w:lang w:val="en-US"/>
          <w:rPrChange w:id="878" w:author="Marie-Hélène Grillet" w:date="2013-09-16T13:04:00Z">
            <w:rPr>
              <w:highlight w:val="cyan"/>
            </w:rPr>
          </w:rPrChange>
        </w:rPr>
      </w:pPr>
      <w:ins w:id="879" w:author="RKhandpur" w:date="2013-06-26T16:33:00Z">
        <w:r w:rsidRPr="009F30E4">
          <w:rPr>
            <w:highlight w:val="cyan"/>
            <w:lang w:val="en-US"/>
            <w:rPrChange w:id="880" w:author="Marie-Hélène Grillet" w:date="2013-09-16T13:04:00Z">
              <w:rPr>
                <w:highlight w:val="cyan"/>
              </w:rPr>
            </w:rPrChange>
          </w:rPr>
          <w:t xml:space="preserve">For that reason any </w:t>
        </w:r>
      </w:ins>
      <w:del w:id="881" w:author="RKhandpur" w:date="2013-06-26T16:33:00Z">
        <w:r w:rsidR="001A45BA" w:rsidRPr="009F30E4" w:rsidDel="0072416A">
          <w:rPr>
            <w:highlight w:val="cyan"/>
            <w:lang w:val="en-US"/>
            <w:rPrChange w:id="882" w:author="Marie-Hélène Grillet" w:date="2013-09-16T13:04:00Z">
              <w:rPr>
                <w:highlight w:val="cyan"/>
              </w:rPr>
            </w:rPrChange>
          </w:rPr>
          <w:delText>If a</w:delText>
        </w:r>
      </w:del>
      <w:proofErr w:type="gramStart"/>
      <w:r w:rsidR="001A45BA" w:rsidRPr="009F30E4">
        <w:rPr>
          <w:highlight w:val="cyan"/>
          <w:lang w:val="en-US"/>
          <w:rPrChange w:id="883" w:author="Marie-Hélène Grillet" w:date="2013-09-16T13:04:00Z">
            <w:rPr>
              <w:highlight w:val="cyan"/>
            </w:rPr>
          </w:rPrChange>
        </w:rPr>
        <w:t xml:space="preserve"> new process </w:t>
      </w:r>
      <w:ins w:id="884" w:author="RKhandpur" w:date="2013-06-26T16:37:00Z">
        <w:r w:rsidRPr="009F30E4">
          <w:rPr>
            <w:highlight w:val="cyan"/>
            <w:lang w:val="en-US"/>
            <w:rPrChange w:id="885" w:author="Marie-Hélène Grillet" w:date="2013-09-16T13:04:00Z">
              <w:rPr>
                <w:highlight w:val="cyan"/>
              </w:rPr>
            </w:rPrChange>
          </w:rPr>
          <w:t xml:space="preserve">that </w:t>
        </w:r>
      </w:ins>
      <w:r w:rsidR="001A45BA" w:rsidRPr="009F30E4">
        <w:rPr>
          <w:highlight w:val="cyan"/>
          <w:lang w:val="en-US"/>
          <w:rPrChange w:id="886" w:author="Marie-Hélène Grillet" w:date="2013-09-16T13:04:00Z">
            <w:rPr>
              <w:highlight w:val="cyan"/>
            </w:rPr>
          </w:rPrChange>
        </w:rPr>
        <w:t>were</w:t>
      </w:r>
      <w:proofErr w:type="gramEnd"/>
      <w:r w:rsidR="001A45BA" w:rsidRPr="009F30E4">
        <w:rPr>
          <w:highlight w:val="cyan"/>
          <w:lang w:val="en-US"/>
          <w:rPrChange w:id="887" w:author="Marie-Hélène Grillet" w:date="2013-09-16T13:04:00Z">
            <w:rPr>
              <w:highlight w:val="cyan"/>
            </w:rPr>
          </w:rPrChange>
        </w:rPr>
        <w:t xml:space="preserve"> to be developed</w:t>
      </w:r>
      <w:del w:id="888" w:author="RKhandpur" w:date="2013-06-26T16:37:00Z">
        <w:r w:rsidR="001A45BA" w:rsidRPr="009F30E4" w:rsidDel="0072416A">
          <w:rPr>
            <w:highlight w:val="cyan"/>
            <w:lang w:val="en-US"/>
            <w:rPrChange w:id="889" w:author="Marie-Hélène Grillet" w:date="2013-09-16T13:04:00Z">
              <w:rPr>
                <w:highlight w:val="cyan"/>
              </w:rPr>
            </w:rPrChange>
          </w:rPr>
          <w:delText xml:space="preserve"> it</w:delText>
        </w:r>
      </w:del>
      <w:r w:rsidR="001A45BA" w:rsidRPr="009F30E4">
        <w:rPr>
          <w:highlight w:val="cyan"/>
          <w:lang w:val="en-US"/>
          <w:rPrChange w:id="890" w:author="Marie-Hélène Grillet" w:date="2013-09-16T13:04:00Z">
            <w:rPr>
              <w:highlight w:val="cyan"/>
            </w:rPr>
          </w:rPrChange>
        </w:rPr>
        <w:t xml:space="preserve"> would</w:t>
      </w:r>
      <w:r w:rsidR="005907BF" w:rsidRPr="009F30E4">
        <w:rPr>
          <w:highlight w:val="cyan"/>
          <w:lang w:val="en-US"/>
          <w:rPrChange w:id="891" w:author="Marie-Hélène Grillet" w:date="2013-09-16T13:04:00Z">
            <w:rPr>
              <w:highlight w:val="cyan"/>
            </w:rPr>
          </w:rPrChange>
        </w:rPr>
        <w:t xml:space="preserve"> need to be transparent.  It would need to be associated with a cost / benefit analysis and take account of intangible criteria, such as poor pub</w:t>
      </w:r>
      <w:r w:rsidR="00623582" w:rsidRPr="009F30E4">
        <w:rPr>
          <w:highlight w:val="cyan"/>
          <w:lang w:val="en-US"/>
          <w:rPrChange w:id="892" w:author="Marie-Hélène Grillet" w:date="2013-09-16T13:04:00Z">
            <w:rPr>
              <w:highlight w:val="cyan"/>
            </w:rPr>
          </w:rPrChange>
        </w:rPr>
        <w:t xml:space="preserve">lic opinion that </w:t>
      </w:r>
      <w:ins w:id="893" w:author="RKhandpur" w:date="2013-06-26T16:37:00Z">
        <w:r w:rsidRPr="009F30E4">
          <w:rPr>
            <w:highlight w:val="cyan"/>
            <w:lang w:val="en-US"/>
            <w:rPrChange w:id="894" w:author="Marie-Hélène Grillet" w:date="2013-09-16T13:04:00Z">
              <w:rPr>
                <w:highlight w:val="cyan"/>
              </w:rPr>
            </w:rPrChange>
          </w:rPr>
          <w:t xml:space="preserve">might </w:t>
        </w:r>
      </w:ins>
      <w:del w:id="895" w:author="RKhandpur" w:date="2013-06-26T16:37:00Z">
        <w:r w:rsidR="00623582" w:rsidRPr="009F30E4" w:rsidDel="0072416A">
          <w:rPr>
            <w:highlight w:val="cyan"/>
            <w:lang w:val="en-US"/>
            <w:rPrChange w:id="896" w:author="Marie-Hélène Grillet" w:date="2013-09-16T13:04:00Z">
              <w:rPr>
                <w:highlight w:val="cyan"/>
              </w:rPr>
            </w:rPrChange>
          </w:rPr>
          <w:delText>will</w:delText>
        </w:r>
      </w:del>
      <w:r w:rsidR="00623582" w:rsidRPr="009F30E4">
        <w:rPr>
          <w:highlight w:val="cyan"/>
          <w:lang w:val="en-US"/>
          <w:rPrChange w:id="897" w:author="Marie-Hélène Grillet" w:date="2013-09-16T13:04:00Z">
            <w:rPr>
              <w:highlight w:val="cyan"/>
            </w:rPr>
          </w:rPrChange>
        </w:rPr>
        <w:t xml:space="preserve"> follow an</w:t>
      </w:r>
      <w:r w:rsidR="005907BF" w:rsidRPr="009F30E4">
        <w:rPr>
          <w:highlight w:val="cyan"/>
          <w:lang w:val="en-US"/>
          <w:rPrChange w:id="898" w:author="Marie-Hélène Grillet" w:date="2013-09-16T13:04:00Z">
            <w:rPr>
              <w:highlight w:val="cyan"/>
            </w:rPr>
          </w:rPrChange>
        </w:rPr>
        <w:t xml:space="preserve"> accident, especially if associated with pollution.  Other considerations </w:t>
      </w:r>
      <w:ins w:id="899" w:author="RKhandpur" w:date="2013-06-26T16:38:00Z">
        <w:r w:rsidRPr="009F30E4">
          <w:rPr>
            <w:highlight w:val="cyan"/>
            <w:lang w:val="en-US"/>
            <w:rPrChange w:id="900" w:author="Marie-Hélène Grillet" w:date="2013-09-16T13:04:00Z">
              <w:rPr>
                <w:highlight w:val="cyan"/>
              </w:rPr>
            </w:rPrChange>
          </w:rPr>
          <w:t xml:space="preserve">would include </w:t>
        </w:r>
      </w:ins>
      <w:del w:id="901" w:author="RKhandpur" w:date="2013-06-26T16:38:00Z">
        <w:r w:rsidR="005907BF" w:rsidRPr="009F30E4" w:rsidDel="0072416A">
          <w:rPr>
            <w:highlight w:val="cyan"/>
            <w:lang w:val="en-US"/>
            <w:rPrChange w:id="902" w:author="Marie-Hélène Grillet" w:date="2013-09-16T13:04:00Z">
              <w:rPr>
                <w:highlight w:val="cyan"/>
              </w:rPr>
            </w:rPrChange>
          </w:rPr>
          <w:delText xml:space="preserve">in the </w:delText>
        </w:r>
      </w:del>
      <w:r w:rsidR="005907BF" w:rsidRPr="009F30E4">
        <w:rPr>
          <w:highlight w:val="cyan"/>
          <w:lang w:val="en-US"/>
          <w:rPrChange w:id="903" w:author="Marie-Hélène Grillet" w:date="2013-09-16T13:04:00Z">
            <w:rPr>
              <w:highlight w:val="cyan"/>
            </w:rPr>
          </w:rPrChange>
        </w:rPr>
        <w:t xml:space="preserve">discussion </w:t>
      </w:r>
      <w:ins w:id="904" w:author="RKhandpur" w:date="2013-06-26T16:38:00Z">
        <w:r w:rsidRPr="009F30E4">
          <w:rPr>
            <w:highlight w:val="cyan"/>
            <w:lang w:val="en-US"/>
            <w:rPrChange w:id="905" w:author="Marie-Hélène Grillet" w:date="2013-09-16T13:04:00Z">
              <w:rPr>
                <w:highlight w:val="cyan"/>
              </w:rPr>
            </w:rPrChange>
          </w:rPr>
          <w:t xml:space="preserve">of use of </w:t>
        </w:r>
      </w:ins>
      <w:del w:id="906" w:author="RKhandpur" w:date="2013-06-26T16:38:00Z">
        <w:r w:rsidR="005907BF" w:rsidRPr="009F30E4" w:rsidDel="0072416A">
          <w:rPr>
            <w:highlight w:val="cyan"/>
            <w:lang w:val="en-US"/>
            <w:rPrChange w:id="907" w:author="Marie-Hélène Grillet" w:date="2013-09-16T13:04:00Z">
              <w:rPr>
                <w:highlight w:val="cyan"/>
              </w:rPr>
            </w:rPrChange>
          </w:rPr>
          <w:delText>were</w:delText>
        </w:r>
        <w:r w:rsidR="00E91091" w:rsidRPr="009F30E4" w:rsidDel="0072416A">
          <w:rPr>
            <w:highlight w:val="cyan"/>
            <w:lang w:val="en-US"/>
            <w:rPrChange w:id="908" w:author="Marie-Hélène Grillet" w:date="2013-09-16T13:04:00Z">
              <w:rPr>
                <w:highlight w:val="cyan"/>
              </w:rPr>
            </w:rPrChange>
          </w:rPr>
          <w:delText xml:space="preserve"> that despite</w:delText>
        </w:r>
      </w:del>
      <w:r w:rsidR="00E91091" w:rsidRPr="009F30E4">
        <w:rPr>
          <w:highlight w:val="cyan"/>
          <w:lang w:val="en-US"/>
          <w:rPrChange w:id="909" w:author="Marie-Hélène Grillet" w:date="2013-09-16T13:04:00Z">
            <w:rPr>
              <w:highlight w:val="cyan"/>
            </w:rPr>
          </w:rPrChange>
        </w:rPr>
        <w:t xml:space="preserve"> improved technology</w:t>
      </w:r>
      <w:ins w:id="910" w:author="RKhandpur" w:date="2013-06-26T16:39:00Z">
        <w:r w:rsidR="002F1DB4" w:rsidRPr="009F30E4">
          <w:rPr>
            <w:highlight w:val="cyan"/>
            <w:lang w:val="en-US"/>
            <w:rPrChange w:id="911" w:author="Marie-Hélène Grillet" w:date="2013-09-16T13:04:00Z">
              <w:rPr>
                <w:highlight w:val="cyan"/>
              </w:rPr>
            </w:rPrChange>
          </w:rPr>
          <w:t xml:space="preserve"> and</w:t>
        </w:r>
      </w:ins>
      <w:ins w:id="912" w:author="RKhandpur" w:date="2013-06-26T16:43:00Z">
        <w:r w:rsidR="002F1DB4" w:rsidRPr="009F30E4">
          <w:rPr>
            <w:highlight w:val="cyan"/>
            <w:lang w:val="en-US"/>
            <w:rPrChange w:id="913" w:author="Marie-Hélène Grillet" w:date="2013-09-16T13:04:00Z">
              <w:rPr>
                <w:highlight w:val="cyan"/>
              </w:rPr>
            </w:rPrChange>
          </w:rPr>
          <w:t xml:space="preserve"> </w:t>
        </w:r>
      </w:ins>
      <w:del w:id="914" w:author="RKhandpur" w:date="2013-06-26T16:40:00Z">
        <w:r w:rsidR="00E91091" w:rsidRPr="009F30E4" w:rsidDel="0072416A">
          <w:rPr>
            <w:highlight w:val="cyan"/>
            <w:lang w:val="en-US"/>
            <w:rPrChange w:id="915" w:author="Marie-Hélène Grillet" w:date="2013-09-16T13:04:00Z">
              <w:rPr>
                <w:highlight w:val="cyan"/>
              </w:rPr>
            </w:rPrChange>
          </w:rPr>
          <w:delText>, can it be us</w:delText>
        </w:r>
        <w:r w:rsidR="00623582" w:rsidRPr="009F30E4" w:rsidDel="0072416A">
          <w:rPr>
            <w:highlight w:val="cyan"/>
            <w:lang w:val="en-US"/>
            <w:rPrChange w:id="916" w:author="Marie-Hélène Grillet" w:date="2013-09-16T13:04:00Z">
              <w:rPr>
                <w:highlight w:val="cyan"/>
              </w:rPr>
            </w:rPrChange>
          </w:rPr>
          <w:delText>ed properly and would</w:delText>
        </w:r>
      </w:del>
      <w:r w:rsidR="00623582" w:rsidRPr="009F30E4">
        <w:rPr>
          <w:highlight w:val="cyan"/>
          <w:lang w:val="en-US"/>
          <w:rPrChange w:id="917" w:author="Marie-Hélène Grillet" w:date="2013-09-16T13:04:00Z">
            <w:rPr>
              <w:highlight w:val="cyan"/>
            </w:rPr>
          </w:rPrChange>
        </w:rPr>
        <w:t xml:space="preserve"> increased</w:t>
      </w:r>
      <w:r w:rsidR="00E91091" w:rsidRPr="009F30E4">
        <w:rPr>
          <w:highlight w:val="cyan"/>
          <w:lang w:val="en-US"/>
          <w:rPrChange w:id="918" w:author="Marie-Hélène Grillet" w:date="2013-09-16T13:04:00Z">
            <w:rPr>
              <w:highlight w:val="cyan"/>
            </w:rPr>
          </w:rPrChange>
        </w:rPr>
        <w:t xml:space="preserve"> VTS coverage</w:t>
      </w:r>
      <w:ins w:id="919" w:author="RKhandpur" w:date="2013-06-26T16:41:00Z">
        <w:r w:rsidRPr="009F30E4">
          <w:rPr>
            <w:highlight w:val="cyan"/>
            <w:lang w:val="en-US"/>
            <w:rPrChange w:id="920" w:author="Marie-Hélène Grillet" w:date="2013-09-16T13:04:00Z">
              <w:rPr>
                <w:highlight w:val="cyan"/>
              </w:rPr>
            </w:rPrChange>
          </w:rPr>
          <w:t>.</w:t>
        </w:r>
      </w:ins>
      <w:r w:rsidR="00E91091" w:rsidRPr="009F30E4">
        <w:rPr>
          <w:highlight w:val="cyan"/>
          <w:lang w:val="en-US"/>
          <w:rPrChange w:id="921" w:author="Marie-Hélène Grillet" w:date="2013-09-16T13:04:00Z">
            <w:rPr>
              <w:highlight w:val="cyan"/>
            </w:rPr>
          </w:rPrChange>
        </w:rPr>
        <w:t xml:space="preserve"> </w:t>
      </w:r>
      <w:del w:id="922" w:author="RKhandpur" w:date="2013-06-26T16:40:00Z">
        <w:r w:rsidR="00E91091" w:rsidRPr="009F30E4" w:rsidDel="0072416A">
          <w:rPr>
            <w:highlight w:val="cyan"/>
            <w:lang w:val="en-US"/>
            <w:rPrChange w:id="923" w:author="Marie-Hélène Grillet" w:date="2013-09-16T13:04:00Z">
              <w:rPr>
                <w:highlight w:val="cyan"/>
              </w:rPr>
            </w:rPrChange>
          </w:rPr>
          <w:delText>help?</w:delText>
        </w:r>
      </w:del>
      <w:r w:rsidR="00E91091" w:rsidRPr="009F30E4">
        <w:rPr>
          <w:highlight w:val="cyan"/>
          <w:lang w:val="en-US"/>
          <w:rPrChange w:id="924" w:author="Marie-Hélène Grillet" w:date="2013-09-16T13:04:00Z">
            <w:rPr>
              <w:highlight w:val="cyan"/>
            </w:rPr>
          </w:rPrChange>
        </w:rPr>
        <w:t xml:space="preserve">  </w:t>
      </w:r>
      <w:ins w:id="925" w:author="RKhandpur" w:date="2013-06-26T16:41:00Z">
        <w:r w:rsidRPr="009F30E4">
          <w:rPr>
            <w:highlight w:val="cyan"/>
            <w:lang w:val="en-US"/>
            <w:rPrChange w:id="926" w:author="Marie-Hélène Grillet" w:date="2013-09-16T13:04:00Z">
              <w:rPr>
                <w:highlight w:val="cyan"/>
              </w:rPr>
            </w:rPrChange>
          </w:rPr>
          <w:t>Alternatively, e</w:t>
        </w:r>
      </w:ins>
      <w:del w:id="927" w:author="RKhandpur" w:date="2013-06-26T16:41:00Z">
        <w:r w:rsidR="00E91091" w:rsidRPr="009F30E4" w:rsidDel="0072416A">
          <w:rPr>
            <w:highlight w:val="cyan"/>
            <w:lang w:val="en-US"/>
            <w:rPrChange w:id="928" w:author="Marie-Hélène Grillet" w:date="2013-09-16T13:04:00Z">
              <w:rPr>
                <w:highlight w:val="cyan"/>
              </w:rPr>
            </w:rPrChange>
          </w:rPr>
          <w:delText>E</w:delText>
        </w:r>
      </w:del>
      <w:r w:rsidR="00E91091" w:rsidRPr="009F30E4">
        <w:rPr>
          <w:highlight w:val="cyan"/>
          <w:lang w:val="en-US"/>
          <w:rPrChange w:id="929" w:author="Marie-Hélène Grillet" w:date="2013-09-16T13:04:00Z">
            <w:rPr>
              <w:highlight w:val="cyan"/>
            </w:rPr>
          </w:rPrChange>
        </w:rPr>
        <w:t xml:space="preserve">mbarking a pilot or operating with VTS coverage </w:t>
      </w:r>
      <w:ins w:id="930" w:author="RKhandpur" w:date="2013-06-26T16:41:00Z">
        <w:r w:rsidRPr="009F30E4">
          <w:rPr>
            <w:highlight w:val="cyan"/>
            <w:lang w:val="en-US"/>
            <w:rPrChange w:id="931" w:author="Marie-Hélène Grillet" w:date="2013-09-16T13:04:00Z">
              <w:rPr>
                <w:highlight w:val="cyan"/>
              </w:rPr>
            </w:rPrChange>
          </w:rPr>
          <w:t>could</w:t>
        </w:r>
      </w:ins>
      <w:del w:id="932" w:author="RKhandpur" w:date="2013-06-26T16:41:00Z">
        <w:r w:rsidR="00E91091" w:rsidRPr="009F30E4" w:rsidDel="0072416A">
          <w:rPr>
            <w:highlight w:val="cyan"/>
            <w:lang w:val="en-US"/>
            <w:rPrChange w:id="933" w:author="Marie-Hélène Grillet" w:date="2013-09-16T13:04:00Z">
              <w:rPr>
                <w:highlight w:val="cyan"/>
              </w:rPr>
            </w:rPrChange>
          </w:rPr>
          <w:delText>can</w:delText>
        </w:r>
      </w:del>
      <w:r w:rsidR="00E91091" w:rsidRPr="009F30E4">
        <w:rPr>
          <w:highlight w:val="cyan"/>
          <w:lang w:val="en-US"/>
          <w:rPrChange w:id="934" w:author="Marie-Hélène Grillet" w:date="2013-09-16T13:04:00Z">
            <w:rPr>
              <w:highlight w:val="cyan"/>
            </w:rPr>
          </w:rPrChange>
        </w:rPr>
        <w:t xml:space="preserve"> be viewed as </w:t>
      </w:r>
      <w:ins w:id="935" w:author="RKhandpur" w:date="2013-06-26T16:42:00Z">
        <w:r w:rsidRPr="009F30E4">
          <w:rPr>
            <w:highlight w:val="cyan"/>
            <w:lang w:val="en-US"/>
            <w:rPrChange w:id="936" w:author="Marie-Hélène Grillet" w:date="2013-09-16T13:04:00Z">
              <w:rPr>
                <w:highlight w:val="cyan"/>
              </w:rPr>
            </w:rPrChange>
          </w:rPr>
          <w:t xml:space="preserve">added </w:t>
        </w:r>
      </w:ins>
      <w:r w:rsidR="00E91091" w:rsidRPr="009F30E4">
        <w:rPr>
          <w:highlight w:val="cyan"/>
          <w:lang w:val="en-US"/>
          <w:rPrChange w:id="937" w:author="Marie-Hélène Grillet" w:date="2013-09-16T13:04:00Z">
            <w:rPr>
              <w:highlight w:val="cyan"/>
            </w:rPr>
          </w:rPrChange>
        </w:rPr>
        <w:t>insurance</w:t>
      </w:r>
      <w:ins w:id="938" w:author="RKhandpur" w:date="2013-06-26T16:42:00Z">
        <w:r w:rsidRPr="009F30E4">
          <w:rPr>
            <w:highlight w:val="cyan"/>
            <w:lang w:val="en-US"/>
            <w:rPrChange w:id="939" w:author="Marie-Hélène Grillet" w:date="2013-09-16T13:04:00Z">
              <w:rPr>
                <w:highlight w:val="cyan"/>
              </w:rPr>
            </w:rPrChange>
          </w:rPr>
          <w:t xml:space="preserve"> to having a pilot on board</w:t>
        </w:r>
      </w:ins>
      <w:r w:rsidR="00E91091" w:rsidRPr="009F30E4">
        <w:rPr>
          <w:highlight w:val="cyan"/>
          <w:lang w:val="en-US"/>
          <w:rPrChange w:id="940" w:author="Marie-Hélène Grillet" w:date="2013-09-16T13:04:00Z">
            <w:rPr>
              <w:highlight w:val="cyan"/>
            </w:rPr>
          </w:rPrChange>
        </w:rPr>
        <w:t>.</w:t>
      </w:r>
    </w:p>
    <w:p w:rsidR="000C393C" w:rsidRPr="009F30E4" w:rsidRDefault="000C393C" w:rsidP="000349E1">
      <w:pPr>
        <w:pStyle w:val="BodyText"/>
        <w:rPr>
          <w:highlight w:val="cyan"/>
          <w:lang w:val="en-US"/>
          <w:rPrChange w:id="941" w:author="Marie-Hélène Grillet" w:date="2013-09-16T13:04:00Z">
            <w:rPr>
              <w:highlight w:val="cyan"/>
            </w:rPr>
          </w:rPrChange>
        </w:rPr>
      </w:pPr>
      <w:r w:rsidRPr="009F30E4">
        <w:rPr>
          <w:highlight w:val="cyan"/>
          <w:lang w:val="en-US"/>
          <w:rPrChange w:id="942" w:author="Marie-Hélène Grillet" w:date="2013-09-16T13:04:00Z">
            <w:rPr>
              <w:highlight w:val="cyan"/>
            </w:rPr>
          </w:rPrChange>
        </w:rPr>
        <w:t>It was also commented that with increasing use of LNG as a vessel fuel administrations may be forced to review their legislation about dangerous cargoes.</w:t>
      </w:r>
    </w:p>
    <w:p w:rsidR="00E91091" w:rsidRPr="009F30E4" w:rsidRDefault="00E91091" w:rsidP="000349E1">
      <w:pPr>
        <w:pStyle w:val="BodyText"/>
        <w:rPr>
          <w:lang w:val="en-US"/>
          <w:rPrChange w:id="943" w:author="Marie-Hélène Grillet" w:date="2013-09-16T13:04:00Z">
            <w:rPr/>
          </w:rPrChange>
        </w:rPr>
      </w:pPr>
      <w:r w:rsidRPr="009F30E4">
        <w:rPr>
          <w:highlight w:val="cyan"/>
          <w:lang w:val="en-US"/>
          <w:rPrChange w:id="944" w:author="Marie-Hélène Grillet" w:date="2013-09-16T13:04:00Z">
            <w:rPr>
              <w:highlight w:val="cyan"/>
            </w:rPr>
          </w:rPrChange>
        </w:rPr>
        <w:t>A study recently conducted in Norway by DNV</w:t>
      </w:r>
      <w:r w:rsidR="0076587F" w:rsidRPr="009F30E4">
        <w:rPr>
          <w:highlight w:val="cyan"/>
          <w:lang w:val="en-US"/>
          <w:rPrChange w:id="945" w:author="Marie-Hélène Grillet" w:date="2013-09-16T13:04:00Z">
            <w:rPr>
              <w:highlight w:val="cyan"/>
            </w:rPr>
          </w:rPrChange>
        </w:rPr>
        <w:t>, the report of</w:t>
      </w:r>
      <w:r w:rsidRPr="009F30E4">
        <w:rPr>
          <w:highlight w:val="cyan"/>
          <w:lang w:val="en-US"/>
          <w:rPrChange w:id="946" w:author="Marie-Hélène Grillet" w:date="2013-09-16T13:04:00Z">
            <w:rPr>
              <w:highlight w:val="cyan"/>
            </w:rPr>
          </w:rPrChange>
        </w:rPr>
        <w:t xml:space="preserve"> which is still circulating for consultation</w:t>
      </w:r>
      <w:r w:rsidR="0076587F" w:rsidRPr="009F30E4">
        <w:rPr>
          <w:highlight w:val="cyan"/>
          <w:lang w:val="en-US"/>
          <w:rPrChange w:id="947" w:author="Marie-Hélène Grillet" w:date="2013-09-16T13:04:00Z">
            <w:rPr>
              <w:highlight w:val="cyan"/>
            </w:rPr>
          </w:rPrChange>
        </w:rPr>
        <w:t>,</w:t>
      </w:r>
      <w:r w:rsidRPr="009F30E4">
        <w:rPr>
          <w:highlight w:val="cyan"/>
          <w:lang w:val="en-US"/>
          <w:rPrChange w:id="948" w:author="Marie-Hélène Grillet" w:date="2013-09-16T13:04:00Z">
            <w:rPr>
              <w:highlight w:val="cyan"/>
            </w:rPr>
          </w:rPrChange>
        </w:rPr>
        <w:t xml:space="preserve"> was then presented.</w:t>
      </w:r>
    </w:p>
    <w:p w:rsidR="001C4053" w:rsidRDefault="001C4053" w:rsidP="00C25B0F">
      <w:pPr>
        <w:pStyle w:val="Heading3"/>
      </w:pPr>
      <w:bookmarkStart w:id="949" w:name="_Toc232675232"/>
      <w:r>
        <w:t>Norwegian study</w:t>
      </w:r>
      <w:bookmarkEnd w:id="949"/>
    </w:p>
    <w:p w:rsidR="001C4053" w:rsidRPr="009F30E4" w:rsidRDefault="001C4053" w:rsidP="001C4053">
      <w:pPr>
        <w:pStyle w:val="BodyText"/>
        <w:rPr>
          <w:rFonts w:cs="Arial"/>
          <w:lang w:val="en-US" w:eastAsia="de-DE"/>
          <w:rPrChange w:id="950" w:author="Marie-Hélène Grillet" w:date="2013-09-16T13:04:00Z">
            <w:rPr>
              <w:rFonts w:cs="Arial"/>
              <w:lang w:eastAsia="de-DE"/>
            </w:rPr>
          </w:rPrChange>
        </w:rPr>
      </w:pPr>
      <w:r w:rsidRPr="009F30E4">
        <w:rPr>
          <w:rFonts w:cs="Arial"/>
          <w:lang w:val="en-US" w:eastAsia="de-DE"/>
          <w:rPrChange w:id="951" w:author="Marie-Hélène Grillet" w:date="2013-09-16T13:04:00Z">
            <w:rPr>
              <w:rFonts w:cs="Arial"/>
              <w:lang w:eastAsia="de-DE"/>
            </w:rPr>
          </w:rPrChange>
        </w:rPr>
        <w:t xml:space="preserve">DNV on behalf of the NCA </w:t>
      </w:r>
      <w:proofErr w:type="spellStart"/>
      <w:r w:rsidRPr="009F30E4">
        <w:rPr>
          <w:rFonts w:cs="Arial"/>
          <w:lang w:val="en-US" w:eastAsia="de-DE"/>
          <w:rPrChange w:id="952" w:author="Marie-Hélène Grillet" w:date="2013-09-16T13:04:00Z">
            <w:rPr>
              <w:rFonts w:cs="Arial"/>
              <w:lang w:eastAsia="de-DE"/>
            </w:rPr>
          </w:rPrChange>
        </w:rPr>
        <w:t>analysed</w:t>
      </w:r>
      <w:proofErr w:type="spellEnd"/>
      <w:r w:rsidRPr="009F30E4">
        <w:rPr>
          <w:rFonts w:cs="Arial"/>
          <w:lang w:val="en-US" w:eastAsia="de-DE"/>
          <w:rPrChange w:id="953" w:author="Marie-Hélène Grillet" w:date="2013-09-16T13:04:00Z">
            <w:rPr>
              <w:rFonts w:cs="Arial"/>
              <w:lang w:eastAsia="de-DE"/>
            </w:rPr>
          </w:rPrChange>
        </w:rPr>
        <w:t xml:space="preserve"> the risks associated with the approach in a variety of fairways </w:t>
      </w:r>
      <w:r w:rsidRPr="009F30E4">
        <w:rPr>
          <w:rFonts w:cs="Arial"/>
          <w:lang w:val="en-US" w:eastAsia="de-DE"/>
          <w:rPrChange w:id="954" w:author="Marie-Hélène Grillet" w:date="2013-09-16T13:04:00Z">
            <w:rPr>
              <w:rFonts w:cs="Arial"/>
              <w:lang w:eastAsia="de-DE"/>
            </w:rPr>
          </w:rPrChange>
        </w:rPr>
        <w:lastRenderedPageBreak/>
        <w:t>along the Norwegian coast.  The risk has been assessed by establishing a risk model that describes the risk with respect to oil spills caused by navigational accidents, i.e. grounding impact, for a given fairway.  The result will further be used as a basis for evaluation of the special conditions and restrictions on the use of pilot exemption certificate or implement other risk mitigation measures to ensure safety at sea.</w:t>
      </w:r>
    </w:p>
    <w:p w:rsidR="001C4053" w:rsidRPr="009F30E4" w:rsidRDefault="001C4053" w:rsidP="001C4053">
      <w:pPr>
        <w:pStyle w:val="BodyText"/>
        <w:rPr>
          <w:rFonts w:cs="Arial"/>
          <w:lang w:val="en-US" w:eastAsia="de-DE"/>
          <w:rPrChange w:id="955" w:author="Marie-Hélène Grillet" w:date="2013-09-16T13:04:00Z">
            <w:rPr>
              <w:rFonts w:cs="Arial"/>
              <w:lang w:eastAsia="de-DE"/>
            </w:rPr>
          </w:rPrChange>
        </w:rPr>
      </w:pPr>
      <w:r w:rsidRPr="009F30E4">
        <w:rPr>
          <w:rFonts w:cs="Arial"/>
          <w:lang w:val="en-US" w:eastAsia="de-DE"/>
          <w:rPrChange w:id="956" w:author="Marie-Hélène Grillet" w:date="2013-09-16T13:04:00Z">
            <w:rPr>
              <w:rFonts w:cs="Arial"/>
              <w:lang w:eastAsia="de-DE"/>
            </w:rPr>
          </w:rPrChange>
        </w:rPr>
        <w:t>Moreover, DNV compared to the minimum requirements to be executing the pilot</w:t>
      </w:r>
      <w:r w:rsidR="0076587F" w:rsidRPr="009F30E4">
        <w:rPr>
          <w:rFonts w:cs="Arial"/>
          <w:lang w:val="en-US" w:eastAsia="de-DE"/>
          <w:rPrChange w:id="957" w:author="Marie-Hélène Grillet" w:date="2013-09-16T13:04:00Z">
            <w:rPr>
              <w:rFonts w:cs="Arial"/>
              <w:lang w:eastAsia="de-DE"/>
            </w:rPr>
          </w:rPrChange>
        </w:rPr>
        <w:t>age</w:t>
      </w:r>
      <w:r w:rsidRPr="009F30E4">
        <w:rPr>
          <w:rFonts w:cs="Arial"/>
          <w:lang w:val="en-US" w:eastAsia="de-DE"/>
          <w:rPrChange w:id="958" w:author="Marie-Hélène Grillet" w:date="2013-09-16T13:04:00Z">
            <w:rPr>
              <w:rFonts w:cs="Arial"/>
              <w:lang w:eastAsia="de-DE"/>
            </w:rPr>
          </w:rPrChange>
        </w:rPr>
        <w:t xml:space="preserve"> and to be able to be issued a pilot exemption certificate, then the effect of any differences to the parameters in risk model.  The aim was to assess which of the parameters in the risk model pilot and / or Pilot Exemption Certificate may affect and to what extent.  Based on the results it has been the intention that should be able to make judgments about particular / specific requirements to be implemented differently for pilot and PEC.</w:t>
      </w:r>
    </w:p>
    <w:p w:rsidR="001C4053" w:rsidRPr="009F30E4" w:rsidRDefault="001C4053" w:rsidP="001C4053">
      <w:pPr>
        <w:pStyle w:val="BodyText"/>
        <w:rPr>
          <w:rFonts w:cs="Arial"/>
          <w:lang w:val="en-US" w:eastAsia="de-DE"/>
          <w:rPrChange w:id="959" w:author="Marie-Hélène Grillet" w:date="2013-09-16T13:04:00Z">
            <w:rPr>
              <w:rFonts w:cs="Arial"/>
              <w:lang w:eastAsia="de-DE"/>
            </w:rPr>
          </w:rPrChange>
        </w:rPr>
      </w:pPr>
      <w:r w:rsidRPr="009F30E4">
        <w:rPr>
          <w:rFonts w:cs="Arial"/>
          <w:lang w:val="en-US" w:eastAsia="de-DE"/>
          <w:rPrChange w:id="960" w:author="Marie-Hélène Grillet" w:date="2013-09-16T13:04:00Z">
            <w:rPr>
              <w:rFonts w:cs="Arial"/>
              <w:lang w:eastAsia="de-DE"/>
            </w:rPr>
          </w:rPrChange>
        </w:rPr>
        <w:t xml:space="preserve"> The risk model is based mainly on the following risk parameters as the basis for describing the relative risk they represent different fairways: Density of traffic, crossing traffic, seasonality, particularly narrow / constricted locations, course changes, aids to navigating, length, breadth, backlight, night sailing, currents, general wind conditions, extreme wind, waves, fog, ice, vessel traffic service (VTS) traffic separation scheme </w:t>
      </w:r>
      <w:r w:rsidR="0076587F" w:rsidRPr="009F30E4">
        <w:rPr>
          <w:rFonts w:cs="Arial"/>
          <w:lang w:val="en-US" w:eastAsia="de-DE"/>
          <w:rPrChange w:id="961" w:author="Marie-Hélène Grillet" w:date="2013-09-16T13:04:00Z">
            <w:rPr>
              <w:rFonts w:cs="Arial"/>
              <w:lang w:eastAsia="de-DE"/>
            </w:rPr>
          </w:rPrChange>
        </w:rPr>
        <w:t>(TSS), human factors ‘Human Error’</w:t>
      </w:r>
      <w:r w:rsidRPr="009F30E4">
        <w:rPr>
          <w:rFonts w:cs="Arial"/>
          <w:lang w:val="en-US" w:eastAsia="de-DE"/>
          <w:rPrChange w:id="962" w:author="Marie-Hélène Grillet" w:date="2013-09-16T13:04:00Z">
            <w:rPr>
              <w:rFonts w:cs="Arial"/>
              <w:lang w:eastAsia="de-DE"/>
            </w:rPr>
          </w:rPrChange>
        </w:rPr>
        <w:t xml:space="preserve"> and technical errors, and environmental vulnerability.</w:t>
      </w:r>
    </w:p>
    <w:p w:rsidR="00415CE9" w:rsidRDefault="00EB6FD1" w:rsidP="00415CE9">
      <w:pPr>
        <w:pStyle w:val="Heading3"/>
      </w:pPr>
      <w:bookmarkStart w:id="963" w:name="_Toc232675233"/>
      <w:r>
        <w:t>Subsequent discussion</w:t>
      </w:r>
      <w:bookmarkEnd w:id="963"/>
    </w:p>
    <w:p w:rsidR="00567B52" w:rsidRPr="009F30E4" w:rsidRDefault="00567B52" w:rsidP="00567B52">
      <w:pPr>
        <w:pStyle w:val="BodyText"/>
        <w:rPr>
          <w:lang w:val="en-US"/>
          <w:rPrChange w:id="964" w:author="Marie-Hélène Grillet" w:date="2013-09-16T13:04:00Z">
            <w:rPr/>
          </w:rPrChange>
        </w:rPr>
      </w:pPr>
      <w:r w:rsidRPr="009F30E4">
        <w:rPr>
          <w:lang w:val="en-US"/>
          <w:rPrChange w:id="965" w:author="Marie-Hélène Grillet" w:date="2013-09-16T13:04:00Z">
            <w:rPr/>
          </w:rPrChange>
        </w:rPr>
        <w:t>The CPAF membe</w:t>
      </w:r>
      <w:r w:rsidR="00AB05E6" w:rsidRPr="009F30E4">
        <w:rPr>
          <w:lang w:val="en-US"/>
          <w:rPrChange w:id="966" w:author="Marie-Hélène Grillet" w:date="2013-09-16T13:04:00Z">
            <w:rPr/>
          </w:rPrChange>
        </w:rPr>
        <w:t xml:space="preserve">rs </w:t>
      </w:r>
      <w:proofErr w:type="spellStart"/>
      <w:r w:rsidR="00AB05E6" w:rsidRPr="009F30E4">
        <w:rPr>
          <w:lang w:val="en-US"/>
          <w:rPrChange w:id="967" w:author="Marie-Hélène Grillet" w:date="2013-09-16T13:04:00Z">
            <w:rPr/>
          </w:rPrChange>
        </w:rPr>
        <w:t>recognised</w:t>
      </w:r>
      <w:proofErr w:type="spellEnd"/>
      <w:r w:rsidR="00AB05E6" w:rsidRPr="009F30E4">
        <w:rPr>
          <w:lang w:val="en-US"/>
          <w:rPrChange w:id="968" w:author="Marie-Hélène Grillet" w:date="2013-09-16T13:04:00Z">
            <w:rPr/>
          </w:rPrChange>
        </w:rPr>
        <w:t xml:space="preserve"> a need to look in</w:t>
      </w:r>
      <w:r w:rsidRPr="009F30E4">
        <w:rPr>
          <w:lang w:val="en-US"/>
          <w:rPrChange w:id="969" w:author="Marie-Hélène Grillet" w:date="2013-09-16T13:04:00Z">
            <w:rPr/>
          </w:rPrChange>
        </w:rPr>
        <w:t xml:space="preserve">to the matter of how to stipulate relevant parameters to determine for what vessel and in which </w:t>
      </w:r>
      <w:r w:rsidR="002414CE" w:rsidRPr="009F30E4">
        <w:rPr>
          <w:lang w:val="en-US"/>
          <w:rPrChange w:id="970" w:author="Marie-Hélène Grillet" w:date="2013-09-16T13:04:00Z">
            <w:rPr/>
          </w:rPrChange>
        </w:rPr>
        <w:t>areas</w:t>
      </w:r>
      <w:r w:rsidRPr="009F30E4">
        <w:rPr>
          <w:lang w:val="en-US"/>
          <w:rPrChange w:id="971" w:author="Marie-Hélène Grillet" w:date="2013-09-16T13:04:00Z">
            <w:rPr/>
          </w:rPrChange>
        </w:rPr>
        <w:t xml:space="preserve"> the use of pilotage sh</w:t>
      </w:r>
      <w:r w:rsidR="004479C2" w:rsidRPr="009F30E4">
        <w:rPr>
          <w:lang w:val="en-US"/>
          <w:rPrChange w:id="972" w:author="Marie-Hélène Grillet" w:date="2013-09-16T13:04:00Z">
            <w:rPr/>
          </w:rPrChange>
        </w:rPr>
        <w:t>ould</w:t>
      </w:r>
      <w:r w:rsidRPr="009F30E4">
        <w:rPr>
          <w:lang w:val="en-US"/>
          <w:rPrChange w:id="973" w:author="Marie-Hélène Grillet" w:date="2013-09-16T13:04:00Z">
            <w:rPr/>
          </w:rPrChange>
        </w:rPr>
        <w:t xml:space="preserve"> be compulsory.</w:t>
      </w:r>
    </w:p>
    <w:p w:rsidR="00567B52" w:rsidRPr="009F30E4" w:rsidRDefault="00AB05E6" w:rsidP="00567B52">
      <w:pPr>
        <w:pStyle w:val="BodyText"/>
        <w:rPr>
          <w:lang w:val="en-US"/>
          <w:rPrChange w:id="974" w:author="Marie-Hélène Grillet" w:date="2013-09-16T13:04:00Z">
            <w:rPr/>
          </w:rPrChange>
        </w:rPr>
      </w:pPr>
      <w:r w:rsidRPr="009F30E4">
        <w:rPr>
          <w:lang w:val="en-US"/>
          <w:rPrChange w:id="975" w:author="Marie-Hélène Grillet" w:date="2013-09-16T13:04:00Z">
            <w:rPr/>
          </w:rPrChange>
        </w:rPr>
        <w:t xml:space="preserve">During </w:t>
      </w:r>
      <w:r w:rsidR="00567B52" w:rsidRPr="009F30E4">
        <w:rPr>
          <w:lang w:val="en-US"/>
          <w:rPrChange w:id="976" w:author="Marie-Hélène Grillet" w:date="2013-09-16T13:04:00Z">
            <w:rPr/>
          </w:rPrChange>
        </w:rPr>
        <w:t xml:space="preserve">recent years the question of use of a risk based approach to the use of pilots has been raised by the shipping industry.  The industry claims that the improvement in </w:t>
      </w:r>
      <w:proofErr w:type="gramStart"/>
      <w:r w:rsidRPr="009F30E4">
        <w:rPr>
          <w:lang w:val="en-US"/>
          <w:rPrChange w:id="977" w:author="Marie-Hélène Grillet" w:date="2013-09-16T13:04:00Z">
            <w:rPr/>
          </w:rPrChange>
        </w:rPr>
        <w:t>a</w:t>
      </w:r>
      <w:r w:rsidR="00567B52" w:rsidRPr="009F30E4">
        <w:rPr>
          <w:lang w:val="en-US"/>
          <w:rPrChange w:id="978" w:author="Marie-Hélène Grillet" w:date="2013-09-16T13:04:00Z">
            <w:rPr/>
          </w:rPrChange>
        </w:rPr>
        <w:t xml:space="preserve"> vessel</w:t>
      </w:r>
      <w:proofErr w:type="gramEnd"/>
      <w:r w:rsidR="00567B52" w:rsidRPr="009F30E4">
        <w:rPr>
          <w:lang w:val="en-US"/>
          <w:rPrChange w:id="979" w:author="Marie-Hélène Grillet" w:date="2013-09-16T13:04:00Z">
            <w:rPr/>
          </w:rPrChange>
        </w:rPr>
        <w:t xml:space="preserve">´s equipment should be reflected in regulations that require pilotage.  A need for pilotage shall only be applied to the vessels and the areas where the largest </w:t>
      </w:r>
      <w:r w:rsidR="00EB6FD1" w:rsidRPr="009F30E4">
        <w:rPr>
          <w:lang w:val="en-US"/>
          <w:rPrChange w:id="980" w:author="Marie-Hélène Grillet" w:date="2013-09-16T13:04:00Z">
            <w:rPr/>
          </w:rPrChange>
        </w:rPr>
        <w:t xml:space="preserve">probability of </w:t>
      </w:r>
      <w:r w:rsidR="00567B52" w:rsidRPr="009F30E4">
        <w:rPr>
          <w:lang w:val="en-US"/>
          <w:rPrChange w:id="981" w:author="Marie-Hélène Grillet" w:date="2013-09-16T13:04:00Z">
            <w:rPr/>
          </w:rPrChange>
        </w:rPr>
        <w:t>accidents may occur</w:t>
      </w:r>
      <w:r w:rsidR="00EB6FD1" w:rsidRPr="009F30E4">
        <w:rPr>
          <w:lang w:val="en-US"/>
          <w:rPrChange w:id="982" w:author="Marie-Hélène Grillet" w:date="2013-09-16T13:04:00Z">
            <w:rPr/>
          </w:rPrChange>
        </w:rPr>
        <w:t>, or their consequences are significant</w:t>
      </w:r>
      <w:r w:rsidR="00567B52" w:rsidRPr="009F30E4">
        <w:rPr>
          <w:lang w:val="en-US"/>
          <w:rPrChange w:id="983" w:author="Marie-Hélène Grillet" w:date="2013-09-16T13:04:00Z">
            <w:rPr/>
          </w:rPrChange>
        </w:rPr>
        <w:t>.</w:t>
      </w:r>
    </w:p>
    <w:p w:rsidR="00567B52" w:rsidRPr="009F30E4" w:rsidRDefault="00567B52" w:rsidP="00567B52">
      <w:pPr>
        <w:pStyle w:val="BodyText"/>
        <w:rPr>
          <w:lang w:val="en-US"/>
          <w:rPrChange w:id="984" w:author="Marie-Hélène Grillet" w:date="2013-09-16T13:04:00Z">
            <w:rPr/>
          </w:rPrChange>
        </w:rPr>
      </w:pPr>
      <w:r w:rsidRPr="009F30E4">
        <w:rPr>
          <w:lang w:val="en-US"/>
          <w:rPrChange w:id="985" w:author="Marie-Hélène Grillet" w:date="2013-09-16T13:04:00Z">
            <w:rPr/>
          </w:rPrChange>
        </w:rPr>
        <w:t>A way to meet such views is to introduce tools and parameters for risk assessments into the decisions about pilotage.  One tool might be the Formal Safety Assessment method as recommended by IMO.  Also the IALA Risk Toolbox, which includes PAWSA, IWRAP Mk2 and simulation, may be develop</w:t>
      </w:r>
      <w:r w:rsidR="00EB6FD1" w:rsidRPr="009F30E4">
        <w:rPr>
          <w:lang w:val="en-US"/>
          <w:rPrChange w:id="986" w:author="Marie-Hélène Grillet" w:date="2013-09-16T13:04:00Z">
            <w:rPr/>
          </w:rPrChange>
        </w:rPr>
        <w:t>ed</w:t>
      </w:r>
      <w:r w:rsidRPr="009F30E4">
        <w:rPr>
          <w:lang w:val="en-US"/>
          <w:rPrChange w:id="987" w:author="Marie-Hélène Grillet" w:date="2013-09-16T13:04:00Z">
            <w:rPr/>
          </w:rPrChange>
        </w:rPr>
        <w:t xml:space="preserve"> </w:t>
      </w:r>
      <w:r w:rsidR="00EB6FD1" w:rsidRPr="009F30E4">
        <w:rPr>
          <w:lang w:val="en-US"/>
          <w:rPrChange w:id="988" w:author="Marie-Hélène Grillet" w:date="2013-09-16T13:04:00Z">
            <w:rPr/>
          </w:rPrChange>
        </w:rPr>
        <w:t>in this regard</w:t>
      </w:r>
      <w:r w:rsidRPr="009F30E4">
        <w:rPr>
          <w:lang w:val="en-US"/>
          <w:rPrChange w:id="989" w:author="Marie-Hélène Grillet" w:date="2013-09-16T13:04:00Z">
            <w:rPr/>
          </w:rPrChange>
        </w:rPr>
        <w:t>.</w:t>
      </w:r>
    </w:p>
    <w:p w:rsidR="00567B52" w:rsidRPr="009F30E4" w:rsidRDefault="00567B52" w:rsidP="00567B52">
      <w:pPr>
        <w:pStyle w:val="BodyText"/>
        <w:rPr>
          <w:lang w:val="en-US"/>
          <w:rPrChange w:id="990" w:author="Marie-Hélène Grillet" w:date="2013-09-16T13:04:00Z">
            <w:rPr/>
          </w:rPrChange>
        </w:rPr>
      </w:pPr>
      <w:r w:rsidRPr="009F30E4">
        <w:rPr>
          <w:lang w:val="en-US"/>
          <w:rPrChange w:id="991" w:author="Marie-Hélène Grillet" w:date="2013-09-16T13:04:00Z">
            <w:rPr/>
          </w:rPrChange>
        </w:rPr>
        <w:t xml:space="preserve">It was suggested that the CPAF might work towards a more uniform approach </w:t>
      </w:r>
      <w:r w:rsidR="001126DE" w:rsidRPr="009F30E4">
        <w:rPr>
          <w:lang w:val="en-US"/>
          <w:rPrChange w:id="992" w:author="Marie-Hélène Grillet" w:date="2013-09-16T13:04:00Z">
            <w:rPr/>
          </w:rPrChange>
        </w:rPr>
        <w:t>to</w:t>
      </w:r>
      <w:r w:rsidRPr="009F30E4">
        <w:rPr>
          <w:lang w:val="en-US"/>
          <w:rPrChange w:id="993" w:author="Marie-Hélène Grillet" w:date="2013-09-16T13:04:00Z">
            <w:rPr/>
          </w:rPrChange>
        </w:rPr>
        <w:t xml:space="preserve"> this matter.</w:t>
      </w:r>
    </w:p>
    <w:p w:rsidR="00EB6FD1" w:rsidRDefault="00AB05E6" w:rsidP="00EB6FD1">
      <w:pPr>
        <w:pStyle w:val="Heading3"/>
      </w:pPr>
      <w:bookmarkStart w:id="994" w:name="_Toc232675234"/>
      <w:r>
        <w:t>Conclusion</w:t>
      </w:r>
      <w:bookmarkEnd w:id="994"/>
    </w:p>
    <w:p w:rsidR="00415CE9" w:rsidRPr="009F30E4" w:rsidRDefault="00415CE9" w:rsidP="00567B52">
      <w:pPr>
        <w:pStyle w:val="BodyText"/>
        <w:rPr>
          <w:lang w:val="en-US"/>
          <w:rPrChange w:id="995" w:author="Marie-Hélène Grillet" w:date="2013-09-16T13:04:00Z">
            <w:rPr/>
          </w:rPrChange>
        </w:rPr>
      </w:pPr>
      <w:r w:rsidRPr="009F30E4">
        <w:rPr>
          <w:lang w:val="en-US"/>
          <w:rPrChange w:id="996" w:author="Marie-Hélène Grillet" w:date="2013-09-16T13:04:00Z">
            <w:rPr/>
          </w:rPrChange>
        </w:rPr>
        <w:t>Following discussion it was agreed that</w:t>
      </w:r>
      <w:r w:rsidR="00567B52" w:rsidRPr="009F30E4">
        <w:rPr>
          <w:lang w:val="en-US"/>
          <w:rPrChange w:id="997" w:author="Marie-Hélène Grillet" w:date="2013-09-16T13:04:00Z">
            <w:rPr/>
          </w:rPrChange>
        </w:rPr>
        <w:t xml:space="preserve"> t</w:t>
      </w:r>
      <w:r w:rsidR="00F322CF" w:rsidRPr="009F30E4">
        <w:rPr>
          <w:lang w:val="en-US"/>
          <w:rPrChange w:id="998" w:author="Marie-Hélène Grillet" w:date="2013-09-16T13:04:00Z">
            <w:rPr/>
          </w:rPrChange>
        </w:rPr>
        <w:t>he CPAF should investigate a risk-</w:t>
      </w:r>
      <w:r w:rsidRPr="009F30E4">
        <w:rPr>
          <w:lang w:val="en-US"/>
          <w:rPrChange w:id="999" w:author="Marie-Hélène Grillet" w:date="2013-09-16T13:04:00Z">
            <w:rPr/>
          </w:rPrChange>
        </w:rPr>
        <w:t xml:space="preserve">based approach to determine a </w:t>
      </w:r>
      <w:proofErr w:type="spellStart"/>
      <w:r w:rsidRPr="009F30E4">
        <w:rPr>
          <w:lang w:val="en-US"/>
          <w:rPrChange w:id="1000" w:author="Marie-Hélène Grillet" w:date="2013-09-16T13:04:00Z">
            <w:rPr/>
          </w:rPrChange>
        </w:rPr>
        <w:t>harmonised</w:t>
      </w:r>
      <w:proofErr w:type="spellEnd"/>
      <w:r w:rsidR="00F322CF" w:rsidRPr="009F30E4">
        <w:rPr>
          <w:lang w:val="en-US"/>
          <w:rPrChange w:id="1001" w:author="Marie-Hélène Grillet" w:date="2013-09-16T13:04:00Z">
            <w:rPr/>
          </w:rPrChange>
        </w:rPr>
        <w:t>, transparent</w:t>
      </w:r>
      <w:r w:rsidRPr="009F30E4">
        <w:rPr>
          <w:lang w:val="en-US"/>
          <w:rPrChange w:id="1002" w:author="Marie-Hélène Grillet" w:date="2013-09-16T13:04:00Z">
            <w:rPr/>
          </w:rPrChange>
        </w:rPr>
        <w:t xml:space="preserve"> process by which </w:t>
      </w:r>
      <w:r w:rsidR="00006240" w:rsidRPr="009F30E4">
        <w:rPr>
          <w:lang w:val="en-US"/>
          <w:rPrChange w:id="1003" w:author="Marie-Hélène Grillet" w:date="2013-09-16T13:04:00Z">
            <w:rPr/>
          </w:rPrChange>
        </w:rPr>
        <w:t>a decision about</w:t>
      </w:r>
      <w:r w:rsidRPr="009F30E4">
        <w:rPr>
          <w:lang w:val="en-US"/>
          <w:rPrChange w:id="1004" w:author="Marie-Hélène Grillet" w:date="2013-09-16T13:04:00Z">
            <w:rPr/>
          </w:rPrChange>
        </w:rPr>
        <w:t xml:space="preserve"> pilotage </w:t>
      </w:r>
      <w:r w:rsidR="00F322CF" w:rsidRPr="009F30E4">
        <w:rPr>
          <w:lang w:val="en-US"/>
          <w:rPrChange w:id="1005" w:author="Marie-Hélène Grillet" w:date="2013-09-16T13:04:00Z">
            <w:rPr/>
          </w:rPrChange>
        </w:rPr>
        <w:t xml:space="preserve">and the granting of a PEC </w:t>
      </w:r>
      <w:r w:rsidRPr="009F30E4">
        <w:rPr>
          <w:lang w:val="en-US"/>
          <w:rPrChange w:id="1006" w:author="Marie-Hélène Grillet" w:date="2013-09-16T13:04:00Z">
            <w:rPr/>
          </w:rPrChange>
        </w:rPr>
        <w:t xml:space="preserve">could be </w:t>
      </w:r>
      <w:r w:rsidR="00006240" w:rsidRPr="009F30E4">
        <w:rPr>
          <w:lang w:val="en-US"/>
          <w:rPrChange w:id="1007" w:author="Marie-Hélène Grillet" w:date="2013-09-16T13:04:00Z">
            <w:rPr/>
          </w:rPrChange>
        </w:rPr>
        <w:t>made</w:t>
      </w:r>
      <w:r w:rsidRPr="009F30E4">
        <w:rPr>
          <w:lang w:val="en-US"/>
          <w:rPrChange w:id="1008" w:author="Marie-Hélène Grillet" w:date="2013-09-16T13:04:00Z">
            <w:rPr/>
          </w:rPrChange>
        </w:rPr>
        <w:t>.</w:t>
      </w:r>
    </w:p>
    <w:p w:rsidR="000C393C" w:rsidRPr="009F30E4" w:rsidRDefault="000C393C" w:rsidP="00567B52">
      <w:pPr>
        <w:pStyle w:val="BodyText"/>
        <w:rPr>
          <w:lang w:val="en-US"/>
          <w:rPrChange w:id="1009" w:author="Marie-Hélène Grillet" w:date="2013-09-16T13:04:00Z">
            <w:rPr/>
          </w:rPrChange>
        </w:rPr>
      </w:pPr>
      <w:r w:rsidRPr="009F30E4">
        <w:rPr>
          <w:lang w:val="en-US"/>
          <w:rPrChange w:id="1010" w:author="Marie-Hélène Grillet" w:date="2013-09-16T13:04:00Z">
            <w:rPr/>
          </w:rPrChange>
        </w:rPr>
        <w:t>It was noted that</w:t>
      </w:r>
      <w:r w:rsidR="000F4227" w:rsidRPr="009F30E4">
        <w:rPr>
          <w:lang w:val="en-US"/>
          <w:rPrChange w:id="1011" w:author="Marie-Hélène Grillet" w:date="2013-09-16T13:04:00Z">
            <w:rPr/>
          </w:rPrChange>
        </w:rPr>
        <w:t xml:space="preserve"> </w:t>
      </w:r>
      <w:r w:rsidR="009B210C" w:rsidRPr="009F30E4">
        <w:rPr>
          <w:lang w:val="en-US"/>
          <w:rPrChange w:id="1012" w:author="Marie-Hélène Grillet" w:date="2013-09-16T13:04:00Z">
            <w:rPr/>
          </w:rPrChange>
        </w:rPr>
        <w:t>nomination of where mandatory pil</w:t>
      </w:r>
      <w:r w:rsidR="000B6046" w:rsidRPr="009F30E4">
        <w:rPr>
          <w:lang w:val="en-US"/>
          <w:rPrChange w:id="1013" w:author="Marie-Hélène Grillet" w:date="2013-09-16T13:04:00Z">
            <w:rPr/>
          </w:rPrChange>
        </w:rPr>
        <w:t>otage is required and the method of granting PEC is a legislative function and that a risk based approach should be designed to support the decisions taken by legislators.</w:t>
      </w:r>
    </w:p>
    <w:p w:rsidR="000349E1" w:rsidRPr="009F30E4" w:rsidRDefault="00BE00AF" w:rsidP="000349E1">
      <w:pPr>
        <w:pStyle w:val="Heading2"/>
        <w:rPr>
          <w:lang w:val="en-US"/>
          <w:rPrChange w:id="1014" w:author="Marie-Hélène Grillet" w:date="2013-09-16T13:04:00Z">
            <w:rPr/>
          </w:rPrChange>
        </w:rPr>
      </w:pPr>
      <w:bookmarkStart w:id="1015" w:name="_Toc232675235"/>
      <w:r w:rsidRPr="009F30E4">
        <w:rPr>
          <w:rFonts w:cs="Arial"/>
          <w:lang w:val="en-US"/>
          <w:rPrChange w:id="1016" w:author="Marie-Hélène Grillet" w:date="2013-09-16T13:04:00Z">
            <w:rPr>
              <w:rFonts w:cs="Arial"/>
            </w:rPr>
          </w:rPrChange>
        </w:rPr>
        <w:t>The implications and opportunities of e-Navigation on Pilotage</w:t>
      </w:r>
      <w:bookmarkEnd w:id="1015"/>
    </w:p>
    <w:p w:rsidR="000349E1" w:rsidRPr="009F30E4" w:rsidRDefault="000F4227" w:rsidP="00F957D4">
      <w:pPr>
        <w:pStyle w:val="BodyText"/>
        <w:rPr>
          <w:lang w:val="en-US"/>
          <w:rPrChange w:id="1017" w:author="Marie-Hélène Grillet" w:date="2013-09-16T13:04:00Z">
            <w:rPr/>
          </w:rPrChange>
        </w:rPr>
      </w:pPr>
      <w:r w:rsidRPr="009F30E4">
        <w:rPr>
          <w:lang w:val="en-US"/>
          <w:rPrChange w:id="1018" w:author="Marie-Hélène Grillet" w:date="2013-09-16T13:04:00Z">
            <w:rPr/>
          </w:rPrChange>
        </w:rPr>
        <w:t>It was considered that the CPAF needs to include the topic of Pilot Passage Plan exchange in its Work Programme.  This was accepted</w:t>
      </w:r>
      <w:r w:rsidR="00767940" w:rsidRPr="009F30E4">
        <w:rPr>
          <w:lang w:val="en-US"/>
          <w:rPrChange w:id="1019" w:author="Marie-Hélène Grillet" w:date="2013-09-16T13:04:00Z">
            <w:rPr/>
          </w:rPrChange>
        </w:rPr>
        <w:t xml:space="preserve"> but it was felt that the forum members needed to be better briefed on the issue before </w:t>
      </w:r>
      <w:r w:rsidR="00891AF5" w:rsidRPr="009F30E4">
        <w:rPr>
          <w:lang w:val="en-US"/>
          <w:rPrChange w:id="1020" w:author="Marie-Hélène Grillet" w:date="2013-09-16T13:04:00Z">
            <w:rPr/>
          </w:rPrChange>
        </w:rPr>
        <w:t>they</w:t>
      </w:r>
      <w:r w:rsidR="00767940" w:rsidRPr="009F30E4">
        <w:rPr>
          <w:lang w:val="en-US"/>
          <w:rPrChange w:id="1021" w:author="Marie-Hélène Grillet" w:date="2013-09-16T13:04:00Z">
            <w:rPr/>
          </w:rPrChange>
        </w:rPr>
        <w:t xml:space="preserve"> could commence any work.  It was noted that the anticipated work would not touch on technical issues</w:t>
      </w:r>
      <w:r w:rsidR="00116DFC" w:rsidRPr="009F30E4">
        <w:rPr>
          <w:lang w:val="en-US"/>
          <w:rPrChange w:id="1022" w:author="Marie-Hélène Grillet" w:date="2013-09-16T13:04:00Z">
            <w:rPr/>
          </w:rPrChange>
        </w:rPr>
        <w:t xml:space="preserve"> but rather focus on the user needs</w:t>
      </w:r>
      <w:r w:rsidR="00767940" w:rsidRPr="009F30E4">
        <w:rPr>
          <w:lang w:val="en-US"/>
          <w:rPrChange w:id="1023" w:author="Marie-Hélène Grillet" w:date="2013-09-16T13:04:00Z">
            <w:rPr/>
          </w:rPrChange>
        </w:rPr>
        <w:t>.</w:t>
      </w:r>
    </w:p>
    <w:p w:rsidR="00767940" w:rsidRPr="009F30E4" w:rsidRDefault="00767940" w:rsidP="00F957D4">
      <w:pPr>
        <w:pStyle w:val="BodyText"/>
        <w:rPr>
          <w:lang w:val="en-US"/>
          <w:rPrChange w:id="1024" w:author="Marie-Hélène Grillet" w:date="2013-09-16T13:04:00Z">
            <w:rPr/>
          </w:rPrChange>
        </w:rPr>
      </w:pPr>
      <w:r w:rsidRPr="009F30E4">
        <w:rPr>
          <w:lang w:val="en-US"/>
          <w:rPrChange w:id="1025" w:author="Marie-Hélène Grillet" w:date="2013-09-16T13:04:00Z">
            <w:rPr/>
          </w:rPrChange>
        </w:rPr>
        <w:t>On the understanding that there are several existing examples on which to draw, it was agreed that members would circulate relevant information before CPAF2 or provide it as input to the meeting.</w:t>
      </w:r>
    </w:p>
    <w:p w:rsidR="00767940" w:rsidRPr="009F30E4" w:rsidRDefault="00767940" w:rsidP="00F957D4">
      <w:pPr>
        <w:pStyle w:val="BodyText"/>
        <w:rPr>
          <w:lang w:val="en-US"/>
          <w:rPrChange w:id="1026" w:author="Marie-Hélène Grillet" w:date="2013-09-16T13:04:00Z">
            <w:rPr/>
          </w:rPrChange>
        </w:rPr>
      </w:pPr>
      <w:r w:rsidRPr="009F30E4">
        <w:rPr>
          <w:lang w:val="en-US"/>
          <w:rPrChange w:id="1027" w:author="Marie-Hélène Grillet" w:date="2013-09-16T13:04:00Z">
            <w:rPr/>
          </w:rPrChange>
        </w:rPr>
        <w:t>In discussion it emerged that the USCG is attendin</w:t>
      </w:r>
      <w:r w:rsidR="00116DFC" w:rsidRPr="009F30E4">
        <w:rPr>
          <w:lang w:val="en-US"/>
          <w:rPrChange w:id="1028" w:author="Marie-Hélène Grillet" w:date="2013-09-16T13:04:00Z">
            <w:rPr/>
          </w:rPrChange>
        </w:rPr>
        <w:t>g meetings of the e-NAV2025 pro</w:t>
      </w:r>
      <w:r w:rsidRPr="009F30E4">
        <w:rPr>
          <w:lang w:val="en-US"/>
          <w:rPrChange w:id="1029" w:author="Marie-Hélène Grillet" w:date="2013-09-16T13:04:00Z">
            <w:rPr/>
          </w:rPrChange>
        </w:rPr>
        <w:t xml:space="preserve">ject and is </w:t>
      </w:r>
      <w:r w:rsidRPr="009F30E4">
        <w:rPr>
          <w:lang w:val="en-US"/>
          <w:rPrChange w:id="1030" w:author="Marie-Hélène Grillet" w:date="2013-09-16T13:04:00Z">
            <w:rPr/>
          </w:rPrChange>
        </w:rPr>
        <w:lastRenderedPageBreak/>
        <w:t>involve</w:t>
      </w:r>
      <w:r w:rsidR="00116DFC" w:rsidRPr="009F30E4">
        <w:rPr>
          <w:lang w:val="en-US"/>
          <w:rPrChange w:id="1031" w:author="Marie-Hélène Grillet" w:date="2013-09-16T13:04:00Z">
            <w:rPr/>
          </w:rPrChange>
        </w:rPr>
        <w:t>d in talks with the Canadian Coast Guard regarding e-Navigation in general.</w:t>
      </w:r>
    </w:p>
    <w:p w:rsidR="00116DFC" w:rsidRPr="009F30E4" w:rsidRDefault="00116DFC" w:rsidP="00F957D4">
      <w:pPr>
        <w:pStyle w:val="BodyText"/>
        <w:rPr>
          <w:lang w:val="en-US"/>
          <w:rPrChange w:id="1032" w:author="Marie-Hélène Grillet" w:date="2013-09-16T13:04:00Z">
            <w:rPr/>
          </w:rPrChange>
        </w:rPr>
      </w:pPr>
      <w:r w:rsidRPr="009F30E4">
        <w:rPr>
          <w:lang w:val="en-US"/>
          <w:rPrChange w:id="1033" w:author="Marie-Hélène Grillet" w:date="2013-09-16T13:04:00Z">
            <w:rPr/>
          </w:rPrChange>
        </w:rPr>
        <w:t>Members were asked to consider, before CPAF2, whether there are any other issues involving e-Navigation that touch on pilotage.</w:t>
      </w:r>
    </w:p>
    <w:p w:rsidR="00116DFC" w:rsidRPr="009F30E4" w:rsidRDefault="00116DFC" w:rsidP="00841F45">
      <w:pPr>
        <w:pStyle w:val="ActionItem"/>
        <w:rPr>
          <w:lang w:val="en-US"/>
          <w:rPrChange w:id="1034" w:author="Marie-Hélène Grillet" w:date="2013-09-16T13:04:00Z">
            <w:rPr/>
          </w:rPrChange>
        </w:rPr>
      </w:pPr>
      <w:r w:rsidRPr="009F30E4">
        <w:rPr>
          <w:lang w:val="en-US"/>
          <w:rPrChange w:id="1035" w:author="Marie-Hélène Grillet" w:date="2013-09-16T13:04:00Z">
            <w:rPr/>
          </w:rPrChange>
        </w:rPr>
        <w:t>Action items</w:t>
      </w:r>
    </w:p>
    <w:p w:rsidR="00116DFC" w:rsidRPr="009F30E4" w:rsidRDefault="00116DFC" w:rsidP="00D51C68">
      <w:pPr>
        <w:pStyle w:val="ActionMember"/>
        <w:rPr>
          <w:lang w:val="en-US"/>
          <w:rPrChange w:id="1036" w:author="Marie-Hélène Grillet" w:date="2013-09-16T13:04:00Z">
            <w:rPr/>
          </w:rPrChange>
        </w:rPr>
      </w:pPr>
      <w:bookmarkStart w:id="1037" w:name="_Toc232740371"/>
      <w:r w:rsidRPr="009F30E4">
        <w:rPr>
          <w:lang w:val="en-US"/>
          <w:rPrChange w:id="1038" w:author="Marie-Hélène Grillet" w:date="2013-09-16T13:04:00Z">
            <w:rPr/>
          </w:rPrChange>
        </w:rPr>
        <w:t>Forum members are requested to circulate information relevant to Pilot Passage Plan exchange to other forum members before CPAF2 or provide it as in</w:t>
      </w:r>
      <w:r w:rsidR="00936DEE" w:rsidRPr="009F30E4">
        <w:rPr>
          <w:lang w:val="en-US"/>
          <w:rPrChange w:id="1039" w:author="Marie-Hélène Grillet" w:date="2013-09-16T13:04:00Z">
            <w:rPr/>
          </w:rPrChange>
        </w:rPr>
        <w:t>p</w:t>
      </w:r>
      <w:r w:rsidRPr="009F30E4">
        <w:rPr>
          <w:lang w:val="en-US"/>
          <w:rPrChange w:id="1040" w:author="Marie-Hélène Grillet" w:date="2013-09-16T13:04:00Z">
            <w:rPr/>
          </w:rPrChange>
        </w:rPr>
        <w:t>ut to the meeting.</w:t>
      </w:r>
      <w:bookmarkEnd w:id="1037"/>
    </w:p>
    <w:p w:rsidR="00936DEE" w:rsidRPr="009F30E4" w:rsidRDefault="00891AF5" w:rsidP="00D51C68">
      <w:pPr>
        <w:pStyle w:val="ActionMember"/>
        <w:rPr>
          <w:lang w:val="en-US"/>
          <w:rPrChange w:id="1041" w:author="Marie-Hélène Grillet" w:date="2013-09-16T13:04:00Z">
            <w:rPr/>
          </w:rPrChange>
        </w:rPr>
      </w:pPr>
      <w:bookmarkStart w:id="1042" w:name="_Toc232740372"/>
      <w:r w:rsidRPr="009F30E4">
        <w:rPr>
          <w:lang w:val="en-US"/>
          <w:rPrChange w:id="1043" w:author="Marie-Hélène Grillet" w:date="2013-09-16T13:04:00Z">
            <w:rPr/>
          </w:rPrChange>
        </w:rPr>
        <w:t>Forum members a</w:t>
      </w:r>
      <w:r w:rsidR="00936DEE" w:rsidRPr="009F30E4">
        <w:rPr>
          <w:lang w:val="en-US"/>
          <w:rPrChange w:id="1044" w:author="Marie-Hélène Grillet" w:date="2013-09-16T13:04:00Z">
            <w:rPr/>
          </w:rPrChange>
        </w:rPr>
        <w:t>re requested to consider, before CPAF2, whether there are any other issues involving e-Navigation that touch on pilotage.</w:t>
      </w:r>
      <w:bookmarkEnd w:id="1042"/>
    </w:p>
    <w:p w:rsidR="00BE00AF" w:rsidRDefault="005F1135" w:rsidP="00BE00AF">
      <w:pPr>
        <w:pStyle w:val="Heading2"/>
      </w:pPr>
      <w:bookmarkStart w:id="1045" w:name="_Toc232675236"/>
      <w:r>
        <w:t>SMCP</w:t>
      </w:r>
      <w:bookmarkEnd w:id="1045"/>
    </w:p>
    <w:p w:rsidR="00BE00AF" w:rsidRPr="009F30E4" w:rsidRDefault="001403AC" w:rsidP="00F957D4">
      <w:pPr>
        <w:pStyle w:val="BodyText"/>
        <w:rPr>
          <w:lang w:val="en-US"/>
          <w:rPrChange w:id="1046" w:author="Marie-Hélène Grillet" w:date="2013-09-16T13:04:00Z">
            <w:rPr/>
          </w:rPrChange>
        </w:rPr>
      </w:pPr>
      <w:proofErr w:type="spellStart"/>
      <w:r w:rsidRPr="009F30E4">
        <w:rPr>
          <w:lang w:val="en-US"/>
          <w:rPrChange w:id="1047" w:author="Marie-Hélène Grillet" w:date="2013-09-16T13:04:00Z">
            <w:rPr/>
          </w:rPrChange>
        </w:rPr>
        <w:t>Recognising</w:t>
      </w:r>
      <w:proofErr w:type="spellEnd"/>
      <w:r w:rsidRPr="009F30E4">
        <w:rPr>
          <w:lang w:val="en-US"/>
          <w:rPrChange w:id="1048" w:author="Marie-Hélène Grillet" w:date="2013-09-16T13:04:00Z">
            <w:rPr/>
          </w:rPrChange>
        </w:rPr>
        <w:t xml:space="preserve"> that the current SMCP is of little help in communications between pilots and tugs and that IMO is </w:t>
      </w:r>
      <w:proofErr w:type="spellStart"/>
      <w:r w:rsidRPr="009F30E4">
        <w:rPr>
          <w:lang w:val="en-US"/>
          <w:rPrChange w:id="1049" w:author="Marie-Hélène Grillet" w:date="2013-09-16T13:04:00Z">
            <w:rPr/>
          </w:rPrChange>
        </w:rPr>
        <w:t>loathe</w:t>
      </w:r>
      <w:proofErr w:type="spellEnd"/>
      <w:r w:rsidRPr="009F30E4">
        <w:rPr>
          <w:lang w:val="en-US"/>
          <w:rPrChange w:id="1050" w:author="Marie-Hélène Grillet" w:date="2013-09-16T13:04:00Z">
            <w:rPr/>
          </w:rPrChange>
        </w:rPr>
        <w:t xml:space="preserve"> to update the document, the meeting discussed how matters might be improved.  It was suggested that, following the path being taken by the IALA VTS Committee, the forum might wish to consider the creation of its own best practice in this area, noting that the International </w:t>
      </w:r>
      <w:proofErr w:type="spellStart"/>
      <w:r w:rsidRPr="009F30E4">
        <w:rPr>
          <w:lang w:val="en-US"/>
          <w:rPrChange w:id="1051" w:author="Marie-Hélène Grillet" w:date="2013-09-16T13:04:00Z">
            <w:rPr/>
          </w:rPrChange>
        </w:rPr>
        <w:t>Harbour</w:t>
      </w:r>
      <w:proofErr w:type="spellEnd"/>
      <w:r w:rsidRPr="009F30E4">
        <w:rPr>
          <w:lang w:val="en-US"/>
          <w:rPrChange w:id="1052" w:author="Marie-Hélène Grillet" w:date="2013-09-16T13:04:00Z">
            <w:rPr/>
          </w:rPrChange>
        </w:rPr>
        <w:t xml:space="preserve"> Masters</w:t>
      </w:r>
      <w:r w:rsidR="000B449D" w:rsidRPr="009F30E4">
        <w:rPr>
          <w:lang w:val="en-US"/>
          <w:rPrChange w:id="1053" w:author="Marie-Hélène Grillet" w:date="2013-09-16T13:04:00Z">
            <w:rPr/>
          </w:rPrChange>
        </w:rPr>
        <w:t>’ Association (IHMA) have already done some work on this topic.  It was agreed that any work would have to be in English.</w:t>
      </w:r>
    </w:p>
    <w:p w:rsidR="004479C2" w:rsidRPr="009F30E4" w:rsidRDefault="004479C2" w:rsidP="00F957D4">
      <w:pPr>
        <w:pStyle w:val="BodyText"/>
        <w:rPr>
          <w:lang w:val="en-US"/>
          <w:rPrChange w:id="1054" w:author="Marie-Hélène Grillet" w:date="2013-09-16T13:04:00Z">
            <w:rPr/>
          </w:rPrChange>
        </w:rPr>
      </w:pPr>
      <w:r w:rsidRPr="009F30E4">
        <w:rPr>
          <w:lang w:val="en-US"/>
          <w:rPrChange w:id="1055" w:author="Marie-Hélène Grillet" w:date="2013-09-16T13:04:00Z">
            <w:rPr/>
          </w:rPrChange>
        </w:rPr>
        <w:t xml:space="preserve">The Nautical Institute’s publication </w:t>
      </w:r>
      <w:r w:rsidR="00890A4F" w:rsidRPr="009F30E4">
        <w:rPr>
          <w:lang w:val="en-US"/>
          <w:rPrChange w:id="1056" w:author="Marie-Hélène Grillet" w:date="2013-09-16T13:04:00Z">
            <w:rPr/>
          </w:rPrChange>
        </w:rPr>
        <w:t>‘Tug use in ports’ was noted as a useful reference.</w:t>
      </w:r>
    </w:p>
    <w:p w:rsidR="000B449D" w:rsidRPr="009F30E4" w:rsidRDefault="000B449D" w:rsidP="00F957D4">
      <w:pPr>
        <w:pStyle w:val="BodyText"/>
        <w:rPr>
          <w:lang w:val="en-US"/>
          <w:rPrChange w:id="1057" w:author="Marie-Hélène Grillet" w:date="2013-09-16T13:04:00Z">
            <w:rPr/>
          </w:rPrChange>
        </w:rPr>
      </w:pPr>
      <w:r w:rsidRPr="009F30E4">
        <w:rPr>
          <w:lang w:val="en-US"/>
          <w:rPrChange w:id="1058" w:author="Marie-Hélène Grillet" w:date="2013-09-16T13:04:00Z">
            <w:rPr/>
          </w:rPrChange>
        </w:rPr>
        <w:t>It was indicated that Norway has taken a local initiative in this matter and is finding the initial results beneficial.</w:t>
      </w:r>
    </w:p>
    <w:p w:rsidR="000B449D" w:rsidRPr="009F30E4" w:rsidRDefault="000B449D" w:rsidP="00F957D4">
      <w:pPr>
        <w:pStyle w:val="BodyText"/>
        <w:rPr>
          <w:lang w:val="en-US"/>
          <w:rPrChange w:id="1059" w:author="Marie-Hélène Grillet" w:date="2013-09-16T13:04:00Z">
            <w:rPr/>
          </w:rPrChange>
        </w:rPr>
      </w:pPr>
      <w:r w:rsidRPr="009F30E4">
        <w:rPr>
          <w:lang w:val="en-US"/>
          <w:rPrChange w:id="1060" w:author="Marie-Hélène Grillet" w:date="2013-09-16T13:04:00Z">
            <w:rPr/>
          </w:rPrChange>
        </w:rPr>
        <w:t xml:space="preserve">A concern was that if such work were to be undertaken then how </w:t>
      </w:r>
      <w:proofErr w:type="gramStart"/>
      <w:r w:rsidRPr="009F30E4">
        <w:rPr>
          <w:lang w:val="en-US"/>
          <w:rPrChange w:id="1061" w:author="Marie-Hélène Grillet" w:date="2013-09-16T13:04:00Z">
            <w:rPr/>
          </w:rPrChange>
        </w:rPr>
        <w:t>would the relevant stakeholders</w:t>
      </w:r>
      <w:proofErr w:type="gramEnd"/>
      <w:r w:rsidRPr="009F30E4">
        <w:rPr>
          <w:lang w:val="en-US"/>
          <w:rPrChange w:id="1062" w:author="Marie-Hélène Grillet" w:date="2013-09-16T13:04:00Z">
            <w:rPr/>
          </w:rPrChange>
        </w:rPr>
        <w:t xml:space="preserve"> be encouraged to use the outcome.  The </w:t>
      </w:r>
      <w:r w:rsidR="00FF42CF" w:rsidRPr="009F30E4">
        <w:rPr>
          <w:lang w:val="en-US"/>
          <w:rPrChange w:id="1063" w:author="Marie-Hélène Grillet" w:date="2013-09-16T13:04:00Z">
            <w:rPr/>
          </w:rPrChange>
        </w:rPr>
        <w:t xml:space="preserve">initial </w:t>
      </w:r>
      <w:r w:rsidR="00890A4F" w:rsidRPr="009F30E4">
        <w:rPr>
          <w:lang w:val="en-US"/>
          <w:rPrChange w:id="1064" w:author="Marie-Hélène Grillet" w:date="2013-09-16T13:04:00Z">
            <w:rPr/>
          </w:rPrChange>
        </w:rPr>
        <w:t>answer</w:t>
      </w:r>
      <w:r w:rsidRPr="009F30E4">
        <w:rPr>
          <w:lang w:val="en-US"/>
          <w:rPrChange w:id="1065" w:author="Marie-Hélène Grillet" w:date="2013-09-16T13:04:00Z">
            <w:rPr/>
          </w:rPrChange>
        </w:rPr>
        <w:t xml:space="preserve"> </w:t>
      </w:r>
      <w:r w:rsidR="00FF42CF" w:rsidRPr="009F30E4">
        <w:rPr>
          <w:lang w:val="en-US"/>
          <w:rPrChange w:id="1066" w:author="Marie-Hélène Grillet" w:date="2013-09-16T13:04:00Z">
            <w:rPr/>
          </w:rPrChange>
        </w:rPr>
        <w:t>is to</w:t>
      </w:r>
      <w:r w:rsidR="00890A4F" w:rsidRPr="009F30E4">
        <w:rPr>
          <w:lang w:val="en-US"/>
          <w:rPrChange w:id="1067" w:author="Marie-Hélène Grillet" w:date="2013-09-16T13:04:00Z">
            <w:rPr/>
          </w:rPrChange>
        </w:rPr>
        <w:t xml:space="preserve"> disseminate the outcome to stakeholders and to</w:t>
      </w:r>
      <w:r w:rsidR="00FF42CF" w:rsidRPr="009F30E4">
        <w:rPr>
          <w:lang w:val="en-US"/>
          <w:rPrChange w:id="1068" w:author="Marie-Hélène Grillet" w:date="2013-09-16T13:04:00Z">
            <w:rPr/>
          </w:rPrChange>
        </w:rPr>
        <w:t xml:space="preserve"> work</w:t>
      </w:r>
      <w:r w:rsidRPr="009F30E4">
        <w:rPr>
          <w:lang w:val="en-US"/>
          <w:rPrChange w:id="1069" w:author="Marie-Hélène Grillet" w:date="2013-09-16T13:04:00Z">
            <w:rPr/>
          </w:rPrChange>
        </w:rPr>
        <w:t xml:space="preserve"> </w:t>
      </w:r>
      <w:r w:rsidR="00890A4F" w:rsidRPr="009F30E4">
        <w:rPr>
          <w:lang w:val="en-US"/>
          <w:rPrChange w:id="1070" w:author="Marie-Hélène Grillet" w:date="2013-09-16T13:04:00Z">
            <w:rPr/>
          </w:rPrChange>
        </w:rPr>
        <w:t xml:space="preserve">co-operatively </w:t>
      </w:r>
      <w:r w:rsidRPr="009F30E4">
        <w:rPr>
          <w:lang w:val="en-US"/>
          <w:rPrChange w:id="1071" w:author="Marie-Hélène Grillet" w:date="2013-09-16T13:04:00Z">
            <w:rPr/>
          </w:rPrChange>
        </w:rPr>
        <w:t>with the relevant bodies</w:t>
      </w:r>
      <w:r w:rsidR="00CF0E94" w:rsidRPr="009F30E4">
        <w:rPr>
          <w:lang w:val="en-US"/>
          <w:rPrChange w:id="1072" w:author="Marie-Hélène Grillet" w:date="2013-09-16T13:04:00Z">
            <w:rPr/>
          </w:rPrChange>
        </w:rPr>
        <w:t>.</w:t>
      </w:r>
      <w:r w:rsidR="00FF42CF" w:rsidRPr="009F30E4">
        <w:rPr>
          <w:lang w:val="en-US"/>
          <w:rPrChange w:id="1073" w:author="Marie-Hélène Grillet" w:date="2013-09-16T13:04:00Z">
            <w:rPr/>
          </w:rPrChange>
        </w:rPr>
        <w:t xml:space="preserve">  Further thoughts can be developed.</w:t>
      </w:r>
    </w:p>
    <w:p w:rsidR="00CF0E94" w:rsidRPr="009F30E4" w:rsidRDefault="00CF0E94" w:rsidP="00F957D4">
      <w:pPr>
        <w:pStyle w:val="BodyText"/>
        <w:rPr>
          <w:lang w:val="en-US"/>
          <w:rPrChange w:id="1074" w:author="Marie-Hélène Grillet" w:date="2013-09-16T13:04:00Z">
            <w:rPr/>
          </w:rPrChange>
        </w:rPr>
      </w:pPr>
      <w:r w:rsidRPr="009F30E4">
        <w:rPr>
          <w:lang w:val="en-US"/>
          <w:rPrChange w:id="1075" w:author="Marie-Hélène Grillet" w:date="2013-09-16T13:04:00Z">
            <w:rPr/>
          </w:rPrChange>
        </w:rPr>
        <w:t xml:space="preserve">With existing work known to exist, members were asked to provide relevant information </w:t>
      </w:r>
      <w:r w:rsidR="008F13EB" w:rsidRPr="009F30E4">
        <w:rPr>
          <w:lang w:val="en-US"/>
          <w:rPrChange w:id="1076" w:author="Marie-Hélène Grillet" w:date="2013-09-16T13:04:00Z">
            <w:rPr/>
          </w:rPrChange>
        </w:rPr>
        <w:t xml:space="preserve">about existing work on </w:t>
      </w:r>
      <w:proofErr w:type="spellStart"/>
      <w:r w:rsidR="008F13EB" w:rsidRPr="009F30E4">
        <w:rPr>
          <w:lang w:val="en-US"/>
          <w:rPrChange w:id="1077" w:author="Marie-Hélène Grillet" w:date="2013-09-16T13:04:00Z">
            <w:rPr/>
          </w:rPrChange>
        </w:rPr>
        <w:t>standardised</w:t>
      </w:r>
      <w:proofErr w:type="spellEnd"/>
      <w:r w:rsidR="008F13EB" w:rsidRPr="009F30E4">
        <w:rPr>
          <w:lang w:val="en-US"/>
          <w:rPrChange w:id="1078" w:author="Marie-Hélène Grillet" w:date="2013-09-16T13:04:00Z">
            <w:rPr/>
          </w:rPrChange>
        </w:rPr>
        <w:t xml:space="preserve"> phrases used between pilots and tugs and any applicable procedures </w:t>
      </w:r>
      <w:r w:rsidRPr="009F30E4">
        <w:rPr>
          <w:lang w:val="en-US"/>
          <w:rPrChange w:id="1079" w:author="Marie-Hélène Grillet" w:date="2013-09-16T13:04:00Z">
            <w:rPr/>
          </w:rPrChange>
        </w:rPr>
        <w:t>before, or as an input to, CPAF2, so that a better evaluation of the potential task can be made.</w:t>
      </w:r>
    </w:p>
    <w:p w:rsidR="00CF0E94" w:rsidRPr="009F30E4" w:rsidRDefault="00CF0E94" w:rsidP="008F13EB">
      <w:pPr>
        <w:pStyle w:val="ActionItem"/>
        <w:rPr>
          <w:lang w:val="en-US"/>
          <w:rPrChange w:id="1080" w:author="Marie-Hélène Grillet" w:date="2013-09-16T13:04:00Z">
            <w:rPr/>
          </w:rPrChange>
        </w:rPr>
      </w:pPr>
      <w:r w:rsidRPr="009F30E4">
        <w:rPr>
          <w:lang w:val="en-US"/>
          <w:rPrChange w:id="1081" w:author="Marie-Hélène Grillet" w:date="2013-09-16T13:04:00Z">
            <w:rPr/>
          </w:rPrChange>
        </w:rPr>
        <w:t>Action item</w:t>
      </w:r>
    </w:p>
    <w:p w:rsidR="00CF0E94" w:rsidRPr="009F30E4" w:rsidRDefault="00CF0E94" w:rsidP="00D51C68">
      <w:pPr>
        <w:pStyle w:val="ActionMember"/>
        <w:rPr>
          <w:lang w:val="en-US"/>
          <w:rPrChange w:id="1082" w:author="Marie-Hélène Grillet" w:date="2013-09-16T13:04:00Z">
            <w:rPr/>
          </w:rPrChange>
        </w:rPr>
      </w:pPr>
      <w:bookmarkStart w:id="1083" w:name="_Toc232740373"/>
      <w:r w:rsidRPr="009F30E4">
        <w:rPr>
          <w:lang w:val="en-US"/>
          <w:rPrChange w:id="1084" w:author="Marie-Hélène Grillet" w:date="2013-09-16T13:04:00Z">
            <w:rPr/>
          </w:rPrChange>
        </w:rPr>
        <w:t xml:space="preserve">Forum members are requested to provide relevant information about existing work on </w:t>
      </w:r>
      <w:proofErr w:type="spellStart"/>
      <w:r w:rsidRPr="009F30E4">
        <w:rPr>
          <w:lang w:val="en-US"/>
          <w:rPrChange w:id="1085" w:author="Marie-Hélène Grillet" w:date="2013-09-16T13:04:00Z">
            <w:rPr/>
          </w:rPrChange>
        </w:rPr>
        <w:t>standardised</w:t>
      </w:r>
      <w:proofErr w:type="spellEnd"/>
      <w:r w:rsidRPr="009F30E4">
        <w:rPr>
          <w:lang w:val="en-US"/>
          <w:rPrChange w:id="1086" w:author="Marie-Hélène Grillet" w:date="2013-09-16T13:04:00Z">
            <w:rPr/>
          </w:rPrChange>
        </w:rPr>
        <w:t xml:space="preserve"> phrases used between pilots and tugs and any applicable procedures before, or as an input to, CPAF2</w:t>
      </w:r>
      <w:bookmarkEnd w:id="1083"/>
    </w:p>
    <w:p w:rsidR="00BE00AF" w:rsidRPr="009F30E4" w:rsidRDefault="005F1135" w:rsidP="00BE00AF">
      <w:pPr>
        <w:pStyle w:val="Heading2"/>
        <w:rPr>
          <w:lang w:val="en-US"/>
          <w:rPrChange w:id="1087" w:author="Marie-Hélène Grillet" w:date="2013-09-16T13:04:00Z">
            <w:rPr/>
          </w:rPrChange>
        </w:rPr>
      </w:pPr>
      <w:bookmarkStart w:id="1088" w:name="_Toc232675237"/>
      <w:r w:rsidRPr="009F30E4">
        <w:rPr>
          <w:lang w:val="en-US"/>
          <w:rPrChange w:id="1089" w:author="Marie-Hélène Grillet" w:date="2013-09-16T13:04:00Z">
            <w:rPr/>
          </w:rPrChange>
        </w:rPr>
        <w:t>Rapporteurs for VTS and e-NAV Committees</w:t>
      </w:r>
      <w:bookmarkEnd w:id="1088"/>
    </w:p>
    <w:p w:rsidR="00BE00AF" w:rsidRPr="009F30E4" w:rsidRDefault="008F13EB" w:rsidP="00F957D4">
      <w:pPr>
        <w:pStyle w:val="BodyText"/>
        <w:rPr>
          <w:lang w:val="en-US"/>
          <w:rPrChange w:id="1090" w:author="Marie-Hélène Grillet" w:date="2013-09-16T13:04:00Z">
            <w:rPr/>
          </w:rPrChange>
        </w:rPr>
      </w:pPr>
      <w:r w:rsidRPr="009F30E4">
        <w:rPr>
          <w:lang w:val="en-US"/>
          <w:rPrChange w:id="1091" w:author="Marie-Hélène Grillet" w:date="2013-09-16T13:04:00Z">
            <w:rPr/>
          </w:rPrChange>
        </w:rPr>
        <w:t>The Secretary explained that at the 54</w:t>
      </w:r>
      <w:r w:rsidRPr="009F30E4">
        <w:rPr>
          <w:vertAlign w:val="superscript"/>
          <w:lang w:val="en-US"/>
          <w:rPrChange w:id="1092" w:author="Marie-Hélène Grillet" w:date="2013-09-16T13:04:00Z">
            <w:rPr>
              <w:vertAlign w:val="superscript"/>
            </w:rPr>
          </w:rPrChange>
        </w:rPr>
        <w:t>th</w:t>
      </w:r>
      <w:r w:rsidRPr="009F30E4">
        <w:rPr>
          <w:lang w:val="en-US"/>
          <w:rPrChange w:id="1093" w:author="Marie-Hélène Grillet" w:date="2013-09-16T13:04:00Z">
            <w:rPr/>
          </w:rPrChange>
        </w:rPr>
        <w:t xml:space="preserve"> session of the IALA Council, the VTS and e-NAV Committees had been asked to monitor the activities of the CPAF.  The Chairman then remarked that he had received an e-mail from the VTS rapporteur</w:t>
      </w:r>
      <w:r w:rsidR="00301330" w:rsidRPr="009F30E4">
        <w:rPr>
          <w:lang w:val="en-US"/>
          <w:rPrChange w:id="1094" w:author="Marie-Hélène Grillet" w:date="2013-09-16T13:04:00Z">
            <w:rPr/>
          </w:rPrChange>
        </w:rPr>
        <w:t>.  Part of this e-mail read:</w:t>
      </w:r>
    </w:p>
    <w:p w:rsidR="00301330" w:rsidRPr="009F30E4" w:rsidRDefault="00301330" w:rsidP="00301330">
      <w:pPr>
        <w:pStyle w:val="BodyText"/>
        <w:rPr>
          <w:lang w:val="en-US"/>
          <w:rPrChange w:id="1095" w:author="Marie-Hélène Grillet" w:date="2013-09-16T13:04:00Z">
            <w:rPr/>
          </w:rPrChange>
        </w:rPr>
      </w:pPr>
      <w:r w:rsidRPr="009F30E4">
        <w:rPr>
          <w:lang w:val="en-US"/>
          <w:rPrChange w:id="1096" w:author="Marie-Hélène Grillet" w:date="2013-09-16T13:04:00Z">
            <w:rPr/>
          </w:rPrChange>
        </w:rPr>
        <w:t>I would welcome your views on the issues below:</w:t>
      </w:r>
    </w:p>
    <w:p w:rsidR="00301330" w:rsidRPr="009F30E4" w:rsidRDefault="00301330" w:rsidP="00301330">
      <w:pPr>
        <w:pStyle w:val="BodyText"/>
        <w:numPr>
          <w:ilvl w:val="0"/>
          <w:numId w:val="33"/>
        </w:numPr>
        <w:rPr>
          <w:lang w:val="en-US"/>
          <w:rPrChange w:id="1097" w:author="Marie-Hélène Grillet" w:date="2013-09-16T13:04:00Z">
            <w:rPr/>
          </w:rPrChange>
        </w:rPr>
      </w:pPr>
      <w:r w:rsidRPr="009F30E4">
        <w:rPr>
          <w:lang w:val="en-US"/>
          <w:rPrChange w:id="1098" w:author="Marie-Hélène Grillet" w:date="2013-09-16T13:04:00Z">
            <w:rPr/>
          </w:rPrChange>
        </w:rPr>
        <w:t>The terms of reference of the CPAF with regard to the work of the VTS Committee;</w:t>
      </w:r>
    </w:p>
    <w:p w:rsidR="00301330" w:rsidRPr="009F30E4" w:rsidRDefault="00301330" w:rsidP="00301330">
      <w:pPr>
        <w:pStyle w:val="BodyText"/>
        <w:numPr>
          <w:ilvl w:val="0"/>
          <w:numId w:val="33"/>
        </w:numPr>
        <w:rPr>
          <w:lang w:val="en-US"/>
          <w:rPrChange w:id="1099" w:author="Marie-Hélène Grillet" w:date="2013-09-16T13:04:00Z">
            <w:rPr/>
          </w:rPrChange>
        </w:rPr>
      </w:pPr>
      <w:r w:rsidRPr="009F30E4">
        <w:rPr>
          <w:lang w:val="en-US"/>
          <w:rPrChange w:id="1100" w:author="Marie-Hélène Grillet" w:date="2013-09-16T13:04:00Z">
            <w:rPr/>
          </w:rPrChange>
        </w:rPr>
        <w:t>The way in which the CPAF wish to share its VTS-relevant outcome with the VTS Committee;</w:t>
      </w:r>
    </w:p>
    <w:p w:rsidR="00301330" w:rsidRPr="009F30E4" w:rsidRDefault="00301330" w:rsidP="00301330">
      <w:pPr>
        <w:pStyle w:val="BodyText"/>
        <w:numPr>
          <w:ilvl w:val="0"/>
          <w:numId w:val="33"/>
        </w:numPr>
        <w:rPr>
          <w:lang w:val="en-US"/>
          <w:rPrChange w:id="1101" w:author="Marie-Hélène Grillet" w:date="2013-09-16T13:04:00Z">
            <w:rPr/>
          </w:rPrChange>
        </w:rPr>
      </w:pPr>
      <w:r w:rsidRPr="009F30E4">
        <w:rPr>
          <w:lang w:val="en-US"/>
          <w:rPrChange w:id="1102" w:author="Marie-Hélène Grillet" w:date="2013-09-16T13:04:00Z">
            <w:rPr/>
          </w:rPrChange>
        </w:rPr>
        <w:t>How we can communicate such that my reports to the VTS Committee duly reflects the outcome of the CPAF.</w:t>
      </w:r>
    </w:p>
    <w:p w:rsidR="00301330" w:rsidRPr="009F30E4" w:rsidRDefault="00EC753C" w:rsidP="00301330">
      <w:pPr>
        <w:pStyle w:val="BodyText"/>
        <w:rPr>
          <w:lang w:val="en-US"/>
          <w:rPrChange w:id="1103" w:author="Marie-Hélène Grillet" w:date="2013-09-16T13:04:00Z">
            <w:rPr/>
          </w:rPrChange>
        </w:rPr>
      </w:pPr>
      <w:r w:rsidRPr="009F30E4">
        <w:rPr>
          <w:lang w:val="en-US"/>
          <w:rPrChange w:id="1104" w:author="Marie-Hélène Grillet" w:date="2013-09-16T13:04:00Z">
            <w:rPr/>
          </w:rPrChange>
        </w:rPr>
        <w:t>It was agreed that the rapporteur for both IALA Committees should be included on the distribution for the report and that they should be invited to CPAF2.</w:t>
      </w:r>
    </w:p>
    <w:p w:rsidR="00841F45" w:rsidRPr="009F30E4" w:rsidRDefault="00841F45" w:rsidP="00301330">
      <w:pPr>
        <w:pStyle w:val="BodyText"/>
        <w:rPr>
          <w:lang w:val="en-US"/>
          <w:rPrChange w:id="1105" w:author="Marie-Hélène Grillet" w:date="2013-09-16T13:04:00Z">
            <w:rPr/>
          </w:rPrChange>
        </w:rPr>
      </w:pPr>
      <w:r w:rsidRPr="009F30E4">
        <w:rPr>
          <w:lang w:val="en-US"/>
          <w:rPrChange w:id="1106" w:author="Marie-Hélène Grillet" w:date="2013-09-16T13:04:00Z">
            <w:rPr/>
          </w:rPrChange>
        </w:rPr>
        <w:t xml:space="preserve">The rapporteur for the VTS Committee is Raymond </w:t>
      </w:r>
      <w:proofErr w:type="spellStart"/>
      <w:r w:rsidRPr="009F30E4">
        <w:rPr>
          <w:lang w:val="en-US"/>
          <w:rPrChange w:id="1107" w:author="Marie-Hélène Grillet" w:date="2013-09-16T13:04:00Z">
            <w:rPr/>
          </w:rPrChange>
        </w:rPr>
        <w:t>Seignette</w:t>
      </w:r>
      <w:proofErr w:type="spellEnd"/>
      <w:r w:rsidRPr="009F30E4">
        <w:rPr>
          <w:lang w:val="en-US"/>
          <w:rPrChange w:id="1108" w:author="Marie-Hélène Grillet" w:date="2013-09-16T13:04:00Z">
            <w:rPr/>
          </w:rPrChange>
        </w:rPr>
        <w:t>, Port of Rotterdam</w:t>
      </w:r>
      <w:r w:rsidR="00F93686" w:rsidRPr="009F30E4">
        <w:rPr>
          <w:lang w:val="en-US"/>
          <w:rPrChange w:id="1109" w:author="Marie-Hélène Grillet" w:date="2013-09-16T13:04:00Z">
            <w:rPr/>
          </w:rPrChange>
        </w:rPr>
        <w:t>.</w:t>
      </w:r>
      <w:r w:rsidRPr="009F30E4">
        <w:rPr>
          <w:lang w:val="en-US"/>
          <w:rPrChange w:id="1110" w:author="Marie-Hélène Grillet" w:date="2013-09-16T13:04:00Z">
            <w:rPr/>
          </w:rPrChange>
        </w:rPr>
        <w:t xml:space="preserve">  The e-NAV Committee has yet to appoint its rapporteur.</w:t>
      </w:r>
    </w:p>
    <w:p w:rsidR="00DB0245" w:rsidRDefault="005F1135" w:rsidP="00F957D4">
      <w:pPr>
        <w:pStyle w:val="Heading2"/>
      </w:pPr>
      <w:bookmarkStart w:id="1111" w:name="_Toc232675238"/>
      <w:r>
        <w:lastRenderedPageBreak/>
        <w:t>EU PEC study and questionnaire</w:t>
      </w:r>
      <w:bookmarkEnd w:id="1111"/>
    </w:p>
    <w:p w:rsidR="00BF5B73" w:rsidRPr="009F30E4" w:rsidRDefault="00BF660B" w:rsidP="00F957D4">
      <w:pPr>
        <w:pStyle w:val="BodyText"/>
        <w:rPr>
          <w:lang w:val="en-US"/>
          <w:rPrChange w:id="1112" w:author="Marie-Hélène Grillet" w:date="2013-09-16T13:04:00Z">
            <w:rPr/>
          </w:rPrChange>
        </w:rPr>
      </w:pPr>
      <w:r w:rsidRPr="009F30E4">
        <w:rPr>
          <w:lang w:val="en-US"/>
          <w:rPrChange w:id="1113" w:author="Marie-Hélène Grillet" w:date="2013-09-16T13:04:00Z">
            <w:rPr/>
          </w:rPrChange>
        </w:rPr>
        <w:t>T</w:t>
      </w:r>
      <w:r w:rsidR="00BF5B73" w:rsidRPr="009F30E4">
        <w:rPr>
          <w:lang w:val="en-US"/>
          <w:rPrChange w:id="1114" w:author="Marie-Hélène Grillet" w:date="2013-09-16T13:04:00Z">
            <w:rPr/>
          </w:rPrChange>
        </w:rPr>
        <w:t>he overarching EU White Paper</w:t>
      </w:r>
      <w:r w:rsidRPr="009F30E4">
        <w:rPr>
          <w:lang w:val="en-US"/>
          <w:rPrChange w:id="1115" w:author="Marie-Hélène Grillet" w:date="2013-09-16T13:04:00Z">
            <w:rPr/>
          </w:rPrChange>
        </w:rPr>
        <w:t xml:space="preserve"> is</w:t>
      </w:r>
      <w:r w:rsidR="00BF5B73" w:rsidRPr="009F30E4">
        <w:rPr>
          <w:lang w:val="en-US"/>
          <w:rPrChange w:id="1116" w:author="Marie-Hélène Grillet" w:date="2013-09-16T13:04:00Z">
            <w:rPr/>
          </w:rPrChange>
        </w:rPr>
        <w:t xml:space="preserve"> </w:t>
      </w:r>
      <w:proofErr w:type="gramStart"/>
      <w:r w:rsidR="00BF5B73" w:rsidRPr="009F30E4">
        <w:rPr>
          <w:lang w:val="en-US"/>
          <w:rPrChange w:id="1117" w:author="Marie-Hélène Grillet" w:date="2013-09-16T13:04:00Z">
            <w:rPr/>
          </w:rPrChange>
        </w:rPr>
        <w:t>COM(</w:t>
      </w:r>
      <w:proofErr w:type="gramEnd"/>
      <w:r w:rsidR="00BF5B73" w:rsidRPr="009F30E4">
        <w:rPr>
          <w:lang w:val="en-US"/>
          <w:rPrChange w:id="1118" w:author="Marie-Hélène Grillet" w:date="2013-09-16T13:04:00Z">
            <w:rPr/>
          </w:rPrChange>
        </w:rPr>
        <w:t>2011) 144</w:t>
      </w:r>
      <w:r w:rsidRPr="009F30E4">
        <w:rPr>
          <w:lang w:val="en-US"/>
          <w:rPrChange w:id="1119" w:author="Marie-Hélène Grillet" w:date="2013-09-16T13:04:00Z">
            <w:rPr/>
          </w:rPrChange>
        </w:rPr>
        <w:t xml:space="preserve"> – Roadmap to a Single European Transport Area – Towards a competitive and resource efficient transport system, which has </w:t>
      </w:r>
      <w:r w:rsidR="00F70955" w:rsidRPr="009F30E4">
        <w:rPr>
          <w:lang w:val="en-US"/>
          <w:rPrChange w:id="1120" w:author="Marie-Hélène Grillet" w:date="2013-09-16T13:04:00Z">
            <w:rPr/>
          </w:rPrChange>
        </w:rPr>
        <w:t xml:space="preserve">one of the initiatives </w:t>
      </w:r>
      <w:r w:rsidRPr="009F30E4">
        <w:rPr>
          <w:lang w:val="en-US"/>
          <w:rPrChange w:id="1121" w:author="Marie-Hélène Grillet" w:date="2013-09-16T13:04:00Z">
            <w:rPr/>
          </w:rPrChange>
        </w:rPr>
        <w:t xml:space="preserve">at ANNEX I </w:t>
      </w:r>
      <w:r w:rsidR="00F70955" w:rsidRPr="009F30E4">
        <w:rPr>
          <w:lang w:val="en-US"/>
          <w:rPrChange w:id="1122" w:author="Marie-Hélène Grillet" w:date="2013-09-16T13:04:00Z">
            <w:rPr/>
          </w:rPrChange>
        </w:rPr>
        <w:t>–</w:t>
      </w:r>
      <w:r w:rsidRPr="009F30E4">
        <w:rPr>
          <w:lang w:val="en-US"/>
          <w:rPrChange w:id="1123" w:author="Marie-Hélène Grillet" w:date="2013-09-16T13:04:00Z">
            <w:rPr/>
          </w:rPrChange>
        </w:rPr>
        <w:t xml:space="preserve"> </w:t>
      </w:r>
      <w:r w:rsidR="00F70955" w:rsidRPr="009F30E4">
        <w:rPr>
          <w:lang w:val="en-US"/>
          <w:rPrChange w:id="1124" w:author="Marie-Hélène Grillet" w:date="2013-09-16T13:04:00Z">
            <w:rPr/>
          </w:rPrChange>
        </w:rPr>
        <w:t>Establish a framework for the granting of Pilot Exemption Certificates in EU Ports</w:t>
      </w:r>
      <w:r w:rsidR="00F70955" w:rsidRPr="009F30E4">
        <w:rPr>
          <w:rFonts w:ascii="Helvetica" w:hAnsi="Helvetica" w:cs="Helvetica"/>
          <w:lang w:val="en-US"/>
          <w:rPrChange w:id="1125" w:author="Marie-Hélène Grillet" w:date="2013-09-16T13:04:00Z">
            <w:rPr>
              <w:rFonts w:ascii="Helvetica" w:hAnsi="Helvetica" w:cs="Helvetica"/>
            </w:rPr>
          </w:rPrChange>
        </w:rPr>
        <w:t>.  The URL is:</w:t>
      </w:r>
    </w:p>
    <w:p w:rsidR="00BF5B73" w:rsidRPr="009F30E4" w:rsidRDefault="009F30E4" w:rsidP="00F957D4">
      <w:pPr>
        <w:pStyle w:val="BodyText"/>
        <w:rPr>
          <w:rFonts w:cs="Arial"/>
          <w:lang w:val="en-US"/>
          <w:rPrChange w:id="1126" w:author="Marie-Hélène Grillet" w:date="2013-09-16T13:04:00Z">
            <w:rPr>
              <w:rFonts w:cs="Arial"/>
            </w:rPr>
          </w:rPrChange>
        </w:rPr>
      </w:pPr>
      <w:r>
        <w:fldChar w:fldCharType="begin"/>
      </w:r>
      <w:r w:rsidRPr="009F30E4">
        <w:rPr>
          <w:lang w:val="en-US"/>
          <w:rPrChange w:id="1127" w:author="Marie-Hélène Grillet" w:date="2013-09-16T13:04:00Z">
            <w:rPr/>
          </w:rPrChange>
        </w:rPr>
        <w:instrText xml:space="preserve"> HYPERLINK "http://eur-lex.europa.eu/LexUriServ/LexUriServ.do?uri=COM:2011:0144:FIN:EN:PDF" </w:instrText>
      </w:r>
      <w:r>
        <w:fldChar w:fldCharType="separate"/>
      </w:r>
      <w:r w:rsidR="00BF5B73" w:rsidRPr="009F30E4">
        <w:rPr>
          <w:rFonts w:cs="Arial"/>
          <w:color w:val="0000E9"/>
          <w:u w:val="single" w:color="0000E9"/>
          <w:lang w:val="en-US"/>
          <w:rPrChange w:id="1128" w:author="Marie-Hélène Grillet" w:date="2013-09-16T13:04:00Z">
            <w:rPr>
              <w:rFonts w:cs="Arial"/>
              <w:color w:val="0000E9"/>
              <w:u w:val="single" w:color="0000E9"/>
            </w:rPr>
          </w:rPrChange>
        </w:rPr>
        <w:t>http://eur-lex.europa.eu/LexUriServ/LexUriServ.do?uri=COM:2011:0144:FIN:EN:PDF</w:t>
      </w:r>
      <w:r>
        <w:rPr>
          <w:rFonts w:cs="Arial"/>
          <w:color w:val="0000E9"/>
          <w:u w:val="single" w:color="0000E9"/>
        </w:rPr>
        <w:fldChar w:fldCharType="end"/>
      </w:r>
    </w:p>
    <w:p w:rsidR="00623582" w:rsidRPr="009F30E4" w:rsidRDefault="00F70955" w:rsidP="00F957D4">
      <w:pPr>
        <w:pStyle w:val="BodyText"/>
        <w:rPr>
          <w:lang w:val="en-US"/>
          <w:rPrChange w:id="1129" w:author="Marie-Hélène Grillet" w:date="2013-09-16T13:04:00Z">
            <w:rPr/>
          </w:rPrChange>
        </w:rPr>
      </w:pPr>
      <w:r w:rsidRPr="009F30E4">
        <w:rPr>
          <w:lang w:val="en-US"/>
          <w:rPrChange w:id="1130" w:author="Marie-Hélène Grillet" w:date="2013-09-16T13:04:00Z">
            <w:rPr/>
          </w:rPrChange>
        </w:rPr>
        <w:t>Within this context, t</w:t>
      </w:r>
      <w:r w:rsidR="00623582" w:rsidRPr="009F30E4">
        <w:rPr>
          <w:lang w:val="en-US"/>
          <w:rPrChange w:id="1131" w:author="Marie-Hélène Grillet" w:date="2013-09-16T13:04:00Z">
            <w:rPr/>
          </w:rPrChange>
        </w:rPr>
        <w:t>hree aspects of EU policy were discussed.</w:t>
      </w:r>
    </w:p>
    <w:p w:rsidR="00C62A4D" w:rsidRPr="009F30E4" w:rsidRDefault="00C62A4D" w:rsidP="00F957D4">
      <w:pPr>
        <w:pStyle w:val="BodyText"/>
        <w:rPr>
          <w:lang w:val="en-US"/>
          <w:rPrChange w:id="1132" w:author="Marie-Hélène Grillet" w:date="2013-09-16T13:04:00Z">
            <w:rPr/>
          </w:rPrChange>
        </w:rPr>
      </w:pPr>
      <w:r w:rsidRPr="009F30E4">
        <w:rPr>
          <w:lang w:val="en-US"/>
          <w:rPrChange w:id="1133" w:author="Marie-Hélène Grillet" w:date="2013-09-16T13:04:00Z">
            <w:rPr/>
          </w:rPrChange>
        </w:rPr>
        <w:t>The report of the study</w:t>
      </w:r>
      <w:r w:rsidR="0000696F" w:rsidRPr="009F30E4">
        <w:rPr>
          <w:lang w:val="en-US"/>
          <w:rPrChange w:id="1134" w:author="Marie-Hélène Grillet" w:date="2013-09-16T13:04:00Z">
            <w:rPr/>
          </w:rPrChange>
        </w:rPr>
        <w:t xml:space="preserve"> on</w:t>
      </w:r>
      <w:r w:rsidR="00153081" w:rsidRPr="009F30E4">
        <w:rPr>
          <w:lang w:val="en-US"/>
          <w:rPrChange w:id="1135" w:author="Marie-Hélène Grillet" w:date="2013-09-16T13:04:00Z">
            <w:rPr/>
          </w:rPrChange>
        </w:rPr>
        <w:t xml:space="preserve"> pilotage exemption certificates</w:t>
      </w:r>
      <w:r w:rsidRPr="009F30E4">
        <w:rPr>
          <w:lang w:val="en-US"/>
          <w:rPrChange w:id="1136" w:author="Marie-Hélène Grillet" w:date="2013-09-16T13:04:00Z">
            <w:rPr/>
          </w:rPrChange>
        </w:rPr>
        <w:t>, completed in 2012 can be found at:</w:t>
      </w:r>
    </w:p>
    <w:p w:rsidR="005F1135" w:rsidRPr="009F30E4" w:rsidRDefault="009F30E4" w:rsidP="00F957D4">
      <w:pPr>
        <w:pStyle w:val="BodyText"/>
        <w:rPr>
          <w:lang w:val="en-US"/>
          <w:rPrChange w:id="1137" w:author="Marie-Hélène Grillet" w:date="2013-09-16T13:04:00Z">
            <w:rPr/>
          </w:rPrChange>
        </w:rPr>
      </w:pPr>
      <w:r>
        <w:fldChar w:fldCharType="begin"/>
      </w:r>
      <w:r w:rsidRPr="009F30E4">
        <w:rPr>
          <w:lang w:val="en-US"/>
          <w:rPrChange w:id="1138" w:author="Marie-Hélène Grillet" w:date="2013-09-16T13:04:00Z">
            <w:rPr/>
          </w:rPrChange>
        </w:rPr>
        <w:instrText xml:space="preserve"> HYPERLINK "http://ec.europa.eu/transport/modes/maritime/studies/doc/2012-09-18-pec.pdf" </w:instrText>
      </w:r>
      <w:r>
        <w:fldChar w:fldCharType="separate"/>
      </w:r>
      <w:r w:rsidR="00C62A4D" w:rsidRPr="009F30E4">
        <w:rPr>
          <w:rStyle w:val="Hyperlink"/>
          <w:lang w:val="en-US"/>
          <w:rPrChange w:id="1139" w:author="Marie-Hélène Grillet" w:date="2013-09-16T13:04:00Z">
            <w:rPr>
              <w:rStyle w:val="Hyperlink"/>
            </w:rPr>
          </w:rPrChange>
        </w:rPr>
        <w:t>http://ec.europa.eu/transport/modes/maritime/studies/doc/2012-09-18-pec.pdf</w:t>
      </w:r>
      <w:r>
        <w:rPr>
          <w:rStyle w:val="Hyperlink"/>
        </w:rPr>
        <w:fldChar w:fldCharType="end"/>
      </w:r>
      <w:r w:rsidR="00153081" w:rsidRPr="009F30E4">
        <w:rPr>
          <w:lang w:val="en-US"/>
          <w:rPrChange w:id="1140" w:author="Marie-Hélène Grillet" w:date="2013-09-16T13:04:00Z">
            <w:rPr/>
          </w:rPrChange>
        </w:rPr>
        <w:t>.</w:t>
      </w:r>
    </w:p>
    <w:p w:rsidR="00153081" w:rsidRPr="009F30E4" w:rsidRDefault="00153081" w:rsidP="00F957D4">
      <w:pPr>
        <w:pStyle w:val="BodyText"/>
        <w:rPr>
          <w:lang w:val="en-US"/>
          <w:rPrChange w:id="1141" w:author="Marie-Hélène Grillet" w:date="2013-09-16T13:04:00Z">
            <w:rPr/>
          </w:rPrChange>
        </w:rPr>
      </w:pPr>
      <w:r w:rsidRPr="009F30E4">
        <w:rPr>
          <w:lang w:val="en-US"/>
          <w:rPrChange w:id="1142" w:author="Marie-Hélène Grillet" w:date="2013-09-16T13:04:00Z">
            <w:rPr/>
          </w:rPrChange>
        </w:rPr>
        <w:t xml:space="preserve">A resulting questionnaire was produced with a deadline for responses of </w:t>
      </w:r>
      <w:r w:rsidR="00A66A19" w:rsidRPr="009F30E4">
        <w:rPr>
          <w:lang w:val="en-US"/>
          <w:rPrChange w:id="1143" w:author="Marie-Hélène Grillet" w:date="2013-09-16T13:04:00Z">
            <w:rPr/>
          </w:rPrChange>
        </w:rPr>
        <w:t>9</w:t>
      </w:r>
      <w:r w:rsidRPr="009F30E4">
        <w:rPr>
          <w:lang w:val="en-US"/>
          <w:rPrChange w:id="1144" w:author="Marie-Hélène Grillet" w:date="2013-09-16T13:04:00Z">
            <w:rPr/>
          </w:rPrChange>
        </w:rPr>
        <w:t xml:space="preserve"> May 2013.  The outcome of this questionnaire is awaited.</w:t>
      </w:r>
    </w:p>
    <w:p w:rsidR="00586CE6" w:rsidRPr="009F30E4" w:rsidRDefault="00586CE6" w:rsidP="00F957D4">
      <w:pPr>
        <w:pStyle w:val="BodyText"/>
        <w:rPr>
          <w:lang w:val="en-US"/>
          <w:rPrChange w:id="1145" w:author="Marie-Hélène Grillet" w:date="2013-09-16T13:04:00Z">
            <w:rPr/>
          </w:rPrChange>
        </w:rPr>
      </w:pPr>
      <w:r w:rsidRPr="009F30E4">
        <w:rPr>
          <w:lang w:val="en-US"/>
          <w:rPrChange w:id="1146" w:author="Marie-Hélène Grillet" w:date="2013-09-16T13:04:00Z">
            <w:rPr/>
          </w:rPrChange>
        </w:rPr>
        <w:t>The study is seen as very informative about of the granting of PEC is managed within the EU member states and was compiled from an original questionnaire that was completed by competent pilotage authorities and port authorities.  The following questionnaire was more widely aimed, embracing various stakeholders.</w:t>
      </w:r>
      <w:r w:rsidR="00003A2E" w:rsidRPr="009F30E4">
        <w:rPr>
          <w:lang w:val="en-US"/>
          <w:rPrChange w:id="1147" w:author="Marie-Hélène Grillet" w:date="2013-09-16T13:04:00Z">
            <w:rPr/>
          </w:rPrChange>
        </w:rPr>
        <w:t xml:space="preserve">  It is understood that the driving force behind the study is the desire, on the part of the Commission to </w:t>
      </w:r>
      <w:proofErr w:type="spellStart"/>
      <w:r w:rsidR="00003A2E" w:rsidRPr="009F30E4">
        <w:rPr>
          <w:lang w:val="en-US"/>
          <w:rPrChange w:id="1148" w:author="Marie-Hélène Grillet" w:date="2013-09-16T13:04:00Z">
            <w:rPr/>
          </w:rPrChange>
        </w:rPr>
        <w:t>harmonise</w:t>
      </w:r>
      <w:proofErr w:type="spellEnd"/>
      <w:r w:rsidR="00003A2E" w:rsidRPr="009F30E4">
        <w:rPr>
          <w:lang w:val="en-US"/>
          <w:rPrChange w:id="1149" w:author="Marie-Hélène Grillet" w:date="2013-09-16T13:04:00Z">
            <w:rPr/>
          </w:rPrChange>
        </w:rPr>
        <w:t xml:space="preserve"> the process by which PEC are granted.</w:t>
      </w:r>
    </w:p>
    <w:p w:rsidR="00C62A4D" w:rsidRPr="009F30E4" w:rsidRDefault="00A0497E" w:rsidP="00F957D4">
      <w:pPr>
        <w:pStyle w:val="BodyText"/>
        <w:rPr>
          <w:lang w:val="en-US"/>
          <w:rPrChange w:id="1150" w:author="Marie-Hélène Grillet" w:date="2013-09-16T13:04:00Z">
            <w:rPr/>
          </w:rPrChange>
        </w:rPr>
      </w:pPr>
      <w:r w:rsidRPr="009F30E4">
        <w:rPr>
          <w:lang w:val="en-US"/>
          <w:rPrChange w:id="1151" w:author="Marie-Hélène Grillet" w:date="2013-09-16T13:04:00Z">
            <w:rPr/>
          </w:rPrChange>
        </w:rPr>
        <w:t>An EU webpage, describing the approach</w:t>
      </w:r>
      <w:r w:rsidR="00E91695" w:rsidRPr="009F30E4">
        <w:rPr>
          <w:lang w:val="en-US"/>
          <w:rPrChange w:id="1152" w:author="Marie-Hélène Grillet" w:date="2013-09-16T13:04:00Z">
            <w:rPr/>
          </w:rPrChange>
        </w:rPr>
        <w:t xml:space="preserve"> to Pilotage Exempt</w:t>
      </w:r>
      <w:r w:rsidRPr="009F30E4">
        <w:rPr>
          <w:lang w:val="en-US"/>
          <w:rPrChange w:id="1153" w:author="Marie-Hélène Grillet" w:date="2013-09-16T13:04:00Z">
            <w:rPr/>
          </w:rPrChange>
        </w:rPr>
        <w:t>ion Certificates</w:t>
      </w:r>
      <w:r w:rsidR="00E91695" w:rsidRPr="009F30E4">
        <w:rPr>
          <w:lang w:val="en-US"/>
          <w:rPrChange w:id="1154" w:author="Marie-Hélène Grillet" w:date="2013-09-16T13:04:00Z">
            <w:rPr/>
          </w:rPrChange>
        </w:rPr>
        <w:t xml:space="preserve"> can be found at:</w:t>
      </w:r>
    </w:p>
    <w:p w:rsidR="00153081" w:rsidRPr="009F30E4" w:rsidRDefault="009F30E4" w:rsidP="00F957D4">
      <w:pPr>
        <w:pStyle w:val="BodyText"/>
        <w:rPr>
          <w:lang w:val="en-US"/>
          <w:rPrChange w:id="1155" w:author="Marie-Hélène Grillet" w:date="2013-09-16T13:04:00Z">
            <w:rPr/>
          </w:rPrChange>
        </w:rPr>
      </w:pPr>
      <w:r>
        <w:fldChar w:fldCharType="begin"/>
      </w:r>
      <w:r w:rsidRPr="009F30E4">
        <w:rPr>
          <w:lang w:val="en-US"/>
          <w:rPrChange w:id="1156" w:author="Marie-Hélène Grillet" w:date="2013-09-16T13:04:00Z">
            <w:rPr/>
          </w:rPrChange>
        </w:rPr>
        <w:instrText xml:space="preserve"> HYPERLINK "http://ec.europa.eu/transport/modes/maritime/short_sea_shipping/pilotage_exemptions_en.htm" </w:instrText>
      </w:r>
      <w:r>
        <w:fldChar w:fldCharType="separate"/>
      </w:r>
      <w:r w:rsidR="00A0497E" w:rsidRPr="009F30E4">
        <w:rPr>
          <w:rStyle w:val="Hyperlink"/>
          <w:lang w:val="en-US"/>
          <w:rPrChange w:id="1157" w:author="Marie-Hélène Grillet" w:date="2013-09-16T13:04:00Z">
            <w:rPr>
              <w:rStyle w:val="Hyperlink"/>
            </w:rPr>
          </w:rPrChange>
        </w:rPr>
        <w:t>http://ec.europa.eu/transport/modes/maritime/short_sea_shipping/pilotage_exemptions_en.htm</w:t>
      </w:r>
      <w:r>
        <w:rPr>
          <w:rStyle w:val="Hyperlink"/>
        </w:rPr>
        <w:fldChar w:fldCharType="end"/>
      </w:r>
      <w:r w:rsidR="00153081" w:rsidRPr="009F30E4">
        <w:rPr>
          <w:lang w:val="en-US"/>
          <w:rPrChange w:id="1158" w:author="Marie-Hélène Grillet" w:date="2013-09-16T13:04:00Z">
            <w:rPr/>
          </w:rPrChange>
        </w:rPr>
        <w:t>.</w:t>
      </w:r>
    </w:p>
    <w:p w:rsidR="00A0497E" w:rsidRPr="009F30E4" w:rsidRDefault="00555339" w:rsidP="00F957D4">
      <w:pPr>
        <w:pStyle w:val="BodyText"/>
        <w:rPr>
          <w:lang w:val="en-US"/>
          <w:rPrChange w:id="1159" w:author="Marie-Hélène Grillet" w:date="2013-09-16T13:04:00Z">
            <w:rPr/>
          </w:rPrChange>
        </w:rPr>
      </w:pPr>
      <w:r w:rsidRPr="009F30E4">
        <w:rPr>
          <w:lang w:val="en-US"/>
          <w:rPrChange w:id="1160" w:author="Marie-Hélène Grillet" w:date="2013-09-16T13:04:00Z">
            <w:rPr/>
          </w:rPrChange>
        </w:rPr>
        <w:t>There are a number of associated links on this page.</w:t>
      </w:r>
    </w:p>
    <w:p w:rsidR="00153081" w:rsidRPr="009F30E4" w:rsidRDefault="00586CE6" w:rsidP="00555339">
      <w:pPr>
        <w:pStyle w:val="BodyText"/>
        <w:rPr>
          <w:lang w:val="en-US"/>
          <w:rPrChange w:id="1161" w:author="Marie-Hélène Grillet" w:date="2013-09-16T13:04:00Z">
            <w:rPr/>
          </w:rPrChange>
        </w:rPr>
      </w:pPr>
      <w:r w:rsidRPr="009F30E4">
        <w:rPr>
          <w:lang w:val="en-US"/>
          <w:rPrChange w:id="1162" w:author="Marie-Hélène Grillet" w:date="2013-09-16T13:04:00Z">
            <w:rPr/>
          </w:rPrChange>
        </w:rPr>
        <w:t>A p</w:t>
      </w:r>
      <w:r w:rsidR="00623582" w:rsidRPr="009F30E4">
        <w:rPr>
          <w:lang w:val="en-US"/>
          <w:rPrChange w:id="1163" w:author="Marie-Hélène Grillet" w:date="2013-09-16T13:04:00Z">
            <w:rPr/>
          </w:rPrChange>
        </w:rPr>
        <w:t xml:space="preserve">roposal for a </w:t>
      </w:r>
      <w:r w:rsidR="00555339" w:rsidRPr="009F30E4">
        <w:rPr>
          <w:lang w:val="en-US"/>
          <w:rPrChange w:id="1164" w:author="Marie-Hélène Grillet" w:date="2013-09-16T13:04:00Z">
            <w:rPr/>
          </w:rPrChange>
        </w:rPr>
        <w:t>R</w:t>
      </w:r>
      <w:r w:rsidR="00623582" w:rsidRPr="009F30E4">
        <w:rPr>
          <w:lang w:val="en-US"/>
          <w:rPrChange w:id="1165" w:author="Marie-Hélène Grillet" w:date="2013-09-16T13:04:00Z">
            <w:rPr/>
          </w:rPrChange>
        </w:rPr>
        <w:t xml:space="preserve">egulation of the </w:t>
      </w:r>
      <w:r w:rsidR="00555339" w:rsidRPr="009F30E4">
        <w:rPr>
          <w:lang w:val="en-US"/>
          <w:rPrChange w:id="1166" w:author="Marie-Hélène Grillet" w:date="2013-09-16T13:04:00Z">
            <w:rPr/>
          </w:rPrChange>
        </w:rPr>
        <w:t>E</w:t>
      </w:r>
      <w:r w:rsidR="00623582" w:rsidRPr="009F30E4">
        <w:rPr>
          <w:lang w:val="en-US"/>
          <w:rPrChange w:id="1167" w:author="Marie-Hélène Grillet" w:date="2013-09-16T13:04:00Z">
            <w:rPr/>
          </w:rPrChange>
        </w:rPr>
        <w:t xml:space="preserve">uropean </w:t>
      </w:r>
      <w:r w:rsidR="00555339" w:rsidRPr="009F30E4">
        <w:rPr>
          <w:lang w:val="en-US"/>
          <w:rPrChange w:id="1168" w:author="Marie-Hélène Grillet" w:date="2013-09-16T13:04:00Z">
            <w:rPr/>
          </w:rPrChange>
        </w:rPr>
        <w:t>P</w:t>
      </w:r>
      <w:r w:rsidR="00623582" w:rsidRPr="009F30E4">
        <w:rPr>
          <w:lang w:val="en-US"/>
          <w:rPrChange w:id="1169" w:author="Marie-Hélène Grillet" w:date="2013-09-16T13:04:00Z">
            <w:rPr/>
          </w:rPrChange>
        </w:rPr>
        <w:t xml:space="preserve">arliament and of the </w:t>
      </w:r>
      <w:r w:rsidR="00555339" w:rsidRPr="009F30E4">
        <w:rPr>
          <w:lang w:val="en-US"/>
          <w:rPrChange w:id="1170" w:author="Marie-Hélène Grillet" w:date="2013-09-16T13:04:00Z">
            <w:rPr/>
          </w:rPrChange>
        </w:rPr>
        <w:t>C</w:t>
      </w:r>
      <w:r w:rsidR="00623582" w:rsidRPr="009F30E4">
        <w:rPr>
          <w:lang w:val="en-US"/>
          <w:rPrChange w:id="1171" w:author="Marie-Hélène Grillet" w:date="2013-09-16T13:04:00Z">
            <w:rPr/>
          </w:rPrChange>
        </w:rPr>
        <w:t xml:space="preserve">ouncil </w:t>
      </w:r>
      <w:r w:rsidR="00555339" w:rsidRPr="009F30E4">
        <w:rPr>
          <w:lang w:val="en-US"/>
          <w:rPrChange w:id="1172" w:author="Marie-Hélène Grillet" w:date="2013-09-16T13:04:00Z">
            <w:rPr/>
          </w:rPrChange>
        </w:rPr>
        <w:t>establishing a framework on market access to port services and financial transparency</w:t>
      </w:r>
      <w:r w:rsidR="00623582" w:rsidRPr="009F30E4">
        <w:rPr>
          <w:lang w:val="en-US"/>
          <w:rPrChange w:id="1173" w:author="Marie-Hélène Grillet" w:date="2013-09-16T13:04:00Z">
            <w:rPr/>
          </w:rPrChange>
        </w:rPr>
        <w:t xml:space="preserve"> </w:t>
      </w:r>
      <w:r w:rsidR="00555339" w:rsidRPr="009F30E4">
        <w:rPr>
          <w:lang w:val="en-US"/>
          <w:rPrChange w:id="1174" w:author="Marie-Hélène Grillet" w:date="2013-09-16T13:04:00Z">
            <w:rPr/>
          </w:rPrChange>
        </w:rPr>
        <w:t>of ports</w:t>
      </w:r>
      <w:r w:rsidR="00153081" w:rsidRPr="009F30E4">
        <w:rPr>
          <w:lang w:val="en-US"/>
          <w:rPrChange w:id="1175" w:author="Marie-Hélène Grillet" w:date="2013-09-16T13:04:00Z">
            <w:rPr/>
          </w:rPrChange>
        </w:rPr>
        <w:t>, which contains issues regarding pilotage,</w:t>
      </w:r>
      <w:r w:rsidR="00555339" w:rsidRPr="009F30E4">
        <w:rPr>
          <w:lang w:val="en-US"/>
          <w:rPrChange w:id="1176" w:author="Marie-Hélène Grillet" w:date="2013-09-16T13:04:00Z">
            <w:rPr/>
          </w:rPrChange>
        </w:rPr>
        <w:t xml:space="preserve"> can be found at</w:t>
      </w:r>
      <w:r w:rsidR="00153081" w:rsidRPr="009F30E4">
        <w:rPr>
          <w:lang w:val="en-US"/>
          <w:rPrChange w:id="1177" w:author="Marie-Hélène Grillet" w:date="2013-09-16T13:04:00Z">
            <w:rPr/>
          </w:rPrChange>
        </w:rPr>
        <w:t>:</w:t>
      </w:r>
    </w:p>
    <w:p w:rsidR="00555339" w:rsidRPr="009F30E4" w:rsidRDefault="00555339" w:rsidP="00555339">
      <w:pPr>
        <w:pStyle w:val="BodyText"/>
        <w:rPr>
          <w:lang w:val="en-US"/>
          <w:rPrChange w:id="1178" w:author="Marie-Hélène Grillet" w:date="2013-09-16T13:04:00Z">
            <w:rPr/>
          </w:rPrChange>
        </w:rPr>
      </w:pPr>
      <w:r w:rsidRPr="009F30E4">
        <w:rPr>
          <w:lang w:val="en-US"/>
          <w:rPrChange w:id="1179" w:author="Marie-Hélène Grillet" w:date="2013-09-16T13:04:00Z">
            <w:rPr/>
          </w:rPrChange>
        </w:rPr>
        <w:t xml:space="preserve"> </w:t>
      </w:r>
      <w:r w:rsidR="009F30E4">
        <w:fldChar w:fldCharType="begin"/>
      </w:r>
      <w:r w:rsidR="009F30E4" w:rsidRPr="009F30E4">
        <w:rPr>
          <w:lang w:val="en-US"/>
          <w:rPrChange w:id="1180" w:author="Marie-Hélène Grillet" w:date="2013-09-16T13:04:00Z">
            <w:rPr/>
          </w:rPrChange>
        </w:rPr>
        <w:instrText xml:space="preserve"> HYPERLINK "http://ec.europa.eu/danmark/documents/alle_emner/transport/130523_296_havne.pdf" </w:instrText>
      </w:r>
      <w:r w:rsidR="009F30E4">
        <w:fldChar w:fldCharType="separate"/>
      </w:r>
      <w:r w:rsidRPr="009F30E4">
        <w:rPr>
          <w:rStyle w:val="Hyperlink"/>
          <w:lang w:val="en-US"/>
          <w:rPrChange w:id="1181" w:author="Marie-Hélène Grillet" w:date="2013-09-16T13:04:00Z">
            <w:rPr>
              <w:rStyle w:val="Hyperlink"/>
            </w:rPr>
          </w:rPrChange>
        </w:rPr>
        <w:t>http://ec.europa.eu/danmark/documents/alle_emner/transport/130523_296_havne.pdf</w:t>
      </w:r>
      <w:r w:rsidR="009F30E4">
        <w:rPr>
          <w:rStyle w:val="Hyperlink"/>
        </w:rPr>
        <w:fldChar w:fldCharType="end"/>
      </w:r>
      <w:r w:rsidR="00623582" w:rsidRPr="009F30E4">
        <w:rPr>
          <w:lang w:val="en-US"/>
          <w:rPrChange w:id="1182" w:author="Marie-Hélène Grillet" w:date="2013-09-16T13:04:00Z">
            <w:rPr/>
          </w:rPrChange>
        </w:rPr>
        <w:t>.</w:t>
      </w:r>
    </w:p>
    <w:p w:rsidR="00003A2E" w:rsidRPr="009F30E4" w:rsidRDefault="00003A2E" w:rsidP="00555339">
      <w:pPr>
        <w:pStyle w:val="BodyText"/>
        <w:rPr>
          <w:lang w:val="en-US"/>
          <w:rPrChange w:id="1183" w:author="Marie-Hélène Grillet" w:date="2013-09-16T13:04:00Z">
            <w:rPr/>
          </w:rPrChange>
        </w:rPr>
      </w:pPr>
      <w:r w:rsidRPr="009F30E4">
        <w:rPr>
          <w:lang w:val="en-US"/>
          <w:rPrChange w:id="1184" w:author="Marie-Hélène Grillet" w:date="2013-09-16T13:04:00Z">
            <w:rPr/>
          </w:rPrChange>
        </w:rPr>
        <w:t>At the moment it is not clear what the outcome of this initiative may be.</w:t>
      </w:r>
    </w:p>
    <w:p w:rsidR="00AD3D86" w:rsidRPr="00A46E50" w:rsidRDefault="005F1135" w:rsidP="00844464">
      <w:pPr>
        <w:pStyle w:val="Heading1"/>
      </w:pPr>
      <w:bookmarkStart w:id="1185" w:name="_Toc232675239"/>
      <w:r>
        <w:t>Review of discussion</w:t>
      </w:r>
      <w:bookmarkEnd w:id="1185"/>
    </w:p>
    <w:p w:rsidR="00AD3D86" w:rsidRDefault="00EC753C" w:rsidP="00AD3D86">
      <w:pPr>
        <w:pStyle w:val="BodyText"/>
        <w:rPr>
          <w:rFonts w:cs="Arial"/>
        </w:rPr>
      </w:pPr>
      <w:r w:rsidRPr="009F30E4">
        <w:rPr>
          <w:rFonts w:cs="Arial"/>
          <w:lang w:val="en-US"/>
          <w:rPrChange w:id="1186" w:author="Marie-Hélène Grillet" w:date="2013-09-16T13:04:00Z">
            <w:rPr>
              <w:rFonts w:cs="Arial"/>
            </w:rPr>
          </w:rPrChange>
        </w:rPr>
        <w:t>In his summing up, the Chairman said that three potential tasks had been identified and that each ou</w:t>
      </w:r>
      <w:r w:rsidR="00F04257" w:rsidRPr="009F30E4">
        <w:rPr>
          <w:rFonts w:cs="Arial"/>
          <w:lang w:val="en-US"/>
          <w:rPrChange w:id="1187" w:author="Marie-Hélène Grillet" w:date="2013-09-16T13:04:00Z">
            <w:rPr>
              <w:rFonts w:cs="Arial"/>
            </w:rPr>
          </w:rPrChange>
        </w:rPr>
        <w:t>gh</w:t>
      </w:r>
      <w:r w:rsidRPr="009F30E4">
        <w:rPr>
          <w:rFonts w:cs="Arial"/>
          <w:lang w:val="en-US"/>
          <w:rPrChange w:id="1188" w:author="Marie-Hélène Grillet" w:date="2013-09-16T13:04:00Z">
            <w:rPr>
              <w:rFonts w:cs="Arial"/>
            </w:rPr>
          </w:rPrChange>
        </w:rPr>
        <w:t>t to have a forum member to act as leader / focus for further work.</w:t>
      </w:r>
      <w:r w:rsidR="00F04257" w:rsidRPr="009F30E4">
        <w:rPr>
          <w:rFonts w:cs="Arial"/>
          <w:lang w:val="en-US"/>
          <w:rPrChange w:id="1189" w:author="Marie-Hélène Grillet" w:date="2013-09-16T13:04:00Z">
            <w:rPr>
              <w:rFonts w:cs="Arial"/>
            </w:rPr>
          </w:rPrChange>
        </w:rPr>
        <w:t xml:space="preserve">  </w:t>
      </w:r>
      <w:r w:rsidR="00F04257">
        <w:rPr>
          <w:rFonts w:cs="Arial"/>
        </w:rPr>
        <w:t>Thus it was agreed that:</w:t>
      </w:r>
    </w:p>
    <w:p w:rsidR="00F04257" w:rsidRPr="009F30E4" w:rsidRDefault="00F04257" w:rsidP="00F04257">
      <w:pPr>
        <w:pStyle w:val="List1"/>
        <w:rPr>
          <w:lang w:val="en-US"/>
          <w:rPrChange w:id="1190" w:author="Marie-Hélène Grillet" w:date="2013-09-16T13:04:00Z">
            <w:rPr/>
          </w:rPrChange>
        </w:rPr>
      </w:pPr>
      <w:r w:rsidRPr="009F30E4">
        <w:rPr>
          <w:lang w:val="en-US"/>
          <w:rPrChange w:id="1191" w:author="Marie-Hélène Grillet" w:date="2013-09-16T13:04:00Z">
            <w:rPr/>
          </w:rPrChange>
        </w:rPr>
        <w:t xml:space="preserve">Risk assessment should be monitored by </w:t>
      </w:r>
      <w:r w:rsidR="00A87A86" w:rsidRPr="009F30E4">
        <w:rPr>
          <w:lang w:val="en-US"/>
          <w:rPrChange w:id="1192" w:author="Marie-Hélène Grillet" w:date="2013-09-16T13:04:00Z">
            <w:rPr/>
          </w:rPrChange>
        </w:rPr>
        <w:t>Swedish Transport Agency (</w:t>
      </w:r>
      <w:r w:rsidRPr="009F30E4">
        <w:rPr>
          <w:lang w:val="en-US"/>
          <w:rPrChange w:id="1193" w:author="Marie-Hélène Grillet" w:date="2013-09-16T13:04:00Z">
            <w:rPr/>
          </w:rPrChange>
        </w:rPr>
        <w:t>S</w:t>
      </w:r>
      <w:r w:rsidR="00A87A86" w:rsidRPr="009F30E4">
        <w:rPr>
          <w:lang w:val="en-US"/>
          <w:rPrChange w:id="1194" w:author="Marie-Hélène Grillet" w:date="2013-09-16T13:04:00Z">
            <w:rPr/>
          </w:rPrChange>
        </w:rPr>
        <w:t>T</w:t>
      </w:r>
      <w:r w:rsidRPr="009F30E4">
        <w:rPr>
          <w:lang w:val="en-US"/>
          <w:rPrChange w:id="1195" w:author="Marie-Hélène Grillet" w:date="2013-09-16T13:04:00Z">
            <w:rPr/>
          </w:rPrChange>
        </w:rPr>
        <w:t>A</w:t>
      </w:r>
      <w:r w:rsidR="00A87A86" w:rsidRPr="009F30E4">
        <w:rPr>
          <w:lang w:val="en-US"/>
          <w:rPrChange w:id="1196" w:author="Marie-Hélène Grillet" w:date="2013-09-16T13:04:00Z">
            <w:rPr/>
          </w:rPrChange>
        </w:rPr>
        <w:t>)</w:t>
      </w:r>
      <w:r w:rsidRPr="009F30E4">
        <w:rPr>
          <w:lang w:val="en-US"/>
          <w:rPrChange w:id="1197" w:author="Marie-Hélène Grillet" w:date="2013-09-16T13:04:00Z">
            <w:rPr/>
          </w:rPrChange>
        </w:rPr>
        <w:t>.</w:t>
      </w:r>
    </w:p>
    <w:p w:rsidR="00F04257" w:rsidRPr="009F30E4" w:rsidRDefault="00F04257" w:rsidP="00F04257">
      <w:pPr>
        <w:pStyle w:val="List1"/>
        <w:rPr>
          <w:lang w:val="en-US"/>
          <w:rPrChange w:id="1198" w:author="Marie-Hélène Grillet" w:date="2013-09-16T13:04:00Z">
            <w:rPr/>
          </w:rPrChange>
        </w:rPr>
      </w:pPr>
      <w:r w:rsidRPr="009F30E4">
        <w:rPr>
          <w:lang w:val="en-US"/>
          <w:rPrChange w:id="1199" w:author="Marie-Hélène Grillet" w:date="2013-09-16T13:04:00Z">
            <w:rPr/>
          </w:rPrChange>
        </w:rPr>
        <w:t>Pilot passage plans exchange by</w:t>
      </w:r>
      <w:r w:rsidR="00A87A86" w:rsidRPr="009F30E4">
        <w:rPr>
          <w:lang w:val="en-US"/>
          <w:rPrChange w:id="1200" w:author="Marie-Hélène Grillet" w:date="2013-09-16T13:04:00Z">
            <w:rPr/>
          </w:rPrChange>
        </w:rPr>
        <w:t xml:space="preserve"> Finnish Transport Safety Agency (TRAFI)</w:t>
      </w:r>
      <w:r w:rsidRPr="009F30E4">
        <w:rPr>
          <w:lang w:val="en-US"/>
          <w:rPrChange w:id="1201" w:author="Marie-Hélène Grillet" w:date="2013-09-16T13:04:00Z">
            <w:rPr/>
          </w:rPrChange>
        </w:rPr>
        <w:t>.</w:t>
      </w:r>
    </w:p>
    <w:p w:rsidR="00F04257" w:rsidRPr="009F30E4" w:rsidRDefault="00F04257" w:rsidP="00F04257">
      <w:pPr>
        <w:pStyle w:val="List1"/>
        <w:rPr>
          <w:lang w:val="en-US"/>
          <w:rPrChange w:id="1202" w:author="Marie-Hélène Grillet" w:date="2013-09-16T13:04:00Z">
            <w:rPr/>
          </w:rPrChange>
        </w:rPr>
      </w:pPr>
      <w:r w:rsidRPr="009F30E4">
        <w:rPr>
          <w:lang w:val="en-US"/>
          <w:rPrChange w:id="1203" w:author="Marie-Hélène Grillet" w:date="2013-09-16T13:04:00Z">
            <w:rPr/>
          </w:rPrChange>
        </w:rPr>
        <w:t xml:space="preserve">SMCP by </w:t>
      </w:r>
      <w:r w:rsidR="00A87A86" w:rsidRPr="009F30E4">
        <w:rPr>
          <w:lang w:val="en-US"/>
          <w:rPrChange w:id="1204" w:author="Marie-Hélène Grillet" w:date="2013-09-16T13:04:00Z">
            <w:rPr/>
          </w:rPrChange>
        </w:rPr>
        <w:t>Norwegian Coastal Administration (</w:t>
      </w:r>
      <w:r w:rsidRPr="009F30E4">
        <w:rPr>
          <w:lang w:val="en-US"/>
          <w:rPrChange w:id="1205" w:author="Marie-Hélène Grillet" w:date="2013-09-16T13:04:00Z">
            <w:rPr/>
          </w:rPrChange>
        </w:rPr>
        <w:t>NCA</w:t>
      </w:r>
      <w:r w:rsidR="00A87A86" w:rsidRPr="009F30E4">
        <w:rPr>
          <w:lang w:val="en-US"/>
          <w:rPrChange w:id="1206" w:author="Marie-Hélène Grillet" w:date="2013-09-16T13:04:00Z">
            <w:rPr/>
          </w:rPrChange>
        </w:rPr>
        <w:t>)</w:t>
      </w:r>
      <w:r w:rsidRPr="009F30E4">
        <w:rPr>
          <w:lang w:val="en-US"/>
          <w:rPrChange w:id="1207" w:author="Marie-Hélène Grillet" w:date="2013-09-16T13:04:00Z">
            <w:rPr/>
          </w:rPrChange>
        </w:rPr>
        <w:t>.</w:t>
      </w:r>
    </w:p>
    <w:p w:rsidR="00C51FA2" w:rsidRPr="009F30E4" w:rsidRDefault="00F04257" w:rsidP="009D5302">
      <w:pPr>
        <w:pStyle w:val="BodyText"/>
        <w:rPr>
          <w:lang w:val="en-US"/>
          <w:rPrChange w:id="1208" w:author="Marie-Hélène Grillet" w:date="2013-09-16T13:04:00Z">
            <w:rPr/>
          </w:rPrChange>
        </w:rPr>
      </w:pPr>
      <w:r w:rsidRPr="009F30E4">
        <w:rPr>
          <w:lang w:val="en-US"/>
          <w:rPrChange w:id="1209" w:author="Marie-Hélène Grillet" w:date="2013-09-16T13:04:00Z">
            <w:rPr/>
          </w:rPrChange>
        </w:rPr>
        <w:t>Some standing agenda items were identified:</w:t>
      </w:r>
    </w:p>
    <w:p w:rsidR="00F04257" w:rsidRDefault="00F04257" w:rsidP="00F04257">
      <w:pPr>
        <w:pStyle w:val="List1"/>
        <w:numPr>
          <w:ilvl w:val="0"/>
          <w:numId w:val="35"/>
        </w:numPr>
      </w:pPr>
      <w:r>
        <w:t>Accident review (lessons learned).</w:t>
      </w:r>
    </w:p>
    <w:p w:rsidR="00F04257" w:rsidRDefault="00F04257" w:rsidP="00F04257">
      <w:pPr>
        <w:pStyle w:val="List1"/>
        <w:numPr>
          <w:ilvl w:val="0"/>
          <w:numId w:val="35"/>
        </w:numPr>
      </w:pPr>
      <w:r>
        <w:t>Input from IALA Committees.</w:t>
      </w:r>
    </w:p>
    <w:p w:rsidR="00F04257" w:rsidRDefault="00F04257" w:rsidP="00F04257">
      <w:pPr>
        <w:pStyle w:val="List1"/>
        <w:numPr>
          <w:ilvl w:val="0"/>
          <w:numId w:val="35"/>
        </w:numPr>
      </w:pPr>
      <w:r>
        <w:t>Sharing best practice.</w:t>
      </w:r>
    </w:p>
    <w:p w:rsidR="00F04257" w:rsidRDefault="00F04257" w:rsidP="00F04257">
      <w:pPr>
        <w:pStyle w:val="List1"/>
        <w:numPr>
          <w:ilvl w:val="0"/>
          <w:numId w:val="35"/>
        </w:numPr>
      </w:pPr>
      <w:r>
        <w:t>Current developments</w:t>
      </w:r>
      <w:r w:rsidR="00FF4808">
        <w:t>:</w:t>
      </w:r>
    </w:p>
    <w:p w:rsidR="00F04257" w:rsidRDefault="00F04257" w:rsidP="00F04257">
      <w:pPr>
        <w:pStyle w:val="List1indent1"/>
        <w:numPr>
          <w:ilvl w:val="1"/>
          <w:numId w:val="35"/>
        </w:numPr>
      </w:pPr>
      <w:r>
        <w:t>Pilot training and education</w:t>
      </w:r>
      <w:r w:rsidR="00FF4808">
        <w:t>:</w:t>
      </w:r>
    </w:p>
    <w:p w:rsidR="00F04257" w:rsidRPr="009F30E4" w:rsidRDefault="00FF4808" w:rsidP="009D5302">
      <w:pPr>
        <w:pStyle w:val="BodyText"/>
        <w:rPr>
          <w:lang w:val="en-US"/>
          <w:rPrChange w:id="1210" w:author="Marie-Hélène Grillet" w:date="2013-09-16T13:04:00Z">
            <w:rPr/>
          </w:rPrChange>
        </w:rPr>
      </w:pPr>
      <w:r w:rsidRPr="009F30E4">
        <w:rPr>
          <w:lang w:val="en-US"/>
          <w:rPrChange w:id="1211" w:author="Marie-Hélène Grillet" w:date="2013-09-16T13:04:00Z">
            <w:rPr/>
          </w:rPrChange>
        </w:rPr>
        <w:t xml:space="preserve">The limitations of </w:t>
      </w:r>
      <w:proofErr w:type="spellStart"/>
      <w:r w:rsidRPr="009F30E4">
        <w:rPr>
          <w:lang w:val="en-US"/>
          <w:rPrChange w:id="1212" w:author="Marie-Hélène Grillet" w:date="2013-09-16T13:04:00Z">
            <w:rPr/>
          </w:rPrChange>
        </w:rPr>
        <w:t>GoToMeeting</w:t>
      </w:r>
      <w:proofErr w:type="spellEnd"/>
      <w:r w:rsidRPr="009F30E4">
        <w:rPr>
          <w:lang w:val="en-US"/>
          <w:rPrChange w:id="1213" w:author="Marie-Hélène Grillet" w:date="2013-09-16T13:04:00Z">
            <w:rPr/>
          </w:rPrChange>
        </w:rPr>
        <w:t xml:space="preserve"> for a long meeting were </w:t>
      </w:r>
      <w:proofErr w:type="spellStart"/>
      <w:r w:rsidRPr="009F30E4">
        <w:rPr>
          <w:lang w:val="en-US"/>
          <w:rPrChange w:id="1214" w:author="Marie-Hélène Grillet" w:date="2013-09-16T13:04:00Z">
            <w:rPr/>
          </w:rPrChange>
        </w:rPr>
        <w:t>recognised</w:t>
      </w:r>
      <w:proofErr w:type="spellEnd"/>
      <w:r w:rsidRPr="009F30E4">
        <w:rPr>
          <w:lang w:val="en-US"/>
          <w:rPrChange w:id="1215" w:author="Marie-Hélène Grillet" w:date="2013-09-16T13:04:00Z">
            <w:rPr/>
          </w:rPrChange>
        </w:rPr>
        <w:t xml:space="preserve"> and it was agreed that the CPAF would be better served by meeting face to face, whenever possible.  However, t</w:t>
      </w:r>
      <w:r w:rsidR="00F6531B" w:rsidRPr="009F30E4">
        <w:rPr>
          <w:lang w:val="en-US"/>
          <w:rPrChange w:id="1216" w:author="Marie-Hélène Grillet" w:date="2013-09-16T13:04:00Z">
            <w:rPr/>
          </w:rPrChange>
        </w:rPr>
        <w:t xml:space="preserve">he use of </w:t>
      </w:r>
      <w:proofErr w:type="spellStart"/>
      <w:r w:rsidR="00F6531B" w:rsidRPr="009F30E4">
        <w:rPr>
          <w:lang w:val="en-US"/>
          <w:rPrChange w:id="1217" w:author="Marie-Hélène Grillet" w:date="2013-09-16T13:04:00Z">
            <w:rPr/>
          </w:rPrChange>
        </w:rPr>
        <w:t>GoToMeeting</w:t>
      </w:r>
      <w:proofErr w:type="spellEnd"/>
      <w:r w:rsidR="00F6531B" w:rsidRPr="009F30E4">
        <w:rPr>
          <w:lang w:val="en-US"/>
          <w:rPrChange w:id="1218" w:author="Marie-Hélène Grillet" w:date="2013-09-16T13:04:00Z">
            <w:rPr/>
          </w:rPrChange>
        </w:rPr>
        <w:t xml:space="preserve"> may</w:t>
      </w:r>
      <w:r w:rsidRPr="009F30E4">
        <w:rPr>
          <w:lang w:val="en-US"/>
          <w:rPrChange w:id="1219" w:author="Marie-Hélène Grillet" w:date="2013-09-16T13:04:00Z">
            <w:rPr/>
          </w:rPrChange>
        </w:rPr>
        <w:t xml:space="preserve"> still be a serviceable option, depending on the agenda.</w:t>
      </w:r>
    </w:p>
    <w:p w:rsidR="004A2232" w:rsidRPr="00A46E50" w:rsidRDefault="005F1135" w:rsidP="00844464">
      <w:pPr>
        <w:pStyle w:val="Heading1"/>
      </w:pPr>
      <w:bookmarkStart w:id="1220" w:name="_Toc232675240"/>
      <w:bookmarkEnd w:id="508"/>
      <w:r>
        <w:lastRenderedPageBreak/>
        <w:t>Any other Business</w:t>
      </w:r>
      <w:bookmarkEnd w:id="1220"/>
    </w:p>
    <w:p w:rsidR="007A16AF" w:rsidRPr="009F30E4" w:rsidRDefault="000C393C" w:rsidP="005F1135">
      <w:pPr>
        <w:pStyle w:val="BodyText"/>
        <w:rPr>
          <w:lang w:val="en-US"/>
          <w:rPrChange w:id="1221" w:author="Marie-Hélène Grillet" w:date="2013-09-16T13:04:00Z">
            <w:rPr/>
          </w:rPrChange>
        </w:rPr>
      </w:pPr>
      <w:r w:rsidRPr="009F30E4">
        <w:rPr>
          <w:lang w:val="en-US"/>
          <w:rPrChange w:id="1222" w:author="Marie-Hélène Grillet" w:date="2013-09-16T13:04:00Z">
            <w:rPr/>
          </w:rPrChange>
        </w:rPr>
        <w:t>No other business was raised.</w:t>
      </w:r>
    </w:p>
    <w:p w:rsidR="005F1135" w:rsidRPr="009F30E4" w:rsidRDefault="005F1135" w:rsidP="005F1135">
      <w:pPr>
        <w:pStyle w:val="Heading1"/>
        <w:rPr>
          <w:lang w:val="en-US"/>
          <w:rPrChange w:id="1223" w:author="Marie-Hélène Grillet" w:date="2013-09-16T13:04:00Z">
            <w:rPr/>
          </w:rPrChange>
        </w:rPr>
      </w:pPr>
      <w:bookmarkStart w:id="1224" w:name="_Toc232675241"/>
      <w:bookmarkStart w:id="1225" w:name="_Toc167878157"/>
      <w:r w:rsidRPr="009F30E4">
        <w:rPr>
          <w:lang w:val="en-US"/>
          <w:rPrChange w:id="1226" w:author="Marie-Hélène Grillet" w:date="2013-09-16T13:04:00Z">
            <w:rPr/>
          </w:rPrChange>
        </w:rPr>
        <w:t>Date and venue for next meeting</w:t>
      </w:r>
      <w:bookmarkEnd w:id="1224"/>
    </w:p>
    <w:p w:rsidR="005F1135" w:rsidRPr="009F30E4" w:rsidRDefault="005F1135" w:rsidP="005F1135">
      <w:pPr>
        <w:pStyle w:val="BodyText"/>
        <w:rPr>
          <w:lang w:val="en-US"/>
          <w:rPrChange w:id="1227" w:author="Marie-Hélène Grillet" w:date="2013-09-16T13:04:00Z">
            <w:rPr/>
          </w:rPrChange>
        </w:rPr>
      </w:pPr>
      <w:r w:rsidRPr="009F30E4">
        <w:rPr>
          <w:rFonts w:cs="Arial"/>
          <w:lang w:val="en-US"/>
          <w:rPrChange w:id="1228" w:author="Marie-Hélène Grillet" w:date="2013-09-16T13:04:00Z">
            <w:rPr>
              <w:rFonts w:cs="Arial"/>
            </w:rPr>
          </w:rPrChange>
        </w:rPr>
        <w:t>The next meeting (</w:t>
      </w:r>
      <w:r w:rsidR="00B524CA" w:rsidRPr="009F30E4">
        <w:rPr>
          <w:rFonts w:cs="Arial"/>
          <w:lang w:val="en-US"/>
          <w:rPrChange w:id="1229" w:author="Marie-Hélène Grillet" w:date="2013-09-16T13:04:00Z">
            <w:rPr>
              <w:rFonts w:cs="Arial"/>
            </w:rPr>
          </w:rPrChange>
        </w:rPr>
        <w:t>C</w:t>
      </w:r>
      <w:r w:rsidRPr="009F30E4">
        <w:rPr>
          <w:rFonts w:cs="Arial"/>
          <w:lang w:val="en-US"/>
          <w:rPrChange w:id="1230" w:author="Marie-Hélène Grillet" w:date="2013-09-16T13:04:00Z">
            <w:rPr>
              <w:rFonts w:cs="Arial"/>
            </w:rPr>
          </w:rPrChange>
        </w:rPr>
        <w:t>PAF</w:t>
      </w:r>
      <w:r w:rsidR="00B524CA" w:rsidRPr="009F30E4">
        <w:rPr>
          <w:rFonts w:cs="Arial"/>
          <w:lang w:val="en-US"/>
          <w:rPrChange w:id="1231" w:author="Marie-Hélène Grillet" w:date="2013-09-16T13:04:00Z">
            <w:rPr>
              <w:rFonts w:cs="Arial"/>
            </w:rPr>
          </w:rPrChange>
        </w:rPr>
        <w:t>2</w:t>
      </w:r>
      <w:r w:rsidRPr="009F30E4">
        <w:rPr>
          <w:rFonts w:cs="Arial"/>
          <w:lang w:val="en-US"/>
          <w:rPrChange w:id="1232" w:author="Marie-Hélène Grillet" w:date="2013-09-16T13:04:00Z">
            <w:rPr>
              <w:rFonts w:cs="Arial"/>
            </w:rPr>
          </w:rPrChange>
        </w:rPr>
        <w:t>) will be held between</w:t>
      </w:r>
      <w:r w:rsidR="000C393C" w:rsidRPr="009F30E4">
        <w:rPr>
          <w:rFonts w:cs="Arial"/>
          <w:lang w:val="en-US"/>
          <w:rPrChange w:id="1233" w:author="Marie-Hélène Grillet" w:date="2013-09-16T13:04:00Z">
            <w:rPr>
              <w:rFonts w:cs="Arial"/>
            </w:rPr>
          </w:rPrChange>
        </w:rPr>
        <w:t xml:space="preserve"> 13 and 15 May, 2014 at IALA.</w:t>
      </w:r>
    </w:p>
    <w:p w:rsidR="00DE0AEC" w:rsidRPr="009F30E4" w:rsidRDefault="00DE0AEC" w:rsidP="00844464">
      <w:pPr>
        <w:pStyle w:val="Heading1"/>
        <w:rPr>
          <w:lang w:val="en-US"/>
          <w:rPrChange w:id="1234" w:author="Marie-Hélène Grillet" w:date="2013-09-16T13:04:00Z">
            <w:rPr/>
          </w:rPrChange>
        </w:rPr>
      </w:pPr>
      <w:bookmarkStart w:id="1235" w:name="_Toc232675242"/>
      <w:r w:rsidRPr="009F30E4">
        <w:rPr>
          <w:lang w:val="en-US"/>
          <w:rPrChange w:id="1236" w:author="Marie-Hélène Grillet" w:date="2013-09-16T13:04:00Z">
            <w:rPr/>
          </w:rPrChange>
        </w:rPr>
        <w:t>Review of output and working papers</w:t>
      </w:r>
      <w:bookmarkEnd w:id="1235"/>
    </w:p>
    <w:p w:rsidR="00796079" w:rsidRPr="009F30E4" w:rsidRDefault="00B04534" w:rsidP="009A0437">
      <w:pPr>
        <w:pStyle w:val="BodyText"/>
        <w:rPr>
          <w:lang w:val="en-US" w:eastAsia="de-DE"/>
          <w:rPrChange w:id="1237" w:author="Marie-Hélène Grillet" w:date="2013-09-16T13:04:00Z">
            <w:rPr>
              <w:lang w:eastAsia="de-DE"/>
            </w:rPr>
          </w:rPrChange>
        </w:rPr>
      </w:pPr>
      <w:r w:rsidRPr="009F30E4">
        <w:rPr>
          <w:lang w:val="en-US" w:eastAsia="de-DE"/>
          <w:rPrChange w:id="1238" w:author="Marie-Hélène Grillet" w:date="2013-09-16T13:04:00Z">
            <w:rPr>
              <w:lang w:eastAsia="de-DE"/>
            </w:rPr>
          </w:rPrChange>
        </w:rPr>
        <w:t>The output papers were reviewed and their disposition agreed.</w:t>
      </w:r>
      <w:bookmarkEnd w:id="1225"/>
    </w:p>
    <w:p w:rsidR="00DE0AEC" w:rsidRPr="00A46E50" w:rsidRDefault="00DE0AEC" w:rsidP="00844464">
      <w:pPr>
        <w:pStyle w:val="Heading1"/>
      </w:pPr>
      <w:bookmarkStart w:id="1239" w:name="_Toc232675243"/>
      <w:bookmarkStart w:id="1240" w:name="_Toc167878158"/>
      <w:r w:rsidRPr="00A46E50">
        <w:t>Review of session report</w:t>
      </w:r>
      <w:bookmarkEnd w:id="1239"/>
    </w:p>
    <w:p w:rsidR="00DE0AEC" w:rsidRPr="009F30E4" w:rsidRDefault="00DE0AEC" w:rsidP="00DE0AEC">
      <w:pPr>
        <w:pStyle w:val="BodyText"/>
        <w:rPr>
          <w:lang w:val="en-US"/>
          <w:rPrChange w:id="1241" w:author="Marie-Hélène Grillet" w:date="2013-09-16T13:04:00Z">
            <w:rPr/>
          </w:rPrChange>
        </w:rPr>
      </w:pPr>
      <w:r w:rsidRPr="009F30E4">
        <w:rPr>
          <w:lang w:val="en-US"/>
          <w:rPrChange w:id="1242" w:author="Marie-Hélène Grillet" w:date="2013-09-16T13:04:00Z">
            <w:rPr/>
          </w:rPrChange>
        </w:rPr>
        <w:t>The report of the meeting (</w:t>
      </w:r>
      <w:r w:rsidR="00B524CA" w:rsidRPr="009F30E4">
        <w:rPr>
          <w:lang w:val="en-US"/>
          <w:rPrChange w:id="1243" w:author="Marie-Hélène Grillet" w:date="2013-09-16T13:04:00Z">
            <w:rPr/>
          </w:rPrChange>
        </w:rPr>
        <w:t>C</w:t>
      </w:r>
      <w:r w:rsidRPr="009F30E4">
        <w:rPr>
          <w:lang w:val="en-US"/>
          <w:rPrChange w:id="1244" w:author="Marie-Hélène Grillet" w:date="2013-09-16T13:04:00Z">
            <w:rPr/>
          </w:rPrChange>
        </w:rPr>
        <w:t>PAF</w:t>
      </w:r>
      <w:r w:rsidR="00A5148D" w:rsidRPr="009F30E4">
        <w:rPr>
          <w:lang w:val="en-US"/>
          <w:rPrChange w:id="1245" w:author="Marie-Hélène Grillet" w:date="2013-09-16T13:04:00Z">
            <w:rPr/>
          </w:rPrChange>
        </w:rPr>
        <w:t>1</w:t>
      </w:r>
      <w:r w:rsidRPr="009F30E4">
        <w:rPr>
          <w:lang w:val="en-US"/>
          <w:rPrChange w:id="1246" w:author="Marie-Hélène Grillet" w:date="2013-09-16T13:04:00Z">
            <w:rPr/>
          </w:rPrChange>
        </w:rPr>
        <w:t>/output/1) was reviewed and approved by the Forum.</w:t>
      </w:r>
    </w:p>
    <w:p w:rsidR="00B26491" w:rsidRPr="009F30E4" w:rsidRDefault="00B26491" w:rsidP="00B26491">
      <w:pPr>
        <w:pStyle w:val="ActionItem"/>
        <w:rPr>
          <w:lang w:val="en-US"/>
          <w:rPrChange w:id="1247" w:author="Marie-Hélène Grillet" w:date="2013-09-16T13:04:00Z">
            <w:rPr/>
          </w:rPrChange>
        </w:rPr>
      </w:pPr>
      <w:r w:rsidRPr="009F30E4">
        <w:rPr>
          <w:lang w:val="en-US"/>
          <w:rPrChange w:id="1248" w:author="Marie-Hélène Grillet" w:date="2013-09-16T13:04:00Z">
            <w:rPr/>
          </w:rPrChange>
        </w:rPr>
        <w:t>Action item</w:t>
      </w:r>
    </w:p>
    <w:p w:rsidR="00B26491" w:rsidRPr="009F30E4" w:rsidRDefault="00B26491" w:rsidP="00B26491">
      <w:pPr>
        <w:pStyle w:val="ActionIALA"/>
        <w:rPr>
          <w:lang w:val="en-US" w:eastAsia="de-DE"/>
          <w:rPrChange w:id="1249" w:author="Marie-Hélène Grillet" w:date="2013-09-16T13:04:00Z">
            <w:rPr>
              <w:lang w:eastAsia="de-DE"/>
            </w:rPr>
          </w:rPrChange>
        </w:rPr>
      </w:pPr>
      <w:bookmarkStart w:id="1250" w:name="_Toc232740268"/>
      <w:r w:rsidRPr="009F30E4">
        <w:rPr>
          <w:lang w:val="en-US"/>
          <w:rPrChange w:id="1251" w:author="Marie-Hélène Grillet" w:date="2013-09-16T13:04:00Z">
            <w:rPr/>
          </w:rPrChange>
        </w:rPr>
        <w:t xml:space="preserve">The Secretariat is requested to </w:t>
      </w:r>
      <w:r w:rsidR="00D51C68" w:rsidRPr="009F30E4">
        <w:rPr>
          <w:lang w:val="en-US"/>
          <w:rPrChange w:id="1252" w:author="Marie-Hélène Grillet" w:date="2013-09-16T13:04:00Z">
            <w:rPr/>
          </w:rPrChange>
        </w:rPr>
        <w:t xml:space="preserve">distribute the report of CPAF1 (CPAF1/output/1) to CPAF members and </w:t>
      </w:r>
      <w:r w:rsidRPr="009F30E4">
        <w:rPr>
          <w:lang w:val="en-US"/>
          <w:rPrChange w:id="1253" w:author="Marie-Hélène Grillet" w:date="2013-09-16T13:04:00Z">
            <w:rPr/>
          </w:rPrChange>
        </w:rPr>
        <w:t xml:space="preserve">forward </w:t>
      </w:r>
      <w:r w:rsidR="0061604C" w:rsidRPr="009F30E4">
        <w:rPr>
          <w:lang w:val="en-US"/>
          <w:rPrChange w:id="1254" w:author="Marie-Hélène Grillet" w:date="2013-09-16T13:04:00Z">
            <w:rPr/>
          </w:rPrChange>
        </w:rPr>
        <w:t>it</w:t>
      </w:r>
      <w:r w:rsidRPr="009F30E4">
        <w:rPr>
          <w:lang w:val="en-US"/>
          <w:rPrChange w:id="1255" w:author="Marie-Hélène Grillet" w:date="2013-09-16T13:04:00Z">
            <w:rPr/>
          </w:rPrChange>
        </w:rPr>
        <w:t xml:space="preserve"> to the IALA Council, to note</w:t>
      </w:r>
      <w:r w:rsidR="00824520" w:rsidRPr="009F30E4">
        <w:rPr>
          <w:lang w:val="en-US"/>
          <w:rPrChange w:id="1256" w:author="Marie-Hélène Grillet" w:date="2013-09-16T13:04:00Z">
            <w:rPr/>
          </w:rPrChange>
        </w:rPr>
        <w:t>,</w:t>
      </w:r>
      <w:r w:rsidR="00F6531B" w:rsidRPr="009F30E4">
        <w:rPr>
          <w:lang w:val="en-US"/>
          <w:rPrChange w:id="1257" w:author="Marie-Hélène Grillet" w:date="2013-09-16T13:04:00Z">
            <w:rPr/>
          </w:rPrChange>
        </w:rPr>
        <w:t xml:space="preserve"> once a decision on the Vice Chairmanship has been reached</w:t>
      </w:r>
      <w:r w:rsidRPr="009F30E4">
        <w:rPr>
          <w:lang w:val="en-US"/>
          <w:rPrChange w:id="1258" w:author="Marie-Hélène Grillet" w:date="2013-09-16T13:04:00Z">
            <w:rPr/>
          </w:rPrChange>
        </w:rPr>
        <w:t>.</w:t>
      </w:r>
      <w:bookmarkEnd w:id="1250"/>
    </w:p>
    <w:p w:rsidR="0051351B" w:rsidRPr="00A46E50" w:rsidRDefault="00DE0AEC" w:rsidP="00844464">
      <w:pPr>
        <w:pStyle w:val="Heading1"/>
      </w:pPr>
      <w:bookmarkStart w:id="1259" w:name="_Toc232675244"/>
      <w:r w:rsidRPr="00A46E50">
        <w:t>C</w:t>
      </w:r>
      <w:r w:rsidR="00B51F3E" w:rsidRPr="00A46E50">
        <w:t>losing</w:t>
      </w:r>
      <w:bookmarkEnd w:id="1240"/>
      <w:r w:rsidR="001955BC" w:rsidRPr="00A46E50">
        <w:t xml:space="preserve"> </w:t>
      </w:r>
      <w:r w:rsidRPr="00A46E50">
        <w:t>of the meeting</w:t>
      </w:r>
      <w:bookmarkEnd w:id="1259"/>
    </w:p>
    <w:p w:rsidR="00420260" w:rsidRPr="009F30E4" w:rsidRDefault="00796079" w:rsidP="006A5758">
      <w:pPr>
        <w:jc w:val="both"/>
        <w:rPr>
          <w:lang w:val="en-US"/>
          <w:rPrChange w:id="1260" w:author="Marie-Hélène Grillet" w:date="2013-09-16T13:04:00Z">
            <w:rPr/>
          </w:rPrChange>
        </w:rPr>
      </w:pPr>
      <w:r w:rsidRPr="009F30E4">
        <w:rPr>
          <w:lang w:val="en-US"/>
          <w:rPrChange w:id="1261" w:author="Marie-Hélène Grillet" w:date="2013-09-16T13:04:00Z">
            <w:rPr/>
          </w:rPrChange>
        </w:rPr>
        <w:t>The Chairman thanked the members for their hard work</w:t>
      </w:r>
      <w:r w:rsidR="0033425C" w:rsidRPr="009F30E4">
        <w:rPr>
          <w:lang w:val="en-US"/>
          <w:rPrChange w:id="1262" w:author="Marie-Hélène Grillet" w:date="2013-09-16T13:04:00Z">
            <w:rPr/>
          </w:rPrChange>
        </w:rPr>
        <w:t xml:space="preserve"> and</w:t>
      </w:r>
      <w:r w:rsidR="00F93686" w:rsidRPr="009F30E4">
        <w:rPr>
          <w:lang w:val="en-US"/>
          <w:rPrChange w:id="1263" w:author="Marie-Hélène Grillet" w:date="2013-09-16T13:04:00Z">
            <w:rPr/>
          </w:rPrChange>
        </w:rPr>
        <w:t xml:space="preserve"> putting up with the vicissitudes of the Air Traffic Control strike</w:t>
      </w:r>
      <w:r w:rsidRPr="009F30E4">
        <w:rPr>
          <w:lang w:val="en-US"/>
          <w:rPrChange w:id="1264" w:author="Marie-Hélène Grillet" w:date="2013-09-16T13:04:00Z">
            <w:rPr/>
          </w:rPrChange>
        </w:rPr>
        <w:t xml:space="preserve"> </w:t>
      </w:r>
      <w:r w:rsidR="00F93686" w:rsidRPr="009F30E4">
        <w:rPr>
          <w:lang w:val="en-US"/>
          <w:rPrChange w:id="1265" w:author="Marie-Hélène Grillet" w:date="2013-09-16T13:04:00Z">
            <w:rPr/>
          </w:rPrChange>
        </w:rPr>
        <w:t>before,</w:t>
      </w:r>
      <w:r w:rsidRPr="009F30E4">
        <w:rPr>
          <w:lang w:val="en-US"/>
          <w:rPrChange w:id="1266" w:author="Marie-Hélène Grillet" w:date="2013-09-16T13:04:00Z">
            <w:rPr/>
          </w:rPrChange>
        </w:rPr>
        <w:t xml:space="preserve"> wish</w:t>
      </w:r>
      <w:r w:rsidR="00F93686" w:rsidRPr="009F30E4">
        <w:rPr>
          <w:lang w:val="en-US"/>
          <w:rPrChange w:id="1267" w:author="Marie-Hélène Grillet" w:date="2013-09-16T13:04:00Z">
            <w:rPr/>
          </w:rPrChange>
        </w:rPr>
        <w:t>ing</w:t>
      </w:r>
      <w:r w:rsidRPr="009F30E4">
        <w:rPr>
          <w:lang w:val="en-US"/>
          <w:rPrChange w:id="1268" w:author="Marie-Hélène Grillet" w:date="2013-09-16T13:04:00Z">
            <w:rPr/>
          </w:rPrChange>
        </w:rPr>
        <w:t xml:space="preserve"> everyone a safe journey home.</w:t>
      </w:r>
    </w:p>
    <w:p w:rsidR="003A4A34" w:rsidRPr="00A46E50" w:rsidRDefault="00DE0AEC" w:rsidP="00844464">
      <w:pPr>
        <w:pStyle w:val="Heading1"/>
      </w:pPr>
      <w:bookmarkStart w:id="1269" w:name="_Toc232675245"/>
      <w:r w:rsidRPr="00A46E50">
        <w:t>List of Annexes</w:t>
      </w:r>
      <w:bookmarkEnd w:id="1269"/>
    </w:p>
    <w:p w:rsidR="00DE0AEC" w:rsidRPr="00A46E50" w:rsidRDefault="00DE0AEC" w:rsidP="00051D70">
      <w:pPr>
        <w:pStyle w:val="List1"/>
        <w:numPr>
          <w:ilvl w:val="0"/>
          <w:numId w:val="16"/>
        </w:numPr>
      </w:pPr>
      <w:bookmarkStart w:id="1270" w:name="_Toc223865869"/>
      <w:bookmarkStart w:id="1271" w:name="_Toc223866835"/>
      <w:bookmarkStart w:id="1272" w:name="_Toc223867315"/>
      <w:bookmarkStart w:id="1273" w:name="_Toc223867455"/>
      <w:bookmarkStart w:id="1274" w:name="_Toc223871807"/>
      <w:r w:rsidRPr="00A46E50">
        <w:t>Agenda</w:t>
      </w:r>
      <w:bookmarkEnd w:id="1270"/>
      <w:bookmarkEnd w:id="1271"/>
      <w:bookmarkEnd w:id="1272"/>
      <w:bookmarkEnd w:id="1273"/>
      <w:bookmarkEnd w:id="1274"/>
    </w:p>
    <w:p w:rsidR="00DE0AEC" w:rsidRPr="009F30E4" w:rsidRDefault="00DE0AEC" w:rsidP="00767F3C">
      <w:pPr>
        <w:pStyle w:val="List1text"/>
        <w:rPr>
          <w:snapToGrid w:val="0"/>
          <w:lang w:val="en-US"/>
          <w:rPrChange w:id="1275" w:author="Marie-Hélène Grillet" w:date="2013-09-16T13:04:00Z">
            <w:rPr>
              <w:snapToGrid w:val="0"/>
            </w:rPr>
          </w:rPrChange>
        </w:rPr>
      </w:pPr>
      <w:r w:rsidRPr="009F30E4">
        <w:rPr>
          <w:snapToGrid w:val="0"/>
          <w:lang w:val="en-US"/>
          <w:rPrChange w:id="1276" w:author="Marie-Hélène Grillet" w:date="2013-09-16T13:04:00Z">
            <w:rPr>
              <w:snapToGrid w:val="0"/>
            </w:rPr>
          </w:rPrChange>
        </w:rPr>
        <w:t xml:space="preserve">A </w:t>
      </w:r>
      <w:r w:rsidR="001C6C6E" w:rsidRPr="009F30E4">
        <w:rPr>
          <w:snapToGrid w:val="0"/>
          <w:lang w:val="en-US"/>
          <w:rPrChange w:id="1277" w:author="Marie-Hélène Grillet" w:date="2013-09-16T13:04:00Z">
            <w:rPr>
              <w:snapToGrid w:val="0"/>
            </w:rPr>
          </w:rPrChange>
        </w:rPr>
        <w:t xml:space="preserve">copy of the agenda is at </w:t>
      </w:r>
      <w:r w:rsidR="00777C9D">
        <w:rPr>
          <w:snapToGrid w:val="0"/>
        </w:rPr>
        <w:fldChar w:fldCharType="begin"/>
      </w:r>
      <w:r w:rsidR="0061604C" w:rsidRPr="009F30E4">
        <w:rPr>
          <w:snapToGrid w:val="0"/>
          <w:lang w:val="en-US"/>
          <w:rPrChange w:id="1278" w:author="Marie-Hélène Grillet" w:date="2013-09-16T13:04:00Z">
            <w:rPr>
              <w:snapToGrid w:val="0"/>
            </w:rPr>
          </w:rPrChange>
        </w:rPr>
        <w:instrText xml:space="preserve"> REF _Ref232675489 \r \h </w:instrText>
      </w:r>
      <w:r w:rsidR="00777C9D">
        <w:rPr>
          <w:snapToGrid w:val="0"/>
        </w:rPr>
      </w:r>
      <w:r w:rsidR="00777C9D">
        <w:rPr>
          <w:snapToGrid w:val="0"/>
        </w:rPr>
        <w:fldChar w:fldCharType="separate"/>
      </w:r>
      <w:r w:rsidR="00F26A70" w:rsidRPr="009F30E4">
        <w:rPr>
          <w:snapToGrid w:val="0"/>
          <w:lang w:val="en-US"/>
          <w:rPrChange w:id="1279" w:author="Marie-Hélène Grillet" w:date="2013-09-16T13:04:00Z">
            <w:rPr>
              <w:snapToGrid w:val="0"/>
            </w:rPr>
          </w:rPrChange>
        </w:rPr>
        <w:t>ANNEX A</w:t>
      </w:r>
      <w:r w:rsidR="00777C9D">
        <w:rPr>
          <w:snapToGrid w:val="0"/>
        </w:rPr>
        <w:fldChar w:fldCharType="end"/>
      </w:r>
      <w:r w:rsidRPr="009F30E4">
        <w:rPr>
          <w:snapToGrid w:val="0"/>
          <w:lang w:val="en-US"/>
          <w:rPrChange w:id="1280" w:author="Marie-Hélène Grillet" w:date="2013-09-16T13:04:00Z">
            <w:rPr>
              <w:snapToGrid w:val="0"/>
            </w:rPr>
          </w:rPrChange>
        </w:rPr>
        <w:t>.</w:t>
      </w:r>
    </w:p>
    <w:p w:rsidR="00DE0AEC" w:rsidRPr="00A46E50" w:rsidRDefault="00DE0AEC" w:rsidP="00DE0AEC">
      <w:pPr>
        <w:pStyle w:val="List1"/>
      </w:pPr>
      <w:bookmarkStart w:id="1281" w:name="_Toc223865870"/>
      <w:bookmarkStart w:id="1282" w:name="_Toc223866836"/>
      <w:bookmarkStart w:id="1283" w:name="_Toc223867316"/>
      <w:bookmarkStart w:id="1284" w:name="_Toc223867456"/>
      <w:bookmarkStart w:id="1285" w:name="_Toc223871808"/>
      <w:r w:rsidRPr="00A46E50">
        <w:t>Participants</w:t>
      </w:r>
      <w:bookmarkEnd w:id="1281"/>
      <w:bookmarkEnd w:id="1282"/>
      <w:bookmarkEnd w:id="1283"/>
      <w:bookmarkEnd w:id="1284"/>
      <w:bookmarkEnd w:id="1285"/>
    </w:p>
    <w:p w:rsidR="00DE0AEC" w:rsidRPr="009F30E4" w:rsidRDefault="00DE0AEC" w:rsidP="00767F3C">
      <w:pPr>
        <w:pStyle w:val="List1text"/>
        <w:rPr>
          <w:snapToGrid w:val="0"/>
          <w:lang w:val="en-US"/>
          <w:rPrChange w:id="1286" w:author="Marie-Hélène Grillet" w:date="2013-09-16T13:04:00Z">
            <w:rPr>
              <w:snapToGrid w:val="0"/>
            </w:rPr>
          </w:rPrChange>
        </w:rPr>
      </w:pPr>
      <w:r w:rsidRPr="009F30E4">
        <w:rPr>
          <w:snapToGrid w:val="0"/>
          <w:lang w:val="en-US"/>
          <w:rPrChange w:id="1287" w:author="Marie-Hélène Grillet" w:date="2013-09-16T13:04:00Z">
            <w:rPr>
              <w:snapToGrid w:val="0"/>
            </w:rPr>
          </w:rPrChange>
        </w:rPr>
        <w:t xml:space="preserve">A list of </w:t>
      </w:r>
      <w:r w:rsidR="001C6C6E" w:rsidRPr="009F30E4">
        <w:rPr>
          <w:snapToGrid w:val="0"/>
          <w:lang w:val="en-US"/>
          <w:rPrChange w:id="1288" w:author="Marie-Hélène Grillet" w:date="2013-09-16T13:04:00Z">
            <w:rPr>
              <w:snapToGrid w:val="0"/>
            </w:rPr>
          </w:rPrChange>
        </w:rPr>
        <w:t xml:space="preserve">participants is at </w:t>
      </w:r>
      <w:r w:rsidR="00777C9D">
        <w:rPr>
          <w:snapToGrid w:val="0"/>
        </w:rPr>
        <w:fldChar w:fldCharType="begin"/>
      </w:r>
      <w:r w:rsidR="0061604C" w:rsidRPr="009F30E4">
        <w:rPr>
          <w:snapToGrid w:val="0"/>
          <w:lang w:val="en-US"/>
          <w:rPrChange w:id="1289" w:author="Marie-Hélène Grillet" w:date="2013-09-16T13:04:00Z">
            <w:rPr>
              <w:snapToGrid w:val="0"/>
            </w:rPr>
          </w:rPrChange>
        </w:rPr>
        <w:instrText xml:space="preserve"> REF _Ref232675513 \r \h </w:instrText>
      </w:r>
      <w:r w:rsidR="00777C9D">
        <w:rPr>
          <w:snapToGrid w:val="0"/>
        </w:rPr>
      </w:r>
      <w:r w:rsidR="00777C9D">
        <w:rPr>
          <w:snapToGrid w:val="0"/>
        </w:rPr>
        <w:fldChar w:fldCharType="separate"/>
      </w:r>
      <w:r w:rsidR="00F26A70" w:rsidRPr="009F30E4">
        <w:rPr>
          <w:snapToGrid w:val="0"/>
          <w:lang w:val="en-US"/>
          <w:rPrChange w:id="1290" w:author="Marie-Hélène Grillet" w:date="2013-09-16T13:04:00Z">
            <w:rPr>
              <w:snapToGrid w:val="0"/>
            </w:rPr>
          </w:rPrChange>
        </w:rPr>
        <w:t>ANNEX B</w:t>
      </w:r>
      <w:r w:rsidR="00777C9D">
        <w:rPr>
          <w:snapToGrid w:val="0"/>
        </w:rPr>
        <w:fldChar w:fldCharType="end"/>
      </w:r>
      <w:r w:rsidRPr="009F30E4">
        <w:rPr>
          <w:snapToGrid w:val="0"/>
          <w:lang w:val="en-US"/>
          <w:rPrChange w:id="1291" w:author="Marie-Hélène Grillet" w:date="2013-09-16T13:04:00Z">
            <w:rPr>
              <w:snapToGrid w:val="0"/>
            </w:rPr>
          </w:rPrChange>
        </w:rPr>
        <w:t>.</w:t>
      </w:r>
    </w:p>
    <w:p w:rsidR="00DE0AEC" w:rsidRPr="00A46E50" w:rsidRDefault="00DE0AEC" w:rsidP="00DE0AEC">
      <w:pPr>
        <w:pStyle w:val="List1"/>
      </w:pPr>
      <w:bookmarkStart w:id="1292" w:name="_Toc223865872"/>
      <w:bookmarkStart w:id="1293" w:name="_Toc223866838"/>
      <w:bookmarkStart w:id="1294" w:name="_Toc223867318"/>
      <w:bookmarkStart w:id="1295" w:name="_Toc223867458"/>
      <w:bookmarkStart w:id="1296" w:name="_Toc223871810"/>
      <w:r w:rsidRPr="00A46E50">
        <w:t>Input Papers</w:t>
      </w:r>
      <w:bookmarkEnd w:id="1292"/>
      <w:bookmarkEnd w:id="1293"/>
      <w:bookmarkEnd w:id="1294"/>
      <w:bookmarkEnd w:id="1295"/>
      <w:bookmarkEnd w:id="1296"/>
    </w:p>
    <w:p w:rsidR="00DE0AEC" w:rsidRPr="009F30E4" w:rsidRDefault="00DE0AEC" w:rsidP="00767F3C">
      <w:pPr>
        <w:pStyle w:val="List1text"/>
        <w:rPr>
          <w:lang w:val="en-US"/>
          <w:rPrChange w:id="1297" w:author="Marie-Hélène Grillet" w:date="2013-09-16T13:04:00Z">
            <w:rPr/>
          </w:rPrChange>
        </w:rPr>
      </w:pPr>
      <w:r w:rsidRPr="009F30E4">
        <w:rPr>
          <w:lang w:val="en-US"/>
          <w:rPrChange w:id="1298" w:author="Marie-Hélène Grillet" w:date="2013-09-16T13:04:00Z">
            <w:rPr/>
          </w:rPrChange>
        </w:rPr>
        <w:t>A list of inpu</w:t>
      </w:r>
      <w:r w:rsidR="001C6C6E" w:rsidRPr="009F30E4">
        <w:rPr>
          <w:lang w:val="en-US"/>
          <w:rPrChange w:id="1299" w:author="Marie-Hélène Grillet" w:date="2013-09-16T13:04:00Z">
            <w:rPr/>
          </w:rPrChange>
        </w:rPr>
        <w:t xml:space="preserve">t papers is at </w:t>
      </w:r>
      <w:r w:rsidR="00777C9D">
        <w:fldChar w:fldCharType="begin"/>
      </w:r>
      <w:r w:rsidR="0061604C" w:rsidRPr="009F30E4">
        <w:rPr>
          <w:lang w:val="en-US"/>
          <w:rPrChange w:id="1300" w:author="Marie-Hélène Grillet" w:date="2013-09-16T13:04:00Z">
            <w:rPr/>
          </w:rPrChange>
        </w:rPr>
        <w:instrText xml:space="preserve"> REF _Ref232675538 \r \h </w:instrText>
      </w:r>
      <w:r w:rsidR="00777C9D">
        <w:fldChar w:fldCharType="separate"/>
      </w:r>
      <w:r w:rsidR="00F26A70" w:rsidRPr="009F30E4">
        <w:rPr>
          <w:lang w:val="en-US"/>
          <w:rPrChange w:id="1301" w:author="Marie-Hélène Grillet" w:date="2013-09-16T13:04:00Z">
            <w:rPr/>
          </w:rPrChange>
        </w:rPr>
        <w:t>ANNEX C</w:t>
      </w:r>
      <w:r w:rsidR="00777C9D">
        <w:fldChar w:fldCharType="end"/>
      </w:r>
      <w:r w:rsidRPr="009F30E4">
        <w:rPr>
          <w:lang w:val="en-US"/>
          <w:rPrChange w:id="1302" w:author="Marie-Hélène Grillet" w:date="2013-09-16T13:04:00Z">
            <w:rPr/>
          </w:rPrChange>
        </w:rPr>
        <w:t>.</w:t>
      </w:r>
    </w:p>
    <w:p w:rsidR="00DE0AEC" w:rsidRPr="00A46E50" w:rsidRDefault="00DE0AEC" w:rsidP="00DE0AEC">
      <w:pPr>
        <w:pStyle w:val="List1"/>
      </w:pPr>
      <w:bookmarkStart w:id="1303" w:name="_Toc223865873"/>
      <w:bookmarkStart w:id="1304" w:name="_Toc223866839"/>
      <w:bookmarkStart w:id="1305" w:name="_Toc223867319"/>
      <w:bookmarkStart w:id="1306" w:name="_Toc223867459"/>
      <w:bookmarkStart w:id="1307" w:name="_Toc223871811"/>
      <w:r w:rsidRPr="00A46E50">
        <w:t>Output and Working papers</w:t>
      </w:r>
      <w:bookmarkEnd w:id="1303"/>
      <w:bookmarkEnd w:id="1304"/>
      <w:bookmarkEnd w:id="1305"/>
      <w:bookmarkEnd w:id="1306"/>
      <w:bookmarkEnd w:id="1307"/>
    </w:p>
    <w:p w:rsidR="00DE0AEC" w:rsidRPr="009F30E4" w:rsidRDefault="00DE0AEC" w:rsidP="00767F3C">
      <w:pPr>
        <w:pStyle w:val="List1text"/>
        <w:rPr>
          <w:lang w:val="en-US"/>
          <w:rPrChange w:id="1308" w:author="Marie-Hélène Grillet" w:date="2013-09-16T13:04:00Z">
            <w:rPr/>
          </w:rPrChange>
        </w:rPr>
      </w:pPr>
      <w:r w:rsidRPr="009F30E4">
        <w:rPr>
          <w:lang w:val="en-US"/>
          <w:rPrChange w:id="1309" w:author="Marie-Hélène Grillet" w:date="2013-09-16T13:04:00Z">
            <w:rPr/>
          </w:rPrChange>
        </w:rPr>
        <w:t xml:space="preserve">A list of output </w:t>
      </w:r>
      <w:r w:rsidR="001C6C6E" w:rsidRPr="009F30E4">
        <w:rPr>
          <w:lang w:val="en-US"/>
          <w:rPrChange w:id="1310" w:author="Marie-Hélène Grillet" w:date="2013-09-16T13:04:00Z">
            <w:rPr/>
          </w:rPrChange>
        </w:rPr>
        <w:t xml:space="preserve">and working papers is at </w:t>
      </w:r>
      <w:r w:rsidR="00777C9D">
        <w:fldChar w:fldCharType="begin"/>
      </w:r>
      <w:r w:rsidR="0061604C" w:rsidRPr="009F30E4">
        <w:rPr>
          <w:lang w:val="en-US"/>
          <w:rPrChange w:id="1311" w:author="Marie-Hélène Grillet" w:date="2013-09-16T13:04:00Z">
            <w:rPr/>
          </w:rPrChange>
        </w:rPr>
        <w:instrText xml:space="preserve"> REF _Ref232675565 \r \h </w:instrText>
      </w:r>
      <w:r w:rsidR="00777C9D">
        <w:fldChar w:fldCharType="separate"/>
      </w:r>
      <w:r w:rsidR="00F26A70" w:rsidRPr="009F30E4">
        <w:rPr>
          <w:lang w:val="en-US"/>
          <w:rPrChange w:id="1312" w:author="Marie-Hélène Grillet" w:date="2013-09-16T13:04:00Z">
            <w:rPr/>
          </w:rPrChange>
        </w:rPr>
        <w:t>ANNEX D</w:t>
      </w:r>
      <w:r w:rsidR="00777C9D">
        <w:fldChar w:fldCharType="end"/>
      </w:r>
      <w:r w:rsidRPr="009F30E4">
        <w:rPr>
          <w:lang w:val="en-US"/>
          <w:rPrChange w:id="1313" w:author="Marie-Hélène Grillet" w:date="2013-09-16T13:04:00Z">
            <w:rPr/>
          </w:rPrChange>
        </w:rPr>
        <w:t>.</w:t>
      </w:r>
    </w:p>
    <w:p w:rsidR="00DE0AEC" w:rsidRPr="00A46E50" w:rsidRDefault="00DE0AEC" w:rsidP="00DE0AEC">
      <w:pPr>
        <w:pStyle w:val="List1"/>
      </w:pPr>
      <w:bookmarkStart w:id="1314" w:name="_Toc223865874"/>
      <w:bookmarkStart w:id="1315" w:name="_Toc223866840"/>
      <w:bookmarkStart w:id="1316" w:name="_Toc223867320"/>
      <w:bookmarkStart w:id="1317" w:name="_Toc223867460"/>
      <w:bookmarkStart w:id="1318" w:name="_Toc223871812"/>
      <w:r w:rsidRPr="00A46E50">
        <w:t>Action Items</w:t>
      </w:r>
      <w:bookmarkEnd w:id="1314"/>
      <w:bookmarkEnd w:id="1315"/>
      <w:bookmarkEnd w:id="1316"/>
      <w:bookmarkEnd w:id="1317"/>
      <w:bookmarkEnd w:id="1318"/>
    </w:p>
    <w:p w:rsidR="00DE0AEC" w:rsidRPr="009F30E4" w:rsidRDefault="00DE0AEC" w:rsidP="00767F3C">
      <w:pPr>
        <w:pStyle w:val="List1text"/>
        <w:rPr>
          <w:lang w:val="en-US"/>
          <w:rPrChange w:id="1319" w:author="Marie-Hélène Grillet" w:date="2013-09-16T13:04:00Z">
            <w:rPr/>
          </w:rPrChange>
        </w:rPr>
      </w:pPr>
      <w:r w:rsidRPr="009F30E4">
        <w:rPr>
          <w:lang w:val="en-US"/>
          <w:rPrChange w:id="1320" w:author="Marie-Hélène Grillet" w:date="2013-09-16T13:04:00Z">
            <w:rPr/>
          </w:rPrChange>
        </w:rPr>
        <w:t>A li</w:t>
      </w:r>
      <w:r w:rsidR="001C6C6E" w:rsidRPr="009F30E4">
        <w:rPr>
          <w:lang w:val="en-US"/>
          <w:rPrChange w:id="1321" w:author="Marie-Hélène Grillet" w:date="2013-09-16T13:04:00Z">
            <w:rPr/>
          </w:rPrChange>
        </w:rPr>
        <w:t xml:space="preserve">st of action items is at </w:t>
      </w:r>
      <w:r w:rsidR="00777C9D">
        <w:fldChar w:fldCharType="begin"/>
      </w:r>
      <w:r w:rsidR="0061604C" w:rsidRPr="009F30E4">
        <w:rPr>
          <w:lang w:val="en-US"/>
          <w:rPrChange w:id="1322" w:author="Marie-Hélène Grillet" w:date="2013-09-16T13:04:00Z">
            <w:rPr/>
          </w:rPrChange>
        </w:rPr>
        <w:instrText xml:space="preserve"> REF _Ref232675584 \r \h </w:instrText>
      </w:r>
      <w:r w:rsidR="00777C9D">
        <w:fldChar w:fldCharType="separate"/>
      </w:r>
      <w:r w:rsidR="00F26A70" w:rsidRPr="009F30E4">
        <w:rPr>
          <w:lang w:val="en-US"/>
          <w:rPrChange w:id="1323" w:author="Marie-Hélène Grillet" w:date="2013-09-16T13:04:00Z">
            <w:rPr/>
          </w:rPrChange>
        </w:rPr>
        <w:t>ANNEX E</w:t>
      </w:r>
      <w:r w:rsidR="00777C9D">
        <w:fldChar w:fldCharType="end"/>
      </w:r>
      <w:r w:rsidR="000670AB" w:rsidRPr="009F30E4">
        <w:rPr>
          <w:lang w:val="en-US"/>
          <w:rPrChange w:id="1324" w:author="Marie-Hélène Grillet" w:date="2013-09-16T13:04:00Z">
            <w:rPr/>
          </w:rPrChange>
        </w:rPr>
        <w:t>.</w:t>
      </w:r>
    </w:p>
    <w:p w:rsidR="003A4A34" w:rsidRPr="009F30E4" w:rsidRDefault="003A4A34" w:rsidP="003A4A34">
      <w:pPr>
        <w:pStyle w:val="Subtitle"/>
        <w:jc w:val="left"/>
        <w:rPr>
          <w:b/>
          <w:bCs/>
          <w:i/>
          <w:iCs/>
          <w:lang w:val="en-US"/>
          <w:rPrChange w:id="1325" w:author="Marie-Hélène Grillet" w:date="2013-09-16T13:04:00Z">
            <w:rPr>
              <w:b/>
              <w:bCs/>
              <w:i/>
              <w:iCs/>
            </w:rPr>
          </w:rPrChange>
        </w:rPr>
      </w:pPr>
    </w:p>
    <w:p w:rsidR="005B3F99" w:rsidRPr="00A46E50" w:rsidRDefault="00282A6C" w:rsidP="00F268A7">
      <w:pPr>
        <w:pStyle w:val="Annex"/>
      </w:pPr>
      <w:r w:rsidRPr="009F30E4">
        <w:rPr>
          <w:color w:val="FF0000"/>
          <w:lang w:val="en-US"/>
          <w:rPrChange w:id="1326" w:author="Marie-Hélène Grillet" w:date="2013-09-16T13:04:00Z">
            <w:rPr>
              <w:color w:val="FF0000"/>
            </w:rPr>
          </w:rPrChange>
        </w:rPr>
        <w:br w:type="page"/>
      </w:r>
      <w:bookmarkStart w:id="1327" w:name="_Toc232675246"/>
      <w:bookmarkStart w:id="1328" w:name="_Ref232675489"/>
      <w:r w:rsidR="00FB06B7" w:rsidRPr="00A46E50">
        <w:lastRenderedPageBreak/>
        <w:t>Agenda</w:t>
      </w:r>
      <w:bookmarkEnd w:id="1327"/>
      <w:bookmarkEnd w:id="1328"/>
    </w:p>
    <w:p w:rsidR="0061546B" w:rsidRDefault="0061546B" w:rsidP="00147928"/>
    <w:p w:rsidR="0087746F" w:rsidRDefault="0087746F" w:rsidP="0087746F">
      <w:pPr>
        <w:pStyle w:val="Agenda1"/>
        <w:numPr>
          <w:ilvl w:val="0"/>
          <w:numId w:val="12"/>
        </w:numPr>
        <w:spacing w:after="240"/>
      </w:pPr>
      <w:r w:rsidRPr="0002148E">
        <w:t>Approval of the agenda</w:t>
      </w:r>
    </w:p>
    <w:p w:rsidR="0087746F" w:rsidRDefault="0087746F" w:rsidP="0087746F">
      <w:pPr>
        <w:pStyle w:val="Agenda2"/>
        <w:numPr>
          <w:ilvl w:val="1"/>
          <w:numId w:val="12"/>
        </w:numPr>
      </w:pPr>
      <w:r>
        <w:t>Apologies</w:t>
      </w:r>
    </w:p>
    <w:p w:rsidR="0087746F" w:rsidRDefault="0087746F" w:rsidP="0087746F">
      <w:pPr>
        <w:pStyle w:val="Agenda2"/>
        <w:numPr>
          <w:ilvl w:val="1"/>
          <w:numId w:val="12"/>
        </w:numPr>
      </w:pPr>
      <w:r>
        <w:t>Programme for the week</w:t>
      </w:r>
    </w:p>
    <w:p w:rsidR="0087746F" w:rsidRDefault="0087746F" w:rsidP="0087746F">
      <w:pPr>
        <w:pStyle w:val="Agenda2"/>
        <w:numPr>
          <w:ilvl w:val="1"/>
          <w:numId w:val="12"/>
        </w:numPr>
      </w:pPr>
      <w:r>
        <w:t>Administration &amp; safety brief</w:t>
      </w:r>
    </w:p>
    <w:p w:rsidR="0087746F" w:rsidRPr="0002148E" w:rsidRDefault="0087746F" w:rsidP="0087746F">
      <w:pPr>
        <w:pStyle w:val="Agenda1"/>
        <w:numPr>
          <w:ilvl w:val="0"/>
          <w:numId w:val="12"/>
        </w:numPr>
        <w:spacing w:after="240"/>
      </w:pPr>
      <w:r>
        <w:t>Setting the scene</w:t>
      </w:r>
    </w:p>
    <w:p w:rsidR="0087746F" w:rsidRPr="009F30E4" w:rsidRDefault="0087746F" w:rsidP="0087746F">
      <w:pPr>
        <w:pStyle w:val="Agenda1"/>
        <w:numPr>
          <w:ilvl w:val="0"/>
          <w:numId w:val="12"/>
        </w:numPr>
        <w:spacing w:after="240"/>
        <w:rPr>
          <w:lang w:val="en-US"/>
          <w:rPrChange w:id="1329" w:author="Marie-Hélène Grillet" w:date="2013-09-16T13:04:00Z">
            <w:rPr/>
          </w:rPrChange>
        </w:rPr>
      </w:pPr>
      <w:r w:rsidRPr="009F30E4">
        <w:rPr>
          <w:lang w:val="en-US"/>
          <w:rPrChange w:id="1330" w:author="Marie-Hélène Grillet" w:date="2013-09-16T13:04:00Z">
            <w:rPr/>
          </w:rPrChange>
        </w:rPr>
        <w:t>Reports from participants (</w:t>
      </w:r>
      <w:r>
        <w:rPr>
          <w:lang w:val="nb-NO"/>
        </w:rPr>
        <w:t>Authority / country reports)</w:t>
      </w:r>
    </w:p>
    <w:p w:rsidR="0087746F" w:rsidRDefault="0087746F" w:rsidP="0087746F">
      <w:pPr>
        <w:pStyle w:val="Agenda2"/>
        <w:numPr>
          <w:ilvl w:val="1"/>
          <w:numId w:val="12"/>
        </w:numPr>
      </w:pPr>
      <w:r w:rsidRPr="003B3159">
        <w:t>Presentations</w:t>
      </w:r>
    </w:p>
    <w:p w:rsidR="0087746F" w:rsidRDefault="0087746F" w:rsidP="0087746F">
      <w:pPr>
        <w:pStyle w:val="Agenda1"/>
        <w:numPr>
          <w:ilvl w:val="0"/>
          <w:numId w:val="12"/>
        </w:numPr>
        <w:spacing w:after="240"/>
      </w:pPr>
      <w:r w:rsidRPr="0002148E">
        <w:t>Review of input papers</w:t>
      </w:r>
    </w:p>
    <w:p w:rsidR="0087746F" w:rsidRPr="009F30E4" w:rsidRDefault="0087746F" w:rsidP="0087746F">
      <w:pPr>
        <w:pStyle w:val="Agenda1"/>
        <w:numPr>
          <w:ilvl w:val="0"/>
          <w:numId w:val="12"/>
        </w:numPr>
        <w:spacing w:after="240"/>
        <w:rPr>
          <w:lang w:val="en-US"/>
          <w:rPrChange w:id="1331" w:author="Marie-Hélène Grillet" w:date="2013-09-16T13:04:00Z">
            <w:rPr/>
          </w:rPrChange>
        </w:rPr>
      </w:pPr>
      <w:r w:rsidRPr="009F30E4">
        <w:rPr>
          <w:lang w:val="en-US"/>
          <w:rPrChange w:id="1332" w:author="Marie-Hélène Grillet" w:date="2013-09-16T13:04:00Z">
            <w:rPr/>
          </w:rPrChange>
        </w:rPr>
        <w:t>Guide to best practice for Competent Pilotage Authorities</w:t>
      </w:r>
    </w:p>
    <w:p w:rsidR="0087746F" w:rsidRDefault="0087746F" w:rsidP="0087746F">
      <w:pPr>
        <w:pStyle w:val="Agenda1"/>
        <w:numPr>
          <w:ilvl w:val="0"/>
          <w:numId w:val="12"/>
        </w:numPr>
        <w:spacing w:after="240"/>
      </w:pPr>
      <w:r>
        <w:t>Discussion</w:t>
      </w:r>
    </w:p>
    <w:p w:rsidR="0087746F" w:rsidRDefault="0087746F" w:rsidP="0087746F">
      <w:pPr>
        <w:pStyle w:val="Agenda2"/>
        <w:numPr>
          <w:ilvl w:val="1"/>
          <w:numId w:val="12"/>
        </w:numPr>
        <w:spacing w:after="240"/>
      </w:pPr>
      <w:r>
        <w:t>Terms of Reference</w:t>
      </w:r>
    </w:p>
    <w:p w:rsidR="0087746F" w:rsidRDefault="0087746F" w:rsidP="0087746F">
      <w:pPr>
        <w:pStyle w:val="Agenda2"/>
        <w:numPr>
          <w:ilvl w:val="1"/>
          <w:numId w:val="12"/>
        </w:numPr>
        <w:spacing w:after="240"/>
      </w:pPr>
      <w:r>
        <w:t>Chairmanship</w:t>
      </w:r>
    </w:p>
    <w:p w:rsidR="0087746F" w:rsidRPr="009F30E4" w:rsidRDefault="0087746F" w:rsidP="0087746F">
      <w:pPr>
        <w:pStyle w:val="Agenda2"/>
        <w:numPr>
          <w:ilvl w:val="1"/>
          <w:numId w:val="12"/>
        </w:numPr>
        <w:spacing w:after="240"/>
        <w:rPr>
          <w:lang w:val="en-US"/>
          <w:rPrChange w:id="1333" w:author="Marie-Hélène Grillet" w:date="2013-09-16T13:04:00Z">
            <w:rPr/>
          </w:rPrChange>
        </w:rPr>
      </w:pPr>
      <w:r w:rsidRPr="009F30E4">
        <w:rPr>
          <w:lang w:val="en-US"/>
          <w:rPrChange w:id="1334" w:author="Marie-Hélène Grillet" w:date="2013-09-16T13:04:00Z">
            <w:rPr/>
          </w:rPrChange>
        </w:rPr>
        <w:t>The use of Risk Analysis when determining limits for mandatory Pilotage</w:t>
      </w:r>
    </w:p>
    <w:p w:rsidR="0087746F" w:rsidRPr="009F30E4" w:rsidRDefault="0087746F" w:rsidP="0087746F">
      <w:pPr>
        <w:pStyle w:val="Agenda2"/>
        <w:numPr>
          <w:ilvl w:val="1"/>
          <w:numId w:val="12"/>
        </w:numPr>
        <w:spacing w:after="240"/>
        <w:rPr>
          <w:lang w:val="en-US"/>
          <w:rPrChange w:id="1335" w:author="Marie-Hélène Grillet" w:date="2013-09-16T13:04:00Z">
            <w:rPr/>
          </w:rPrChange>
        </w:rPr>
      </w:pPr>
      <w:r w:rsidRPr="009F30E4">
        <w:rPr>
          <w:lang w:val="en-US"/>
          <w:rPrChange w:id="1336" w:author="Marie-Hélène Grillet" w:date="2013-09-16T13:04:00Z">
            <w:rPr/>
          </w:rPrChange>
        </w:rPr>
        <w:t>The implications of and opportunities for e-Navigation on Pilotage</w:t>
      </w:r>
    </w:p>
    <w:p w:rsidR="0087746F" w:rsidRDefault="0087746F" w:rsidP="0087746F">
      <w:pPr>
        <w:pStyle w:val="Agenda2"/>
        <w:numPr>
          <w:ilvl w:val="1"/>
          <w:numId w:val="12"/>
        </w:numPr>
        <w:spacing w:after="240"/>
      </w:pPr>
      <w:r>
        <w:t>SMCP</w:t>
      </w:r>
    </w:p>
    <w:p w:rsidR="0087746F" w:rsidRPr="009F30E4" w:rsidRDefault="0087746F" w:rsidP="0087746F">
      <w:pPr>
        <w:pStyle w:val="Agenda2"/>
        <w:numPr>
          <w:ilvl w:val="1"/>
          <w:numId w:val="12"/>
        </w:numPr>
        <w:spacing w:after="240"/>
        <w:rPr>
          <w:lang w:val="en-US"/>
          <w:rPrChange w:id="1337" w:author="Marie-Hélène Grillet" w:date="2013-09-16T13:04:00Z">
            <w:rPr/>
          </w:rPrChange>
        </w:rPr>
      </w:pPr>
      <w:r w:rsidRPr="009F30E4">
        <w:rPr>
          <w:lang w:val="en-US"/>
          <w:rPrChange w:id="1338" w:author="Marie-Hélène Grillet" w:date="2013-09-16T13:04:00Z">
            <w:rPr/>
          </w:rPrChange>
        </w:rPr>
        <w:t>Rapporteurs for VTS and e-NAV Committees</w:t>
      </w:r>
    </w:p>
    <w:p w:rsidR="0087746F" w:rsidRDefault="0087746F" w:rsidP="0087746F">
      <w:pPr>
        <w:pStyle w:val="Agenda2"/>
        <w:numPr>
          <w:ilvl w:val="1"/>
          <w:numId w:val="12"/>
        </w:numPr>
        <w:spacing w:after="240"/>
      </w:pPr>
      <w:r>
        <w:t>EU PEC study and questionnaire</w:t>
      </w:r>
    </w:p>
    <w:p w:rsidR="0087746F" w:rsidRDefault="0087746F" w:rsidP="0087746F">
      <w:pPr>
        <w:pStyle w:val="Agenda1"/>
        <w:numPr>
          <w:ilvl w:val="0"/>
          <w:numId w:val="12"/>
        </w:numPr>
        <w:spacing w:after="240"/>
      </w:pPr>
      <w:r w:rsidRPr="0002148E">
        <w:t xml:space="preserve">Review of </w:t>
      </w:r>
      <w:r>
        <w:t>discussion</w:t>
      </w:r>
    </w:p>
    <w:p w:rsidR="0087746F" w:rsidRDefault="0087746F" w:rsidP="0087746F">
      <w:pPr>
        <w:pStyle w:val="Agenda1"/>
        <w:numPr>
          <w:ilvl w:val="0"/>
          <w:numId w:val="12"/>
        </w:numPr>
        <w:spacing w:after="240"/>
      </w:pPr>
      <w:r w:rsidRPr="0002148E">
        <w:t>Any Other Business</w:t>
      </w:r>
    </w:p>
    <w:p w:rsidR="0087746F" w:rsidRPr="009F30E4" w:rsidRDefault="0087746F" w:rsidP="0087746F">
      <w:pPr>
        <w:pStyle w:val="Agenda1"/>
        <w:numPr>
          <w:ilvl w:val="0"/>
          <w:numId w:val="12"/>
        </w:numPr>
        <w:spacing w:after="240"/>
        <w:rPr>
          <w:lang w:val="en-US"/>
          <w:rPrChange w:id="1339" w:author="Marie-Hélène Grillet" w:date="2013-09-16T13:04:00Z">
            <w:rPr/>
          </w:rPrChange>
        </w:rPr>
      </w:pPr>
      <w:r w:rsidRPr="009F30E4">
        <w:rPr>
          <w:lang w:val="en-US"/>
          <w:rPrChange w:id="1340" w:author="Marie-Hélène Grillet" w:date="2013-09-16T13:04:00Z">
            <w:rPr/>
          </w:rPrChange>
        </w:rPr>
        <w:t>Date and venue of next meeting</w:t>
      </w:r>
    </w:p>
    <w:p w:rsidR="0087746F" w:rsidRDefault="0087746F" w:rsidP="0087746F">
      <w:pPr>
        <w:pStyle w:val="Agenda1"/>
        <w:numPr>
          <w:ilvl w:val="0"/>
          <w:numId w:val="12"/>
        </w:numPr>
        <w:spacing w:after="240"/>
      </w:pPr>
      <w:r>
        <w:t>Review of output documents</w:t>
      </w:r>
    </w:p>
    <w:p w:rsidR="0087746F" w:rsidRDefault="0087746F" w:rsidP="0087746F">
      <w:pPr>
        <w:pStyle w:val="Agenda1"/>
        <w:numPr>
          <w:ilvl w:val="0"/>
          <w:numId w:val="12"/>
        </w:numPr>
        <w:spacing w:after="240"/>
      </w:pPr>
      <w:r w:rsidRPr="0002148E">
        <w:t xml:space="preserve">Review of </w:t>
      </w:r>
      <w:r>
        <w:t>draft meeting</w:t>
      </w:r>
      <w:r w:rsidRPr="0002148E">
        <w:t xml:space="preserve"> report</w:t>
      </w:r>
    </w:p>
    <w:p w:rsidR="00F93686" w:rsidRPr="00A46E50" w:rsidRDefault="00F93686" w:rsidP="00147928"/>
    <w:p w:rsidR="0048433F" w:rsidRPr="00313A7F" w:rsidRDefault="0061546B" w:rsidP="00313A7F">
      <w:pPr>
        <w:pStyle w:val="Annex"/>
      </w:pPr>
      <w:r w:rsidRPr="00A46E50">
        <w:br w:type="page"/>
      </w:r>
      <w:bookmarkStart w:id="1341" w:name="_Toc232675247"/>
      <w:bookmarkStart w:id="1342" w:name="_Ref232675513"/>
      <w:r w:rsidR="00DD5974">
        <w:lastRenderedPageBreak/>
        <w:t>CPAF1</w:t>
      </w:r>
      <w:r w:rsidR="005B3F99" w:rsidRPr="00A46E50">
        <w:t xml:space="preserve"> </w:t>
      </w:r>
      <w:r w:rsidR="00282A6C" w:rsidRPr="00A46E50">
        <w:t>Participants</w:t>
      </w:r>
      <w:bookmarkEnd w:id="1341"/>
      <w:bookmarkEnd w:id="1342"/>
    </w:p>
    <w:p w:rsidR="00E4335E" w:rsidRPr="000F66A2" w:rsidRDefault="00E4335E" w:rsidP="00E4335E">
      <w:pPr>
        <w:widowControl w:val="0"/>
        <w:tabs>
          <w:tab w:val="left" w:pos="226"/>
          <w:tab w:val="left" w:pos="1700"/>
        </w:tabs>
        <w:spacing w:before="300"/>
        <w:rPr>
          <w:b/>
          <w:bCs/>
          <w:color w:val="000000"/>
          <w:sz w:val="27"/>
          <w:szCs w:val="27"/>
        </w:rPr>
      </w:pPr>
      <w:r w:rsidRPr="000F66A2">
        <w:tab/>
      </w:r>
      <w:r w:rsidRPr="000F66A2">
        <w:rPr>
          <w:b/>
          <w:bCs/>
          <w:color w:val="000000"/>
        </w:rPr>
        <w:t>Denmark</w:t>
      </w:r>
      <w:r w:rsidRPr="000F66A2">
        <w:tab/>
      </w:r>
      <w:r w:rsidRPr="000F66A2">
        <w:rPr>
          <w:b/>
          <w:bCs/>
          <w:color w:val="000000"/>
        </w:rPr>
        <w:t>Danish Maritime  Authority</w:t>
      </w:r>
    </w:p>
    <w:p w:rsidR="00E4335E" w:rsidRPr="000F66A2" w:rsidRDefault="00E4335E" w:rsidP="00E4335E">
      <w:pPr>
        <w:widowControl w:val="0"/>
        <w:tabs>
          <w:tab w:val="left" w:pos="1695"/>
        </w:tabs>
        <w:spacing w:before="100"/>
        <w:rPr>
          <w:color w:val="000000"/>
          <w:sz w:val="27"/>
          <w:szCs w:val="27"/>
        </w:rPr>
      </w:pPr>
      <w:r w:rsidRPr="000F66A2">
        <w:tab/>
      </w:r>
      <w:r w:rsidRPr="000F66A2">
        <w:rPr>
          <w:color w:val="000000"/>
        </w:rPr>
        <w:t>Mr Frank Adler GOTTLIEB</w:t>
      </w:r>
    </w:p>
    <w:p w:rsidR="00E4335E" w:rsidRPr="000F66A2" w:rsidRDefault="00E4335E" w:rsidP="00E4335E">
      <w:pPr>
        <w:widowControl w:val="0"/>
        <w:tabs>
          <w:tab w:val="left" w:pos="1700"/>
        </w:tabs>
        <w:rPr>
          <w:color w:val="000000"/>
          <w:sz w:val="27"/>
          <w:szCs w:val="27"/>
        </w:rPr>
      </w:pPr>
      <w:r w:rsidRPr="000F66A2">
        <w:tab/>
      </w:r>
      <w:r w:rsidRPr="000F66A2">
        <w:rPr>
          <w:color w:val="000000"/>
        </w:rPr>
        <w:t>Carl Jacobsen Vej 31</w:t>
      </w:r>
    </w:p>
    <w:p w:rsidR="00E4335E" w:rsidRPr="000F66A2" w:rsidRDefault="00E4335E" w:rsidP="00E4335E">
      <w:pPr>
        <w:widowControl w:val="0"/>
        <w:tabs>
          <w:tab w:val="left" w:pos="1700"/>
        </w:tabs>
        <w:rPr>
          <w:color w:val="000000"/>
          <w:sz w:val="27"/>
          <w:szCs w:val="27"/>
        </w:rPr>
      </w:pPr>
      <w:r w:rsidRPr="000F66A2">
        <w:tab/>
      </w:r>
      <w:r w:rsidRPr="000F66A2">
        <w:rPr>
          <w:color w:val="000000"/>
        </w:rPr>
        <w:t>DK-2500 Valby</w:t>
      </w:r>
    </w:p>
    <w:p w:rsidR="00E4335E" w:rsidRPr="000F66A2" w:rsidRDefault="00E4335E" w:rsidP="00E4335E">
      <w:pPr>
        <w:widowControl w:val="0"/>
        <w:tabs>
          <w:tab w:val="left" w:pos="1695"/>
        </w:tabs>
        <w:rPr>
          <w:color w:val="000000"/>
          <w:sz w:val="27"/>
          <w:szCs w:val="27"/>
        </w:rPr>
      </w:pPr>
      <w:r w:rsidRPr="000F66A2">
        <w:tab/>
      </w:r>
      <w:r w:rsidRPr="000F66A2">
        <w:rPr>
          <w:color w:val="000000"/>
        </w:rPr>
        <w:t>Denmark</w:t>
      </w:r>
    </w:p>
    <w:p w:rsidR="00E4335E" w:rsidRDefault="00E4335E" w:rsidP="00E4335E">
      <w:pPr>
        <w:widowControl w:val="0"/>
        <w:tabs>
          <w:tab w:val="left" w:pos="1700"/>
          <w:tab w:val="left" w:pos="4425"/>
        </w:tabs>
        <w:spacing w:before="100"/>
        <w:rPr>
          <w:color w:val="000000"/>
          <w:sz w:val="27"/>
          <w:szCs w:val="27"/>
        </w:rPr>
      </w:pPr>
      <w:r w:rsidRPr="000F66A2">
        <w:tab/>
      </w:r>
      <w:r>
        <w:rPr>
          <w:color w:val="000000"/>
        </w:rPr>
        <w:t>Phone</w:t>
      </w:r>
      <w:r>
        <w:tab/>
      </w:r>
      <w:r>
        <w:rPr>
          <w:color w:val="000000"/>
        </w:rPr>
        <w:t>+45 91 37 61 77</w:t>
      </w:r>
    </w:p>
    <w:p w:rsidR="00E4335E" w:rsidRDefault="00E4335E" w:rsidP="00E4335E">
      <w:pPr>
        <w:widowControl w:val="0"/>
        <w:tabs>
          <w:tab w:val="left" w:pos="1695"/>
          <w:tab w:val="left" w:pos="4425"/>
        </w:tabs>
        <w:rPr>
          <w:color w:val="000000"/>
          <w:sz w:val="29"/>
          <w:szCs w:val="29"/>
        </w:rPr>
      </w:pPr>
      <w:r>
        <w:tab/>
      </w:r>
      <w:r>
        <w:rPr>
          <w:color w:val="000000"/>
        </w:rPr>
        <w:t>Fax</w:t>
      </w:r>
      <w:r>
        <w:tab/>
      </w:r>
      <w:r>
        <w:rPr>
          <w:color w:val="000000"/>
        </w:rPr>
        <w:t>+4531 97 60 01</w:t>
      </w:r>
    </w:p>
    <w:p w:rsidR="00E4335E" w:rsidRDefault="00E4335E" w:rsidP="00E4335E">
      <w:pPr>
        <w:widowControl w:val="0"/>
        <w:tabs>
          <w:tab w:val="left" w:pos="1700"/>
          <w:tab w:val="left" w:pos="4426"/>
        </w:tabs>
        <w:rPr>
          <w:color w:val="000000"/>
          <w:sz w:val="28"/>
          <w:szCs w:val="28"/>
        </w:rPr>
      </w:pPr>
      <w:r>
        <w:tab/>
      </w:r>
      <w:r>
        <w:rPr>
          <w:color w:val="000000"/>
        </w:rPr>
        <w:t>Mobile phone:</w:t>
      </w:r>
      <w:r>
        <w:tab/>
      </w:r>
      <w:r>
        <w:rPr>
          <w:color w:val="000000"/>
        </w:rPr>
        <w:t>+45 91 37 61 77</w:t>
      </w:r>
    </w:p>
    <w:p w:rsidR="00E4335E" w:rsidRPr="00F154BB" w:rsidRDefault="00E4335E" w:rsidP="00E4335E">
      <w:pPr>
        <w:widowControl w:val="0"/>
        <w:tabs>
          <w:tab w:val="left" w:pos="1695"/>
          <w:tab w:val="left" w:pos="4425"/>
        </w:tabs>
        <w:rPr>
          <w:color w:val="000000"/>
          <w:lang w:val="en-US"/>
          <w:rPrChange w:id="1343" w:author="Wim" w:date="2013-09-16T15:41:00Z">
            <w:rPr>
              <w:color w:val="000000"/>
            </w:rPr>
          </w:rPrChange>
        </w:rPr>
      </w:pPr>
      <w:r w:rsidRPr="00F154BB">
        <w:rPr>
          <w:lang w:val="en-US"/>
          <w:rPrChange w:id="1344" w:author="Wim" w:date="2013-09-16T15:41:00Z">
            <w:rPr/>
          </w:rPrChange>
        </w:rPr>
        <w:tab/>
      </w:r>
      <w:proofErr w:type="gramStart"/>
      <w:r w:rsidRPr="00F154BB">
        <w:rPr>
          <w:color w:val="000000"/>
          <w:lang w:val="en-US"/>
          <w:rPrChange w:id="1345" w:author="Wim" w:date="2013-09-16T15:41:00Z">
            <w:rPr>
              <w:color w:val="000000"/>
            </w:rPr>
          </w:rPrChange>
        </w:rPr>
        <w:t>e-mail</w:t>
      </w:r>
      <w:proofErr w:type="gramEnd"/>
      <w:r w:rsidRPr="00F154BB">
        <w:rPr>
          <w:color w:val="000000"/>
          <w:lang w:val="en-US"/>
          <w:rPrChange w:id="1346" w:author="Wim" w:date="2013-09-16T15:41:00Z">
            <w:rPr>
              <w:color w:val="000000"/>
            </w:rPr>
          </w:rPrChange>
        </w:rPr>
        <w:t xml:space="preserve"> (main):</w:t>
      </w:r>
      <w:r w:rsidRPr="00F154BB">
        <w:rPr>
          <w:lang w:val="en-US"/>
          <w:rPrChange w:id="1347" w:author="Wim" w:date="2013-09-16T15:41:00Z">
            <w:rPr/>
          </w:rPrChange>
        </w:rPr>
        <w:tab/>
      </w:r>
      <w:r w:rsidR="000D055D">
        <w:fldChar w:fldCharType="begin"/>
      </w:r>
      <w:r w:rsidR="000D055D" w:rsidRPr="00F154BB">
        <w:rPr>
          <w:lang w:val="en-US"/>
          <w:rPrChange w:id="1348" w:author="Wim" w:date="2013-09-16T15:41:00Z">
            <w:rPr/>
          </w:rPrChange>
        </w:rPr>
        <w:instrText xml:space="preserve"> HYPERLINK "mailto:dma@dma.dk" </w:instrText>
      </w:r>
      <w:r w:rsidR="000D055D">
        <w:fldChar w:fldCharType="separate"/>
      </w:r>
      <w:r w:rsidRPr="00F154BB">
        <w:rPr>
          <w:rStyle w:val="Hyperlink"/>
          <w:lang w:val="en-US"/>
          <w:rPrChange w:id="1349" w:author="Wim" w:date="2013-09-16T15:41:00Z">
            <w:rPr>
              <w:rStyle w:val="Hyperlink"/>
            </w:rPr>
          </w:rPrChange>
        </w:rPr>
        <w:t>dma@dma.dk</w:t>
      </w:r>
      <w:r w:rsidR="000D055D">
        <w:rPr>
          <w:rStyle w:val="Hyperlink"/>
        </w:rPr>
        <w:fldChar w:fldCharType="end"/>
      </w:r>
    </w:p>
    <w:p w:rsidR="00E4335E" w:rsidRPr="00F154BB" w:rsidRDefault="00E4335E" w:rsidP="00E4335E">
      <w:pPr>
        <w:widowControl w:val="0"/>
        <w:tabs>
          <w:tab w:val="left" w:pos="1700"/>
          <w:tab w:val="left" w:pos="4416"/>
        </w:tabs>
        <w:rPr>
          <w:color w:val="000000"/>
          <w:lang w:val="en-US"/>
          <w:rPrChange w:id="1350" w:author="Wim" w:date="2013-09-16T15:41:00Z">
            <w:rPr>
              <w:color w:val="000000"/>
            </w:rPr>
          </w:rPrChange>
        </w:rPr>
      </w:pPr>
      <w:r w:rsidRPr="00F154BB">
        <w:rPr>
          <w:lang w:val="en-US"/>
          <w:rPrChange w:id="1351" w:author="Wim" w:date="2013-09-16T15:41:00Z">
            <w:rPr/>
          </w:rPrChange>
        </w:rPr>
        <w:tab/>
      </w:r>
      <w:proofErr w:type="gramStart"/>
      <w:r w:rsidRPr="00F154BB">
        <w:rPr>
          <w:color w:val="000000"/>
          <w:lang w:val="en-US"/>
          <w:rPrChange w:id="1352" w:author="Wim" w:date="2013-09-16T15:41:00Z">
            <w:rPr>
              <w:color w:val="000000"/>
            </w:rPr>
          </w:rPrChange>
        </w:rPr>
        <w:t>e-mail</w:t>
      </w:r>
      <w:proofErr w:type="gramEnd"/>
      <w:r w:rsidRPr="00F154BB">
        <w:rPr>
          <w:color w:val="000000"/>
          <w:lang w:val="en-US"/>
          <w:rPrChange w:id="1353" w:author="Wim" w:date="2013-09-16T15:41:00Z">
            <w:rPr>
              <w:color w:val="000000"/>
            </w:rPr>
          </w:rPrChange>
        </w:rPr>
        <w:t xml:space="preserve"> (alternative):</w:t>
      </w:r>
      <w:r w:rsidRPr="00F154BB">
        <w:rPr>
          <w:lang w:val="en-US"/>
          <w:rPrChange w:id="1354" w:author="Wim" w:date="2013-09-16T15:41:00Z">
            <w:rPr/>
          </w:rPrChange>
        </w:rPr>
        <w:tab/>
      </w:r>
      <w:r w:rsidR="000D055D">
        <w:fldChar w:fldCharType="begin"/>
      </w:r>
      <w:r w:rsidR="000D055D" w:rsidRPr="00F154BB">
        <w:rPr>
          <w:lang w:val="en-US"/>
          <w:rPrChange w:id="1355" w:author="Wim" w:date="2013-09-16T15:41:00Z">
            <w:rPr/>
          </w:rPrChange>
        </w:rPr>
        <w:instrText xml:space="preserve"> HYPERLINK "mailto:fgo@dma.dk" </w:instrText>
      </w:r>
      <w:r w:rsidR="000D055D">
        <w:fldChar w:fldCharType="separate"/>
      </w:r>
      <w:r w:rsidRPr="00F154BB">
        <w:rPr>
          <w:rStyle w:val="Hyperlink"/>
          <w:lang w:val="en-US"/>
          <w:rPrChange w:id="1356" w:author="Wim" w:date="2013-09-16T15:41:00Z">
            <w:rPr>
              <w:rStyle w:val="Hyperlink"/>
            </w:rPr>
          </w:rPrChange>
        </w:rPr>
        <w:t>fgo@dma.dk</w:t>
      </w:r>
      <w:r w:rsidR="000D055D">
        <w:rPr>
          <w:rStyle w:val="Hyperlink"/>
        </w:rPr>
        <w:fldChar w:fldCharType="end"/>
      </w:r>
    </w:p>
    <w:p w:rsidR="00E4335E" w:rsidRPr="009F30E4" w:rsidRDefault="00E4335E" w:rsidP="00E4335E">
      <w:pPr>
        <w:widowControl w:val="0"/>
        <w:tabs>
          <w:tab w:val="left" w:pos="226"/>
          <w:tab w:val="left" w:pos="1700"/>
        </w:tabs>
        <w:spacing w:before="300"/>
        <w:rPr>
          <w:b/>
          <w:bCs/>
          <w:color w:val="000000"/>
          <w:sz w:val="27"/>
          <w:szCs w:val="27"/>
          <w:lang w:val="en-US"/>
          <w:rPrChange w:id="1357" w:author="Marie-Hélène Grillet" w:date="2013-09-16T13:04:00Z">
            <w:rPr>
              <w:b/>
              <w:bCs/>
              <w:color w:val="000000"/>
              <w:sz w:val="27"/>
              <w:szCs w:val="27"/>
            </w:rPr>
          </w:rPrChange>
        </w:rPr>
      </w:pPr>
      <w:r w:rsidRPr="00F154BB">
        <w:rPr>
          <w:lang w:val="en-US"/>
          <w:rPrChange w:id="1358" w:author="Wim" w:date="2013-09-16T15:41:00Z">
            <w:rPr/>
          </w:rPrChange>
        </w:rPr>
        <w:tab/>
      </w:r>
      <w:r w:rsidRPr="009F30E4">
        <w:rPr>
          <w:b/>
          <w:bCs/>
          <w:color w:val="000000"/>
          <w:lang w:val="en-US"/>
          <w:rPrChange w:id="1359" w:author="Marie-Hélène Grillet" w:date="2013-09-16T13:04:00Z">
            <w:rPr>
              <w:b/>
              <w:bCs/>
              <w:color w:val="000000"/>
            </w:rPr>
          </w:rPrChange>
        </w:rPr>
        <w:t>Finland</w:t>
      </w:r>
      <w:r w:rsidRPr="009F30E4">
        <w:rPr>
          <w:lang w:val="en-US"/>
          <w:rPrChange w:id="1360" w:author="Marie-Hélène Grillet" w:date="2013-09-16T13:04:00Z">
            <w:rPr/>
          </w:rPrChange>
        </w:rPr>
        <w:tab/>
      </w:r>
      <w:r w:rsidRPr="009F30E4">
        <w:rPr>
          <w:b/>
          <w:bCs/>
          <w:color w:val="000000"/>
          <w:lang w:val="en-US"/>
          <w:rPrChange w:id="1361" w:author="Marie-Hélène Grillet" w:date="2013-09-16T13:04:00Z">
            <w:rPr>
              <w:b/>
              <w:bCs/>
              <w:color w:val="000000"/>
            </w:rPr>
          </w:rPrChange>
        </w:rPr>
        <w:t>Finnish Traffic Safety Agency</w:t>
      </w:r>
    </w:p>
    <w:p w:rsidR="00E4335E" w:rsidRPr="009F30E4" w:rsidRDefault="00E4335E" w:rsidP="00E4335E">
      <w:pPr>
        <w:widowControl w:val="0"/>
        <w:tabs>
          <w:tab w:val="left" w:pos="1695"/>
        </w:tabs>
        <w:spacing w:before="100"/>
        <w:rPr>
          <w:color w:val="000000"/>
          <w:sz w:val="27"/>
          <w:szCs w:val="27"/>
          <w:lang w:val="en-US"/>
          <w:rPrChange w:id="1362" w:author="Marie-Hélène Grillet" w:date="2013-09-16T13:04:00Z">
            <w:rPr>
              <w:color w:val="000000"/>
              <w:sz w:val="27"/>
              <w:szCs w:val="27"/>
            </w:rPr>
          </w:rPrChange>
        </w:rPr>
      </w:pPr>
      <w:r w:rsidRPr="009F30E4">
        <w:rPr>
          <w:lang w:val="en-US"/>
          <w:rPrChange w:id="1363" w:author="Marie-Hélène Grillet" w:date="2013-09-16T13:04:00Z">
            <w:rPr/>
          </w:rPrChange>
        </w:rPr>
        <w:tab/>
      </w:r>
      <w:proofErr w:type="spellStart"/>
      <w:r w:rsidRPr="009F30E4">
        <w:rPr>
          <w:color w:val="000000"/>
          <w:lang w:val="en-US"/>
          <w:rPrChange w:id="1364" w:author="Marie-Hélène Grillet" w:date="2013-09-16T13:04:00Z">
            <w:rPr>
              <w:color w:val="000000"/>
            </w:rPr>
          </w:rPrChange>
        </w:rPr>
        <w:t>Ms</w:t>
      </w:r>
      <w:proofErr w:type="spellEnd"/>
      <w:r w:rsidRPr="009F30E4">
        <w:rPr>
          <w:color w:val="000000"/>
          <w:lang w:val="en-US"/>
          <w:rPrChange w:id="1365" w:author="Marie-Hélène Grillet" w:date="2013-09-16T13:04:00Z">
            <w:rPr>
              <w:color w:val="000000"/>
            </w:rPr>
          </w:rPrChange>
        </w:rPr>
        <w:t xml:space="preserve"> </w:t>
      </w:r>
      <w:proofErr w:type="spellStart"/>
      <w:r w:rsidRPr="009F30E4">
        <w:rPr>
          <w:color w:val="000000"/>
          <w:lang w:val="en-US"/>
          <w:rPrChange w:id="1366" w:author="Marie-Hélène Grillet" w:date="2013-09-16T13:04:00Z">
            <w:rPr>
              <w:color w:val="000000"/>
            </w:rPr>
          </w:rPrChange>
        </w:rPr>
        <w:t>Sirpa</w:t>
      </w:r>
      <w:proofErr w:type="spellEnd"/>
      <w:r w:rsidRPr="009F30E4">
        <w:rPr>
          <w:color w:val="000000"/>
          <w:lang w:val="en-US"/>
          <w:rPrChange w:id="1367" w:author="Marie-Hélène Grillet" w:date="2013-09-16T13:04:00Z">
            <w:rPr>
              <w:color w:val="000000"/>
            </w:rPr>
          </w:rPrChange>
        </w:rPr>
        <w:t xml:space="preserve"> KANNOS</w:t>
      </w:r>
    </w:p>
    <w:p w:rsidR="00E4335E" w:rsidRPr="00F154BB" w:rsidRDefault="00E4335E" w:rsidP="00E4335E">
      <w:pPr>
        <w:widowControl w:val="0"/>
        <w:tabs>
          <w:tab w:val="left" w:pos="1700"/>
        </w:tabs>
        <w:rPr>
          <w:color w:val="000000"/>
          <w:sz w:val="27"/>
          <w:szCs w:val="27"/>
          <w:lang w:val="en-US"/>
          <w:rPrChange w:id="1368" w:author="Wim" w:date="2013-09-16T15:41:00Z">
            <w:rPr>
              <w:color w:val="000000"/>
              <w:sz w:val="27"/>
              <w:szCs w:val="27"/>
            </w:rPr>
          </w:rPrChange>
        </w:rPr>
      </w:pPr>
      <w:r w:rsidRPr="009F30E4">
        <w:rPr>
          <w:lang w:val="en-US"/>
          <w:rPrChange w:id="1369" w:author="Marie-Hélène Grillet" w:date="2013-09-16T13:04:00Z">
            <w:rPr/>
          </w:rPrChange>
        </w:rPr>
        <w:tab/>
      </w:r>
      <w:proofErr w:type="spellStart"/>
      <w:r w:rsidRPr="00F154BB">
        <w:rPr>
          <w:color w:val="000000"/>
          <w:lang w:val="en-US"/>
          <w:rPrChange w:id="1370" w:author="Wim" w:date="2013-09-16T15:41:00Z">
            <w:rPr>
              <w:color w:val="000000"/>
            </w:rPr>
          </w:rPrChange>
        </w:rPr>
        <w:t>P.O.Box</w:t>
      </w:r>
      <w:proofErr w:type="spellEnd"/>
      <w:r w:rsidRPr="00F154BB">
        <w:rPr>
          <w:color w:val="000000"/>
          <w:lang w:val="en-US"/>
          <w:rPrChange w:id="1371" w:author="Wim" w:date="2013-09-16T15:41:00Z">
            <w:rPr>
              <w:color w:val="000000"/>
            </w:rPr>
          </w:rPrChange>
        </w:rPr>
        <w:t xml:space="preserve"> 320</w:t>
      </w:r>
    </w:p>
    <w:p w:rsidR="00E4335E" w:rsidRPr="00F154BB" w:rsidRDefault="00E4335E" w:rsidP="00E4335E">
      <w:pPr>
        <w:widowControl w:val="0"/>
        <w:tabs>
          <w:tab w:val="left" w:pos="1700"/>
        </w:tabs>
        <w:rPr>
          <w:color w:val="000000"/>
          <w:sz w:val="27"/>
          <w:szCs w:val="27"/>
          <w:lang w:val="en-US"/>
          <w:rPrChange w:id="1372" w:author="Wim" w:date="2013-09-16T15:41:00Z">
            <w:rPr>
              <w:color w:val="000000"/>
              <w:sz w:val="27"/>
              <w:szCs w:val="27"/>
            </w:rPr>
          </w:rPrChange>
        </w:rPr>
      </w:pPr>
      <w:r w:rsidRPr="00F154BB">
        <w:rPr>
          <w:lang w:val="en-US"/>
          <w:rPrChange w:id="1373" w:author="Wim" w:date="2013-09-16T15:41:00Z">
            <w:rPr/>
          </w:rPrChange>
        </w:rPr>
        <w:tab/>
      </w:r>
      <w:r w:rsidRPr="00F154BB">
        <w:rPr>
          <w:color w:val="000000"/>
          <w:lang w:val="en-US"/>
          <w:rPrChange w:id="1374" w:author="Wim" w:date="2013-09-16T15:41:00Z">
            <w:rPr>
              <w:color w:val="000000"/>
            </w:rPr>
          </w:rPrChange>
        </w:rPr>
        <w:t>00101 Helsinki</w:t>
      </w:r>
    </w:p>
    <w:p w:rsidR="00E4335E" w:rsidRPr="00F154BB" w:rsidRDefault="00E4335E" w:rsidP="00E4335E">
      <w:pPr>
        <w:widowControl w:val="0"/>
        <w:tabs>
          <w:tab w:val="left" w:pos="1695"/>
        </w:tabs>
        <w:rPr>
          <w:color w:val="000000"/>
          <w:sz w:val="27"/>
          <w:szCs w:val="27"/>
          <w:lang w:val="en-US"/>
          <w:rPrChange w:id="1375" w:author="Wim" w:date="2013-09-16T15:41:00Z">
            <w:rPr>
              <w:color w:val="000000"/>
              <w:sz w:val="27"/>
              <w:szCs w:val="27"/>
            </w:rPr>
          </w:rPrChange>
        </w:rPr>
      </w:pPr>
      <w:r w:rsidRPr="00F154BB">
        <w:rPr>
          <w:lang w:val="en-US"/>
          <w:rPrChange w:id="1376" w:author="Wim" w:date="2013-09-16T15:41:00Z">
            <w:rPr/>
          </w:rPrChange>
        </w:rPr>
        <w:tab/>
      </w:r>
      <w:r w:rsidRPr="00F154BB">
        <w:rPr>
          <w:color w:val="000000"/>
          <w:lang w:val="en-US"/>
          <w:rPrChange w:id="1377" w:author="Wim" w:date="2013-09-16T15:41:00Z">
            <w:rPr>
              <w:color w:val="000000"/>
            </w:rPr>
          </w:rPrChange>
        </w:rPr>
        <w:t>Finland</w:t>
      </w:r>
    </w:p>
    <w:p w:rsidR="00E4335E" w:rsidRPr="00F154BB" w:rsidRDefault="00E4335E" w:rsidP="00E4335E">
      <w:pPr>
        <w:widowControl w:val="0"/>
        <w:tabs>
          <w:tab w:val="left" w:pos="1700"/>
          <w:tab w:val="left" w:pos="4426"/>
        </w:tabs>
        <w:spacing w:before="100"/>
        <w:rPr>
          <w:color w:val="000000"/>
          <w:sz w:val="28"/>
          <w:szCs w:val="28"/>
          <w:lang w:val="en-US"/>
          <w:rPrChange w:id="1378" w:author="Wim" w:date="2013-09-16T15:41:00Z">
            <w:rPr>
              <w:color w:val="000000"/>
              <w:sz w:val="28"/>
              <w:szCs w:val="28"/>
            </w:rPr>
          </w:rPrChange>
        </w:rPr>
      </w:pPr>
      <w:r w:rsidRPr="00F154BB">
        <w:rPr>
          <w:lang w:val="en-US"/>
          <w:rPrChange w:id="1379" w:author="Wim" w:date="2013-09-16T15:41:00Z">
            <w:rPr/>
          </w:rPrChange>
        </w:rPr>
        <w:tab/>
      </w:r>
      <w:r w:rsidRPr="00F154BB">
        <w:rPr>
          <w:color w:val="000000"/>
          <w:lang w:val="en-US"/>
          <w:rPrChange w:id="1380" w:author="Wim" w:date="2013-09-16T15:41:00Z">
            <w:rPr>
              <w:color w:val="000000"/>
            </w:rPr>
          </w:rPrChange>
        </w:rPr>
        <w:t>Mobile phone:</w:t>
      </w:r>
      <w:r w:rsidRPr="00F154BB">
        <w:rPr>
          <w:lang w:val="en-US"/>
          <w:rPrChange w:id="1381" w:author="Wim" w:date="2013-09-16T15:41:00Z">
            <w:rPr/>
          </w:rPrChange>
        </w:rPr>
        <w:tab/>
      </w:r>
      <w:r w:rsidRPr="00F154BB">
        <w:rPr>
          <w:color w:val="000000"/>
          <w:lang w:val="en-US"/>
          <w:rPrChange w:id="1382" w:author="Wim" w:date="2013-09-16T15:41:00Z">
            <w:rPr>
              <w:color w:val="000000"/>
            </w:rPr>
          </w:rPrChange>
        </w:rPr>
        <w:t>+358 40 181 04 89</w:t>
      </w:r>
    </w:p>
    <w:p w:rsidR="00E4335E" w:rsidRPr="00F154BB" w:rsidRDefault="00E4335E" w:rsidP="00E4335E">
      <w:pPr>
        <w:widowControl w:val="0"/>
        <w:tabs>
          <w:tab w:val="left" w:pos="1695"/>
          <w:tab w:val="left" w:pos="4425"/>
        </w:tabs>
        <w:rPr>
          <w:color w:val="000000"/>
          <w:lang w:val="en-US"/>
          <w:rPrChange w:id="1383" w:author="Wim" w:date="2013-09-16T15:41:00Z">
            <w:rPr>
              <w:color w:val="000000"/>
            </w:rPr>
          </w:rPrChange>
        </w:rPr>
      </w:pPr>
      <w:r w:rsidRPr="00F154BB">
        <w:rPr>
          <w:lang w:val="en-US"/>
          <w:rPrChange w:id="1384" w:author="Wim" w:date="2013-09-16T15:41:00Z">
            <w:rPr/>
          </w:rPrChange>
        </w:rPr>
        <w:tab/>
      </w:r>
      <w:proofErr w:type="gramStart"/>
      <w:r w:rsidRPr="00F154BB">
        <w:rPr>
          <w:color w:val="000000"/>
          <w:lang w:val="en-US"/>
          <w:rPrChange w:id="1385" w:author="Wim" w:date="2013-09-16T15:41:00Z">
            <w:rPr>
              <w:color w:val="000000"/>
            </w:rPr>
          </w:rPrChange>
        </w:rPr>
        <w:t>e-mail</w:t>
      </w:r>
      <w:proofErr w:type="gramEnd"/>
      <w:r w:rsidRPr="00F154BB">
        <w:rPr>
          <w:color w:val="000000"/>
          <w:lang w:val="en-US"/>
          <w:rPrChange w:id="1386" w:author="Wim" w:date="2013-09-16T15:41:00Z">
            <w:rPr>
              <w:color w:val="000000"/>
            </w:rPr>
          </w:rPrChange>
        </w:rPr>
        <w:t xml:space="preserve"> (main):</w:t>
      </w:r>
      <w:r w:rsidRPr="00F154BB">
        <w:rPr>
          <w:lang w:val="en-US"/>
          <w:rPrChange w:id="1387" w:author="Wim" w:date="2013-09-16T15:41:00Z">
            <w:rPr/>
          </w:rPrChange>
        </w:rPr>
        <w:tab/>
      </w:r>
      <w:r w:rsidR="000D055D">
        <w:fldChar w:fldCharType="begin"/>
      </w:r>
      <w:r w:rsidR="000D055D" w:rsidRPr="00F154BB">
        <w:rPr>
          <w:lang w:val="en-US"/>
          <w:rPrChange w:id="1388" w:author="Wim" w:date="2013-09-16T15:41:00Z">
            <w:rPr/>
          </w:rPrChange>
        </w:rPr>
        <w:instrText xml:space="preserve"> HYPERLINK "mailto:sirpa.kannos@trafi.fi" </w:instrText>
      </w:r>
      <w:r w:rsidR="000D055D">
        <w:fldChar w:fldCharType="separate"/>
      </w:r>
      <w:r w:rsidRPr="00F154BB">
        <w:rPr>
          <w:rStyle w:val="Hyperlink"/>
          <w:lang w:val="en-US"/>
          <w:rPrChange w:id="1389" w:author="Wim" w:date="2013-09-16T15:41:00Z">
            <w:rPr>
              <w:rStyle w:val="Hyperlink"/>
            </w:rPr>
          </w:rPrChange>
        </w:rPr>
        <w:t>sirpa.kannos@trafi.fi</w:t>
      </w:r>
      <w:r w:rsidR="000D055D">
        <w:rPr>
          <w:rStyle w:val="Hyperlink"/>
        </w:rPr>
        <w:fldChar w:fldCharType="end"/>
      </w:r>
    </w:p>
    <w:p w:rsidR="00E4335E" w:rsidRPr="009F30E4" w:rsidRDefault="00E4335E" w:rsidP="00E4335E">
      <w:pPr>
        <w:widowControl w:val="0"/>
        <w:tabs>
          <w:tab w:val="left" w:pos="1700"/>
        </w:tabs>
        <w:spacing w:before="300"/>
        <w:rPr>
          <w:b/>
          <w:bCs/>
          <w:color w:val="000000"/>
          <w:sz w:val="27"/>
          <w:szCs w:val="27"/>
          <w:lang w:val="en-US"/>
          <w:rPrChange w:id="1390" w:author="Marie-Hélène Grillet" w:date="2013-09-16T13:04:00Z">
            <w:rPr>
              <w:b/>
              <w:bCs/>
              <w:color w:val="000000"/>
              <w:sz w:val="27"/>
              <w:szCs w:val="27"/>
            </w:rPr>
          </w:rPrChange>
        </w:rPr>
      </w:pPr>
      <w:r w:rsidRPr="00F154BB">
        <w:rPr>
          <w:lang w:val="en-US"/>
          <w:rPrChange w:id="1391" w:author="Wim" w:date="2013-09-16T15:41:00Z">
            <w:rPr/>
          </w:rPrChange>
        </w:rPr>
        <w:tab/>
      </w:r>
      <w:r w:rsidRPr="009F30E4">
        <w:rPr>
          <w:b/>
          <w:bCs/>
          <w:color w:val="000000"/>
          <w:lang w:val="en-US"/>
          <w:rPrChange w:id="1392" w:author="Marie-Hélène Grillet" w:date="2013-09-16T13:04:00Z">
            <w:rPr>
              <w:b/>
              <w:bCs/>
              <w:color w:val="000000"/>
            </w:rPr>
          </w:rPrChange>
        </w:rPr>
        <w:t>Finnish Traffic Safety Agency</w:t>
      </w:r>
    </w:p>
    <w:p w:rsidR="00E4335E" w:rsidRPr="009F30E4" w:rsidRDefault="00E4335E" w:rsidP="00E4335E">
      <w:pPr>
        <w:widowControl w:val="0"/>
        <w:tabs>
          <w:tab w:val="left" w:pos="1695"/>
        </w:tabs>
        <w:spacing w:before="60"/>
        <w:rPr>
          <w:color w:val="000000"/>
          <w:sz w:val="27"/>
          <w:szCs w:val="27"/>
          <w:lang w:val="en-US"/>
          <w:rPrChange w:id="1393" w:author="Marie-Hélène Grillet" w:date="2013-09-16T13:04:00Z">
            <w:rPr>
              <w:color w:val="000000"/>
              <w:sz w:val="27"/>
              <w:szCs w:val="27"/>
            </w:rPr>
          </w:rPrChange>
        </w:rPr>
      </w:pPr>
      <w:r w:rsidRPr="009F30E4">
        <w:rPr>
          <w:lang w:val="en-US"/>
          <w:rPrChange w:id="1394" w:author="Marie-Hélène Grillet" w:date="2013-09-16T13:04:00Z">
            <w:rPr/>
          </w:rPrChange>
        </w:rPr>
        <w:tab/>
      </w:r>
      <w:proofErr w:type="spellStart"/>
      <w:r w:rsidRPr="009F30E4">
        <w:rPr>
          <w:color w:val="000000"/>
          <w:lang w:val="en-US"/>
          <w:rPrChange w:id="1395" w:author="Marie-Hélène Grillet" w:date="2013-09-16T13:04:00Z">
            <w:rPr>
              <w:color w:val="000000"/>
            </w:rPr>
          </w:rPrChange>
        </w:rPr>
        <w:t>Mr</w:t>
      </w:r>
      <w:proofErr w:type="spellEnd"/>
      <w:r w:rsidRPr="009F30E4">
        <w:rPr>
          <w:color w:val="000000"/>
          <w:lang w:val="en-US"/>
          <w:rPrChange w:id="1396" w:author="Marie-Hélène Grillet" w:date="2013-09-16T13:04:00Z">
            <w:rPr>
              <w:color w:val="000000"/>
            </w:rPr>
          </w:rPrChange>
        </w:rPr>
        <w:t xml:space="preserve"> </w:t>
      </w:r>
      <w:proofErr w:type="spellStart"/>
      <w:r w:rsidRPr="009F30E4">
        <w:rPr>
          <w:color w:val="000000"/>
          <w:lang w:val="en-US"/>
          <w:rPrChange w:id="1397" w:author="Marie-Hélène Grillet" w:date="2013-09-16T13:04:00Z">
            <w:rPr>
              <w:color w:val="000000"/>
            </w:rPr>
          </w:rPrChange>
        </w:rPr>
        <w:t>Valtteri</w:t>
      </w:r>
      <w:proofErr w:type="spellEnd"/>
      <w:r w:rsidRPr="009F30E4">
        <w:rPr>
          <w:color w:val="000000"/>
          <w:lang w:val="en-US"/>
          <w:rPrChange w:id="1398" w:author="Marie-Hélène Grillet" w:date="2013-09-16T13:04:00Z">
            <w:rPr>
              <w:color w:val="000000"/>
            </w:rPr>
          </w:rPrChange>
        </w:rPr>
        <w:t xml:space="preserve"> LAINE</w:t>
      </w:r>
    </w:p>
    <w:p w:rsidR="00E4335E" w:rsidRPr="00F154BB" w:rsidRDefault="00E4335E" w:rsidP="00E4335E">
      <w:pPr>
        <w:widowControl w:val="0"/>
        <w:tabs>
          <w:tab w:val="left" w:pos="1700"/>
        </w:tabs>
        <w:rPr>
          <w:color w:val="000000"/>
          <w:sz w:val="27"/>
          <w:szCs w:val="27"/>
          <w:lang w:val="en-US"/>
          <w:rPrChange w:id="1399" w:author="Wim" w:date="2013-09-16T15:41:00Z">
            <w:rPr>
              <w:color w:val="000000"/>
              <w:sz w:val="27"/>
              <w:szCs w:val="27"/>
            </w:rPr>
          </w:rPrChange>
        </w:rPr>
      </w:pPr>
      <w:r w:rsidRPr="009F30E4">
        <w:rPr>
          <w:lang w:val="en-US"/>
          <w:rPrChange w:id="1400" w:author="Marie-Hélène Grillet" w:date="2013-09-16T13:04:00Z">
            <w:rPr/>
          </w:rPrChange>
        </w:rPr>
        <w:tab/>
      </w:r>
      <w:r w:rsidRPr="00F154BB">
        <w:rPr>
          <w:color w:val="000000"/>
          <w:lang w:val="en-US"/>
          <w:rPrChange w:id="1401" w:author="Wim" w:date="2013-09-16T15:41:00Z">
            <w:rPr>
              <w:color w:val="000000"/>
            </w:rPr>
          </w:rPrChange>
        </w:rPr>
        <w:t>P.O. Box 320</w:t>
      </w:r>
    </w:p>
    <w:p w:rsidR="00E4335E" w:rsidRPr="00F154BB" w:rsidRDefault="00E4335E" w:rsidP="00E4335E">
      <w:pPr>
        <w:widowControl w:val="0"/>
        <w:tabs>
          <w:tab w:val="left" w:pos="1700"/>
        </w:tabs>
        <w:rPr>
          <w:color w:val="000000"/>
          <w:sz w:val="27"/>
          <w:szCs w:val="27"/>
          <w:lang w:val="en-US"/>
          <w:rPrChange w:id="1402" w:author="Wim" w:date="2013-09-16T15:41:00Z">
            <w:rPr>
              <w:color w:val="000000"/>
              <w:sz w:val="27"/>
              <w:szCs w:val="27"/>
            </w:rPr>
          </w:rPrChange>
        </w:rPr>
      </w:pPr>
      <w:r w:rsidRPr="00F154BB">
        <w:rPr>
          <w:lang w:val="en-US"/>
          <w:rPrChange w:id="1403" w:author="Wim" w:date="2013-09-16T15:41:00Z">
            <w:rPr/>
          </w:rPrChange>
        </w:rPr>
        <w:tab/>
      </w:r>
      <w:r w:rsidRPr="00F154BB">
        <w:rPr>
          <w:color w:val="000000"/>
          <w:lang w:val="en-US"/>
          <w:rPrChange w:id="1404" w:author="Wim" w:date="2013-09-16T15:41:00Z">
            <w:rPr>
              <w:color w:val="000000"/>
            </w:rPr>
          </w:rPrChange>
        </w:rPr>
        <w:t>00101 Helsinki</w:t>
      </w:r>
    </w:p>
    <w:p w:rsidR="00E4335E" w:rsidRPr="00F154BB" w:rsidRDefault="00E4335E" w:rsidP="00E4335E">
      <w:pPr>
        <w:widowControl w:val="0"/>
        <w:tabs>
          <w:tab w:val="left" w:pos="1695"/>
        </w:tabs>
        <w:rPr>
          <w:color w:val="000000"/>
          <w:sz w:val="27"/>
          <w:szCs w:val="27"/>
          <w:lang w:val="en-US"/>
          <w:rPrChange w:id="1405" w:author="Wim" w:date="2013-09-16T15:41:00Z">
            <w:rPr>
              <w:color w:val="000000"/>
              <w:sz w:val="27"/>
              <w:szCs w:val="27"/>
            </w:rPr>
          </w:rPrChange>
        </w:rPr>
      </w:pPr>
      <w:r w:rsidRPr="00F154BB">
        <w:rPr>
          <w:lang w:val="en-US"/>
          <w:rPrChange w:id="1406" w:author="Wim" w:date="2013-09-16T15:41:00Z">
            <w:rPr/>
          </w:rPrChange>
        </w:rPr>
        <w:tab/>
      </w:r>
      <w:r w:rsidRPr="00F154BB">
        <w:rPr>
          <w:color w:val="000000"/>
          <w:lang w:val="en-US"/>
          <w:rPrChange w:id="1407" w:author="Wim" w:date="2013-09-16T15:41:00Z">
            <w:rPr>
              <w:color w:val="000000"/>
            </w:rPr>
          </w:rPrChange>
        </w:rPr>
        <w:t>Finland</w:t>
      </w:r>
    </w:p>
    <w:p w:rsidR="00E4335E" w:rsidRPr="00F154BB" w:rsidRDefault="00E4335E" w:rsidP="00E4335E">
      <w:pPr>
        <w:widowControl w:val="0"/>
        <w:tabs>
          <w:tab w:val="left" w:pos="1700"/>
          <w:tab w:val="left" w:pos="4425"/>
        </w:tabs>
        <w:spacing w:before="100"/>
        <w:rPr>
          <w:color w:val="000000"/>
          <w:sz w:val="27"/>
          <w:szCs w:val="27"/>
          <w:lang w:val="en-US"/>
          <w:rPrChange w:id="1408" w:author="Wim" w:date="2013-09-16T15:41:00Z">
            <w:rPr>
              <w:color w:val="000000"/>
              <w:sz w:val="27"/>
              <w:szCs w:val="27"/>
            </w:rPr>
          </w:rPrChange>
        </w:rPr>
      </w:pPr>
      <w:r w:rsidRPr="00F154BB">
        <w:rPr>
          <w:lang w:val="en-US"/>
          <w:rPrChange w:id="1409" w:author="Wim" w:date="2013-09-16T15:41:00Z">
            <w:rPr/>
          </w:rPrChange>
        </w:rPr>
        <w:tab/>
      </w:r>
      <w:r w:rsidRPr="00F154BB">
        <w:rPr>
          <w:color w:val="000000"/>
          <w:lang w:val="en-US"/>
          <w:rPrChange w:id="1410" w:author="Wim" w:date="2013-09-16T15:41:00Z">
            <w:rPr>
              <w:color w:val="000000"/>
            </w:rPr>
          </w:rPrChange>
        </w:rPr>
        <w:t>Phone</w:t>
      </w:r>
      <w:r w:rsidRPr="00F154BB">
        <w:rPr>
          <w:lang w:val="en-US"/>
          <w:rPrChange w:id="1411" w:author="Wim" w:date="2013-09-16T15:41:00Z">
            <w:rPr/>
          </w:rPrChange>
        </w:rPr>
        <w:tab/>
      </w:r>
      <w:r w:rsidRPr="00F154BB">
        <w:rPr>
          <w:color w:val="000000"/>
          <w:lang w:val="en-US"/>
          <w:rPrChange w:id="1412" w:author="Wim" w:date="2013-09-16T15:41:00Z">
            <w:rPr>
              <w:color w:val="000000"/>
            </w:rPr>
          </w:rPrChange>
        </w:rPr>
        <w:t xml:space="preserve">+358 </w:t>
      </w:r>
      <w:r w:rsidR="006F0E57" w:rsidRPr="00F154BB">
        <w:rPr>
          <w:color w:val="000000"/>
          <w:lang w:val="en-US"/>
          <w:rPrChange w:id="1413" w:author="Wim" w:date="2013-09-16T15:41:00Z">
            <w:rPr>
              <w:color w:val="000000"/>
            </w:rPr>
          </w:rPrChange>
        </w:rPr>
        <w:t>4</w:t>
      </w:r>
      <w:r w:rsidRPr="00F154BB">
        <w:rPr>
          <w:color w:val="000000"/>
          <w:lang w:val="en-US"/>
          <w:rPrChange w:id="1414" w:author="Wim" w:date="2013-09-16T15:41:00Z">
            <w:rPr>
              <w:color w:val="000000"/>
            </w:rPr>
          </w:rPrChange>
        </w:rPr>
        <w:t xml:space="preserve">00 64 41 </w:t>
      </w:r>
      <w:r w:rsidR="006F0E57" w:rsidRPr="00F154BB">
        <w:rPr>
          <w:color w:val="000000"/>
          <w:lang w:val="en-US"/>
          <w:rPrChange w:id="1415" w:author="Wim" w:date="2013-09-16T15:41:00Z">
            <w:rPr>
              <w:color w:val="000000"/>
            </w:rPr>
          </w:rPrChange>
        </w:rPr>
        <w:t>98</w:t>
      </w:r>
    </w:p>
    <w:p w:rsidR="00E4335E" w:rsidRPr="00F154BB" w:rsidRDefault="00E4335E" w:rsidP="00E4335E">
      <w:pPr>
        <w:widowControl w:val="0"/>
        <w:tabs>
          <w:tab w:val="left" w:pos="1695"/>
          <w:tab w:val="left" w:pos="4425"/>
        </w:tabs>
        <w:rPr>
          <w:color w:val="000000"/>
          <w:lang w:val="en-US"/>
          <w:rPrChange w:id="1416" w:author="Wim" w:date="2013-09-16T15:41:00Z">
            <w:rPr>
              <w:color w:val="000000"/>
            </w:rPr>
          </w:rPrChange>
        </w:rPr>
      </w:pPr>
      <w:r w:rsidRPr="00F154BB">
        <w:rPr>
          <w:lang w:val="en-US"/>
          <w:rPrChange w:id="1417" w:author="Wim" w:date="2013-09-16T15:41:00Z">
            <w:rPr/>
          </w:rPrChange>
        </w:rPr>
        <w:tab/>
      </w:r>
      <w:proofErr w:type="gramStart"/>
      <w:r w:rsidRPr="00F154BB">
        <w:rPr>
          <w:color w:val="000000"/>
          <w:lang w:val="en-US"/>
          <w:rPrChange w:id="1418" w:author="Wim" w:date="2013-09-16T15:41:00Z">
            <w:rPr>
              <w:color w:val="000000"/>
            </w:rPr>
          </w:rPrChange>
        </w:rPr>
        <w:t>e-mail</w:t>
      </w:r>
      <w:proofErr w:type="gramEnd"/>
      <w:r w:rsidRPr="00F154BB">
        <w:rPr>
          <w:color w:val="000000"/>
          <w:lang w:val="en-US"/>
          <w:rPrChange w:id="1419" w:author="Wim" w:date="2013-09-16T15:41:00Z">
            <w:rPr>
              <w:color w:val="000000"/>
            </w:rPr>
          </w:rPrChange>
        </w:rPr>
        <w:t xml:space="preserve"> (main):</w:t>
      </w:r>
      <w:r w:rsidRPr="00F154BB">
        <w:rPr>
          <w:lang w:val="en-US"/>
          <w:rPrChange w:id="1420" w:author="Wim" w:date="2013-09-16T15:41:00Z">
            <w:rPr/>
          </w:rPrChange>
        </w:rPr>
        <w:tab/>
      </w:r>
      <w:r w:rsidR="000D055D">
        <w:fldChar w:fldCharType="begin"/>
      </w:r>
      <w:r w:rsidR="000D055D" w:rsidRPr="00F154BB">
        <w:rPr>
          <w:lang w:val="en-US"/>
          <w:rPrChange w:id="1421" w:author="Wim" w:date="2013-09-16T15:41:00Z">
            <w:rPr/>
          </w:rPrChange>
        </w:rPr>
        <w:instrText xml:space="preserve"> HYPERLINK "mailto:valtteri.laine@trafi.fi" </w:instrText>
      </w:r>
      <w:r w:rsidR="000D055D">
        <w:fldChar w:fldCharType="separate"/>
      </w:r>
      <w:r w:rsidR="0064503D" w:rsidRPr="00F154BB">
        <w:rPr>
          <w:rStyle w:val="Hyperlink"/>
          <w:lang w:val="en-US"/>
          <w:rPrChange w:id="1422" w:author="Wim" w:date="2013-09-16T15:41:00Z">
            <w:rPr>
              <w:rStyle w:val="Hyperlink"/>
            </w:rPr>
          </w:rPrChange>
        </w:rPr>
        <w:t>valtteri.laine@trafi.fi</w:t>
      </w:r>
      <w:r w:rsidR="000D055D">
        <w:rPr>
          <w:rStyle w:val="Hyperlink"/>
        </w:rPr>
        <w:fldChar w:fldCharType="end"/>
      </w:r>
    </w:p>
    <w:p w:rsidR="00E4335E" w:rsidRPr="009F30E4" w:rsidRDefault="00E4335E" w:rsidP="00E4335E">
      <w:pPr>
        <w:widowControl w:val="0"/>
        <w:tabs>
          <w:tab w:val="left" w:pos="226"/>
          <w:tab w:val="left" w:pos="1700"/>
        </w:tabs>
        <w:spacing w:before="300"/>
        <w:rPr>
          <w:b/>
          <w:bCs/>
          <w:color w:val="000000"/>
          <w:sz w:val="27"/>
          <w:szCs w:val="27"/>
          <w:lang w:val="en-US"/>
          <w:rPrChange w:id="1423" w:author="Marie-Hélène Grillet" w:date="2013-09-16T13:04:00Z">
            <w:rPr>
              <w:b/>
              <w:bCs/>
              <w:color w:val="000000"/>
              <w:sz w:val="27"/>
              <w:szCs w:val="27"/>
            </w:rPr>
          </w:rPrChange>
        </w:rPr>
      </w:pPr>
      <w:r w:rsidRPr="00F154BB">
        <w:rPr>
          <w:lang w:val="en-US"/>
          <w:rPrChange w:id="1424" w:author="Wim" w:date="2013-09-16T15:41:00Z">
            <w:rPr/>
          </w:rPrChange>
        </w:rPr>
        <w:tab/>
      </w:r>
      <w:r w:rsidRPr="009F30E4">
        <w:rPr>
          <w:b/>
          <w:bCs/>
          <w:color w:val="000000"/>
          <w:lang w:val="en-US"/>
          <w:rPrChange w:id="1425" w:author="Marie-Hélène Grillet" w:date="2013-09-16T13:04:00Z">
            <w:rPr>
              <w:b/>
              <w:bCs/>
              <w:color w:val="000000"/>
            </w:rPr>
          </w:rPrChange>
        </w:rPr>
        <w:t>IALA</w:t>
      </w:r>
      <w:r w:rsidRPr="009F30E4">
        <w:rPr>
          <w:lang w:val="en-US"/>
          <w:rPrChange w:id="1426" w:author="Marie-Hélène Grillet" w:date="2013-09-16T13:04:00Z">
            <w:rPr/>
          </w:rPrChange>
        </w:rPr>
        <w:tab/>
      </w:r>
      <w:proofErr w:type="spellStart"/>
      <w:r w:rsidRPr="009F30E4">
        <w:rPr>
          <w:b/>
          <w:bCs/>
          <w:color w:val="000000"/>
          <w:lang w:val="en-US"/>
          <w:rPrChange w:id="1427" w:author="Marie-Hélène Grillet" w:date="2013-09-16T13:04:00Z">
            <w:rPr>
              <w:b/>
              <w:bCs/>
              <w:color w:val="000000"/>
            </w:rPr>
          </w:rPrChange>
        </w:rPr>
        <w:t>IALA</w:t>
      </w:r>
      <w:proofErr w:type="spellEnd"/>
      <w:r w:rsidRPr="009F30E4">
        <w:rPr>
          <w:b/>
          <w:bCs/>
          <w:color w:val="000000"/>
          <w:lang w:val="en-US"/>
          <w:rPrChange w:id="1428" w:author="Marie-Hélène Grillet" w:date="2013-09-16T13:04:00Z">
            <w:rPr>
              <w:b/>
              <w:bCs/>
              <w:color w:val="000000"/>
            </w:rPr>
          </w:rPrChange>
        </w:rPr>
        <w:t xml:space="preserve"> Technical Coordination Manager</w:t>
      </w:r>
    </w:p>
    <w:p w:rsidR="00E4335E" w:rsidRPr="009F30E4" w:rsidRDefault="00E4335E" w:rsidP="00E4335E">
      <w:pPr>
        <w:widowControl w:val="0"/>
        <w:tabs>
          <w:tab w:val="left" w:pos="1695"/>
        </w:tabs>
        <w:spacing w:before="100"/>
        <w:rPr>
          <w:color w:val="000000"/>
          <w:sz w:val="27"/>
          <w:szCs w:val="27"/>
          <w:lang w:val="en-US"/>
          <w:rPrChange w:id="1429" w:author="Marie-Hélène Grillet" w:date="2013-09-16T13:04:00Z">
            <w:rPr>
              <w:color w:val="000000"/>
              <w:sz w:val="27"/>
              <w:szCs w:val="27"/>
            </w:rPr>
          </w:rPrChange>
        </w:rPr>
      </w:pPr>
      <w:r w:rsidRPr="009F30E4">
        <w:rPr>
          <w:lang w:val="en-US"/>
          <w:rPrChange w:id="1430" w:author="Marie-Hélène Grillet" w:date="2013-09-16T13:04:00Z">
            <w:rPr/>
          </w:rPrChange>
        </w:rPr>
        <w:tab/>
      </w:r>
      <w:r w:rsidRPr="009F30E4">
        <w:rPr>
          <w:color w:val="000000"/>
          <w:lang w:val="en-US"/>
          <w:rPrChange w:id="1431" w:author="Marie-Hélène Grillet" w:date="2013-09-16T13:04:00Z">
            <w:rPr>
              <w:color w:val="000000"/>
            </w:rPr>
          </w:rPrChange>
        </w:rPr>
        <w:t>Dr. Mike HADLEY</w:t>
      </w:r>
    </w:p>
    <w:p w:rsidR="00E4335E" w:rsidRPr="00F154BB" w:rsidRDefault="00E4335E" w:rsidP="00E4335E">
      <w:pPr>
        <w:widowControl w:val="0"/>
        <w:tabs>
          <w:tab w:val="left" w:pos="1700"/>
        </w:tabs>
        <w:rPr>
          <w:color w:val="000000"/>
          <w:sz w:val="27"/>
          <w:szCs w:val="27"/>
          <w:lang w:val="en-US"/>
          <w:rPrChange w:id="1432" w:author="Wim" w:date="2013-09-16T15:41:00Z">
            <w:rPr>
              <w:color w:val="000000"/>
              <w:sz w:val="27"/>
              <w:szCs w:val="27"/>
            </w:rPr>
          </w:rPrChange>
        </w:rPr>
      </w:pPr>
      <w:r w:rsidRPr="009F30E4">
        <w:rPr>
          <w:lang w:val="en-US"/>
          <w:rPrChange w:id="1433" w:author="Marie-Hélène Grillet" w:date="2013-09-16T13:04:00Z">
            <w:rPr/>
          </w:rPrChange>
        </w:rPr>
        <w:tab/>
      </w:r>
      <w:r w:rsidRPr="00F154BB">
        <w:rPr>
          <w:color w:val="000000"/>
          <w:lang w:val="en-US"/>
          <w:rPrChange w:id="1434" w:author="Wim" w:date="2013-09-16T15:41:00Z">
            <w:rPr>
              <w:color w:val="000000"/>
            </w:rPr>
          </w:rPrChange>
        </w:rPr>
        <w:t xml:space="preserve">10 rue des </w:t>
      </w:r>
      <w:proofErr w:type="spellStart"/>
      <w:r w:rsidRPr="00F154BB">
        <w:rPr>
          <w:color w:val="000000"/>
          <w:lang w:val="en-US"/>
          <w:rPrChange w:id="1435" w:author="Wim" w:date="2013-09-16T15:41:00Z">
            <w:rPr>
              <w:color w:val="000000"/>
            </w:rPr>
          </w:rPrChange>
        </w:rPr>
        <w:t>Gaudines</w:t>
      </w:r>
      <w:proofErr w:type="spellEnd"/>
    </w:p>
    <w:p w:rsidR="00E4335E" w:rsidRPr="00F154BB" w:rsidRDefault="00E4335E" w:rsidP="00E4335E">
      <w:pPr>
        <w:widowControl w:val="0"/>
        <w:tabs>
          <w:tab w:val="left" w:pos="1700"/>
        </w:tabs>
        <w:rPr>
          <w:color w:val="000000"/>
          <w:sz w:val="27"/>
          <w:szCs w:val="27"/>
          <w:lang w:val="en-US"/>
          <w:rPrChange w:id="1436" w:author="Wim" w:date="2013-09-16T15:41:00Z">
            <w:rPr>
              <w:color w:val="000000"/>
              <w:sz w:val="27"/>
              <w:szCs w:val="27"/>
            </w:rPr>
          </w:rPrChange>
        </w:rPr>
      </w:pPr>
      <w:r w:rsidRPr="00F154BB">
        <w:rPr>
          <w:lang w:val="en-US"/>
          <w:rPrChange w:id="1437" w:author="Wim" w:date="2013-09-16T15:41:00Z">
            <w:rPr/>
          </w:rPrChange>
        </w:rPr>
        <w:tab/>
      </w:r>
      <w:proofErr w:type="gramStart"/>
      <w:r w:rsidRPr="00F154BB">
        <w:rPr>
          <w:color w:val="000000"/>
          <w:lang w:val="en-US"/>
          <w:rPrChange w:id="1438" w:author="Wim" w:date="2013-09-16T15:41:00Z">
            <w:rPr>
              <w:color w:val="000000"/>
            </w:rPr>
          </w:rPrChange>
        </w:rPr>
        <w:t xml:space="preserve">78100 Saint </w:t>
      </w:r>
      <w:proofErr w:type="spellStart"/>
      <w:r w:rsidRPr="00F154BB">
        <w:rPr>
          <w:color w:val="000000"/>
          <w:lang w:val="en-US"/>
          <w:rPrChange w:id="1439" w:author="Wim" w:date="2013-09-16T15:41:00Z">
            <w:rPr>
              <w:color w:val="000000"/>
            </w:rPr>
          </w:rPrChange>
        </w:rPr>
        <w:t>Germain</w:t>
      </w:r>
      <w:proofErr w:type="spellEnd"/>
      <w:r w:rsidRPr="00F154BB">
        <w:rPr>
          <w:color w:val="000000"/>
          <w:lang w:val="en-US"/>
          <w:rPrChange w:id="1440" w:author="Wim" w:date="2013-09-16T15:41:00Z">
            <w:rPr>
              <w:color w:val="000000"/>
            </w:rPr>
          </w:rPrChange>
        </w:rPr>
        <w:t xml:space="preserve"> en </w:t>
      </w:r>
      <w:proofErr w:type="spellStart"/>
      <w:r w:rsidRPr="00F154BB">
        <w:rPr>
          <w:color w:val="000000"/>
          <w:lang w:val="en-US"/>
          <w:rPrChange w:id="1441" w:author="Wim" w:date="2013-09-16T15:41:00Z">
            <w:rPr>
              <w:color w:val="000000"/>
            </w:rPr>
          </w:rPrChange>
        </w:rPr>
        <w:t>Laye</w:t>
      </w:r>
      <w:proofErr w:type="spellEnd"/>
      <w:proofErr w:type="gramEnd"/>
    </w:p>
    <w:p w:rsidR="00E4335E" w:rsidRPr="00F154BB" w:rsidRDefault="00E4335E" w:rsidP="00E4335E">
      <w:pPr>
        <w:widowControl w:val="0"/>
        <w:tabs>
          <w:tab w:val="left" w:pos="1695"/>
        </w:tabs>
        <w:rPr>
          <w:color w:val="000000"/>
          <w:sz w:val="27"/>
          <w:szCs w:val="27"/>
          <w:lang w:val="en-US"/>
          <w:rPrChange w:id="1442" w:author="Wim" w:date="2013-09-16T15:41:00Z">
            <w:rPr>
              <w:color w:val="000000"/>
              <w:sz w:val="27"/>
              <w:szCs w:val="27"/>
            </w:rPr>
          </w:rPrChange>
        </w:rPr>
      </w:pPr>
      <w:r w:rsidRPr="00F154BB">
        <w:rPr>
          <w:lang w:val="en-US"/>
          <w:rPrChange w:id="1443" w:author="Wim" w:date="2013-09-16T15:41:00Z">
            <w:rPr/>
          </w:rPrChange>
        </w:rPr>
        <w:tab/>
      </w:r>
      <w:r w:rsidRPr="00F154BB">
        <w:rPr>
          <w:color w:val="000000"/>
          <w:lang w:val="en-US"/>
          <w:rPrChange w:id="1444" w:author="Wim" w:date="2013-09-16T15:41:00Z">
            <w:rPr>
              <w:color w:val="000000"/>
            </w:rPr>
          </w:rPrChange>
        </w:rPr>
        <w:t>France</w:t>
      </w:r>
    </w:p>
    <w:p w:rsidR="00E4335E" w:rsidRPr="00F154BB" w:rsidRDefault="00E4335E" w:rsidP="00E4335E">
      <w:pPr>
        <w:widowControl w:val="0"/>
        <w:tabs>
          <w:tab w:val="left" w:pos="1700"/>
          <w:tab w:val="left" w:pos="4425"/>
        </w:tabs>
        <w:spacing w:before="100"/>
        <w:rPr>
          <w:color w:val="000000"/>
          <w:sz w:val="27"/>
          <w:szCs w:val="27"/>
          <w:lang w:val="en-US"/>
          <w:rPrChange w:id="1445" w:author="Wim" w:date="2013-09-16T15:41:00Z">
            <w:rPr>
              <w:color w:val="000000"/>
              <w:sz w:val="27"/>
              <w:szCs w:val="27"/>
            </w:rPr>
          </w:rPrChange>
        </w:rPr>
      </w:pPr>
      <w:r w:rsidRPr="00F154BB">
        <w:rPr>
          <w:lang w:val="en-US"/>
          <w:rPrChange w:id="1446" w:author="Wim" w:date="2013-09-16T15:41:00Z">
            <w:rPr/>
          </w:rPrChange>
        </w:rPr>
        <w:tab/>
      </w:r>
      <w:r w:rsidRPr="00F154BB">
        <w:rPr>
          <w:color w:val="000000"/>
          <w:lang w:val="en-US"/>
          <w:rPrChange w:id="1447" w:author="Wim" w:date="2013-09-16T15:41:00Z">
            <w:rPr>
              <w:color w:val="000000"/>
            </w:rPr>
          </w:rPrChange>
        </w:rPr>
        <w:t>Phone</w:t>
      </w:r>
      <w:r w:rsidRPr="00F154BB">
        <w:rPr>
          <w:lang w:val="en-US"/>
          <w:rPrChange w:id="1448" w:author="Wim" w:date="2013-09-16T15:41:00Z">
            <w:rPr/>
          </w:rPrChange>
        </w:rPr>
        <w:tab/>
      </w:r>
      <w:r w:rsidRPr="00F154BB">
        <w:rPr>
          <w:color w:val="000000"/>
          <w:lang w:val="en-US"/>
          <w:rPrChange w:id="1449" w:author="Wim" w:date="2013-09-16T15:41:00Z">
            <w:rPr>
              <w:color w:val="000000"/>
            </w:rPr>
          </w:rPrChange>
        </w:rPr>
        <w:t>+33 1 34 51 70 01</w:t>
      </w:r>
    </w:p>
    <w:p w:rsidR="00E4335E" w:rsidRPr="00F154BB" w:rsidRDefault="00E4335E" w:rsidP="00E4335E">
      <w:pPr>
        <w:widowControl w:val="0"/>
        <w:tabs>
          <w:tab w:val="left" w:pos="1695"/>
          <w:tab w:val="left" w:pos="4425"/>
        </w:tabs>
        <w:rPr>
          <w:color w:val="000000"/>
          <w:sz w:val="29"/>
          <w:szCs w:val="29"/>
          <w:lang w:val="en-US"/>
          <w:rPrChange w:id="1450" w:author="Wim" w:date="2013-09-16T15:41:00Z">
            <w:rPr>
              <w:color w:val="000000"/>
              <w:sz w:val="29"/>
              <w:szCs w:val="29"/>
            </w:rPr>
          </w:rPrChange>
        </w:rPr>
      </w:pPr>
      <w:r w:rsidRPr="00F154BB">
        <w:rPr>
          <w:lang w:val="en-US"/>
          <w:rPrChange w:id="1451" w:author="Wim" w:date="2013-09-16T15:41:00Z">
            <w:rPr/>
          </w:rPrChange>
        </w:rPr>
        <w:tab/>
      </w:r>
      <w:r w:rsidRPr="00F154BB">
        <w:rPr>
          <w:color w:val="000000"/>
          <w:lang w:val="en-US"/>
          <w:rPrChange w:id="1452" w:author="Wim" w:date="2013-09-16T15:41:00Z">
            <w:rPr>
              <w:color w:val="000000"/>
            </w:rPr>
          </w:rPrChange>
        </w:rPr>
        <w:t>Fax</w:t>
      </w:r>
      <w:r w:rsidRPr="00F154BB">
        <w:rPr>
          <w:lang w:val="en-US"/>
          <w:rPrChange w:id="1453" w:author="Wim" w:date="2013-09-16T15:41:00Z">
            <w:rPr/>
          </w:rPrChange>
        </w:rPr>
        <w:tab/>
      </w:r>
      <w:r w:rsidRPr="00F154BB">
        <w:rPr>
          <w:color w:val="000000"/>
          <w:lang w:val="en-US"/>
          <w:rPrChange w:id="1454" w:author="Wim" w:date="2013-09-16T15:41:00Z">
            <w:rPr>
              <w:color w:val="000000"/>
            </w:rPr>
          </w:rPrChange>
        </w:rPr>
        <w:t>+33 1 34 51 82 05</w:t>
      </w:r>
    </w:p>
    <w:p w:rsidR="00E4335E" w:rsidRPr="00F154BB" w:rsidRDefault="00E4335E" w:rsidP="00E4335E">
      <w:pPr>
        <w:widowControl w:val="0"/>
        <w:tabs>
          <w:tab w:val="left" w:pos="1700"/>
          <w:tab w:val="left" w:pos="4426"/>
        </w:tabs>
        <w:rPr>
          <w:color w:val="000000"/>
          <w:sz w:val="28"/>
          <w:szCs w:val="28"/>
          <w:lang w:val="en-US"/>
          <w:rPrChange w:id="1455" w:author="Wim" w:date="2013-09-16T15:41:00Z">
            <w:rPr>
              <w:color w:val="000000"/>
              <w:sz w:val="28"/>
              <w:szCs w:val="28"/>
            </w:rPr>
          </w:rPrChange>
        </w:rPr>
      </w:pPr>
      <w:r w:rsidRPr="00F154BB">
        <w:rPr>
          <w:lang w:val="en-US"/>
          <w:rPrChange w:id="1456" w:author="Wim" w:date="2013-09-16T15:41:00Z">
            <w:rPr/>
          </w:rPrChange>
        </w:rPr>
        <w:tab/>
      </w:r>
      <w:r w:rsidRPr="00F154BB">
        <w:rPr>
          <w:color w:val="000000"/>
          <w:lang w:val="en-US"/>
          <w:rPrChange w:id="1457" w:author="Wim" w:date="2013-09-16T15:41:00Z">
            <w:rPr>
              <w:color w:val="000000"/>
            </w:rPr>
          </w:rPrChange>
        </w:rPr>
        <w:t>Mobile phone:</w:t>
      </w:r>
      <w:r w:rsidRPr="00F154BB">
        <w:rPr>
          <w:lang w:val="en-US"/>
          <w:rPrChange w:id="1458" w:author="Wim" w:date="2013-09-16T15:41:00Z">
            <w:rPr/>
          </w:rPrChange>
        </w:rPr>
        <w:tab/>
      </w:r>
      <w:r w:rsidRPr="00F154BB">
        <w:rPr>
          <w:color w:val="000000"/>
          <w:lang w:val="en-US"/>
          <w:rPrChange w:id="1459" w:author="Wim" w:date="2013-09-16T15:41:00Z">
            <w:rPr>
              <w:color w:val="000000"/>
            </w:rPr>
          </w:rPrChange>
        </w:rPr>
        <w:t>+44 7887 548 227</w:t>
      </w:r>
    </w:p>
    <w:p w:rsidR="00E4335E" w:rsidRPr="00F154BB" w:rsidRDefault="00E4335E" w:rsidP="00E4335E">
      <w:pPr>
        <w:widowControl w:val="0"/>
        <w:tabs>
          <w:tab w:val="left" w:pos="1695"/>
          <w:tab w:val="left" w:pos="4425"/>
        </w:tabs>
        <w:rPr>
          <w:color w:val="000000"/>
          <w:lang w:val="en-US"/>
          <w:rPrChange w:id="1460" w:author="Wim" w:date="2013-09-16T15:41:00Z">
            <w:rPr>
              <w:color w:val="000000"/>
            </w:rPr>
          </w:rPrChange>
        </w:rPr>
      </w:pPr>
      <w:r w:rsidRPr="00F154BB">
        <w:rPr>
          <w:lang w:val="en-US"/>
          <w:rPrChange w:id="1461" w:author="Wim" w:date="2013-09-16T15:41:00Z">
            <w:rPr/>
          </w:rPrChange>
        </w:rPr>
        <w:tab/>
      </w:r>
      <w:proofErr w:type="gramStart"/>
      <w:r w:rsidRPr="00F154BB">
        <w:rPr>
          <w:color w:val="000000"/>
          <w:lang w:val="en-US"/>
          <w:rPrChange w:id="1462" w:author="Wim" w:date="2013-09-16T15:41:00Z">
            <w:rPr>
              <w:color w:val="000000"/>
            </w:rPr>
          </w:rPrChange>
        </w:rPr>
        <w:t>e-mail</w:t>
      </w:r>
      <w:proofErr w:type="gramEnd"/>
      <w:r w:rsidRPr="00F154BB">
        <w:rPr>
          <w:color w:val="000000"/>
          <w:lang w:val="en-US"/>
          <w:rPrChange w:id="1463" w:author="Wim" w:date="2013-09-16T15:41:00Z">
            <w:rPr>
              <w:color w:val="000000"/>
            </w:rPr>
          </w:rPrChange>
        </w:rPr>
        <w:t xml:space="preserve"> (main):</w:t>
      </w:r>
      <w:r w:rsidRPr="00F154BB">
        <w:rPr>
          <w:lang w:val="en-US"/>
          <w:rPrChange w:id="1464" w:author="Wim" w:date="2013-09-16T15:41:00Z">
            <w:rPr/>
          </w:rPrChange>
        </w:rPr>
        <w:tab/>
      </w:r>
      <w:r w:rsidR="000D055D">
        <w:fldChar w:fldCharType="begin"/>
      </w:r>
      <w:r w:rsidR="000D055D" w:rsidRPr="00F154BB">
        <w:rPr>
          <w:lang w:val="en-US"/>
          <w:rPrChange w:id="1465" w:author="Wim" w:date="2013-09-16T15:41:00Z">
            <w:rPr/>
          </w:rPrChange>
        </w:rPr>
        <w:instrText xml:space="preserve"> HYPERLINK "mailto:mike.hadley@iala-aism.org" </w:instrText>
      </w:r>
      <w:r w:rsidR="000D055D">
        <w:fldChar w:fldCharType="separate"/>
      </w:r>
      <w:r w:rsidRPr="00F154BB">
        <w:rPr>
          <w:rStyle w:val="Hyperlink"/>
          <w:lang w:val="en-US"/>
          <w:rPrChange w:id="1466" w:author="Wim" w:date="2013-09-16T15:41:00Z">
            <w:rPr>
              <w:rStyle w:val="Hyperlink"/>
            </w:rPr>
          </w:rPrChange>
        </w:rPr>
        <w:t>mike.hadley@iala-aism.org</w:t>
      </w:r>
      <w:r w:rsidR="000D055D">
        <w:rPr>
          <w:rStyle w:val="Hyperlink"/>
        </w:rPr>
        <w:fldChar w:fldCharType="end"/>
      </w:r>
    </w:p>
    <w:p w:rsidR="00E4335E" w:rsidRPr="00F154BB" w:rsidRDefault="00E4335E" w:rsidP="00E4335E">
      <w:pPr>
        <w:widowControl w:val="0"/>
        <w:tabs>
          <w:tab w:val="left" w:pos="1700"/>
          <w:tab w:val="left" w:pos="4416"/>
        </w:tabs>
        <w:rPr>
          <w:color w:val="000000"/>
          <w:lang w:val="en-US"/>
          <w:rPrChange w:id="1467" w:author="Wim" w:date="2013-09-16T15:41:00Z">
            <w:rPr>
              <w:color w:val="000000"/>
            </w:rPr>
          </w:rPrChange>
        </w:rPr>
      </w:pPr>
      <w:r w:rsidRPr="00F154BB">
        <w:rPr>
          <w:lang w:val="en-US"/>
          <w:rPrChange w:id="1468" w:author="Wim" w:date="2013-09-16T15:41:00Z">
            <w:rPr/>
          </w:rPrChange>
        </w:rPr>
        <w:tab/>
      </w:r>
      <w:proofErr w:type="gramStart"/>
      <w:r w:rsidRPr="00F154BB">
        <w:rPr>
          <w:color w:val="000000"/>
          <w:lang w:val="en-US"/>
          <w:rPrChange w:id="1469" w:author="Wim" w:date="2013-09-16T15:41:00Z">
            <w:rPr>
              <w:color w:val="000000"/>
            </w:rPr>
          </w:rPrChange>
        </w:rPr>
        <w:t>e-mail</w:t>
      </w:r>
      <w:proofErr w:type="gramEnd"/>
      <w:r w:rsidRPr="00F154BB">
        <w:rPr>
          <w:color w:val="000000"/>
          <w:lang w:val="en-US"/>
          <w:rPrChange w:id="1470" w:author="Wim" w:date="2013-09-16T15:41:00Z">
            <w:rPr>
              <w:color w:val="000000"/>
            </w:rPr>
          </w:rPrChange>
        </w:rPr>
        <w:t xml:space="preserve"> (alternative):</w:t>
      </w:r>
      <w:r w:rsidRPr="00F154BB">
        <w:rPr>
          <w:lang w:val="en-US"/>
          <w:rPrChange w:id="1471" w:author="Wim" w:date="2013-09-16T15:41:00Z">
            <w:rPr/>
          </w:rPrChange>
        </w:rPr>
        <w:tab/>
      </w:r>
      <w:r w:rsidR="000D055D">
        <w:fldChar w:fldCharType="begin"/>
      </w:r>
      <w:r w:rsidR="000D055D" w:rsidRPr="00F154BB">
        <w:rPr>
          <w:lang w:val="en-US"/>
          <w:rPrChange w:id="1472" w:author="Wim" w:date="2013-09-16T15:41:00Z">
            <w:rPr/>
          </w:rPrChange>
        </w:rPr>
        <w:instrText xml:space="preserve"> HYPERLINK "mailto:advnav@btinternet.com" </w:instrText>
      </w:r>
      <w:r w:rsidR="000D055D">
        <w:fldChar w:fldCharType="separate"/>
      </w:r>
      <w:r w:rsidRPr="00F154BB">
        <w:rPr>
          <w:rStyle w:val="Hyperlink"/>
          <w:lang w:val="en-US"/>
          <w:rPrChange w:id="1473" w:author="Wim" w:date="2013-09-16T15:41:00Z">
            <w:rPr>
              <w:rStyle w:val="Hyperlink"/>
            </w:rPr>
          </w:rPrChange>
        </w:rPr>
        <w:t>advnav@btinternet.com</w:t>
      </w:r>
      <w:r w:rsidR="000D055D">
        <w:rPr>
          <w:rStyle w:val="Hyperlink"/>
        </w:rPr>
        <w:fldChar w:fldCharType="end"/>
      </w:r>
    </w:p>
    <w:p w:rsidR="00E4335E" w:rsidRPr="009F30E4" w:rsidRDefault="00E4335E" w:rsidP="00E4335E">
      <w:pPr>
        <w:widowControl w:val="0"/>
        <w:tabs>
          <w:tab w:val="left" w:pos="226"/>
          <w:tab w:val="left" w:pos="1700"/>
        </w:tabs>
        <w:spacing w:before="300"/>
        <w:rPr>
          <w:b/>
          <w:bCs/>
          <w:color w:val="000000"/>
          <w:sz w:val="27"/>
          <w:szCs w:val="27"/>
          <w:lang w:val="en-US"/>
          <w:rPrChange w:id="1474" w:author="Marie-Hélène Grillet" w:date="2013-09-16T13:04:00Z">
            <w:rPr>
              <w:b/>
              <w:bCs/>
              <w:color w:val="000000"/>
              <w:sz w:val="27"/>
              <w:szCs w:val="27"/>
            </w:rPr>
          </w:rPrChange>
        </w:rPr>
      </w:pPr>
      <w:r w:rsidRPr="00F154BB">
        <w:rPr>
          <w:lang w:val="en-US"/>
          <w:rPrChange w:id="1475" w:author="Wim" w:date="2013-09-16T15:41:00Z">
            <w:rPr/>
          </w:rPrChange>
        </w:rPr>
        <w:tab/>
      </w:r>
      <w:r w:rsidRPr="009F30E4">
        <w:rPr>
          <w:b/>
          <w:bCs/>
          <w:color w:val="000000"/>
          <w:lang w:val="en-US"/>
          <w:rPrChange w:id="1476" w:author="Marie-Hélène Grillet" w:date="2013-09-16T13:04:00Z">
            <w:rPr>
              <w:b/>
              <w:bCs/>
              <w:color w:val="000000"/>
            </w:rPr>
          </w:rPrChange>
        </w:rPr>
        <w:t>Netherlands</w:t>
      </w:r>
      <w:r w:rsidRPr="009F30E4">
        <w:rPr>
          <w:lang w:val="en-US"/>
          <w:rPrChange w:id="1477" w:author="Marie-Hélène Grillet" w:date="2013-09-16T13:04:00Z">
            <w:rPr/>
          </w:rPrChange>
        </w:rPr>
        <w:tab/>
      </w:r>
      <w:r w:rsidRPr="009F30E4">
        <w:rPr>
          <w:b/>
          <w:bCs/>
          <w:color w:val="000000"/>
          <w:lang w:val="en-US"/>
          <w:rPrChange w:id="1478" w:author="Marie-Hélène Grillet" w:date="2013-09-16T13:04:00Z">
            <w:rPr>
              <w:b/>
              <w:bCs/>
              <w:color w:val="000000"/>
            </w:rPr>
          </w:rPrChange>
        </w:rPr>
        <w:t>Ministry of Infrastructure and Environment</w:t>
      </w:r>
    </w:p>
    <w:p w:rsidR="00E4335E" w:rsidRPr="00F154BB" w:rsidRDefault="00E4335E" w:rsidP="00E4335E">
      <w:pPr>
        <w:widowControl w:val="0"/>
        <w:tabs>
          <w:tab w:val="left" w:pos="1695"/>
        </w:tabs>
        <w:spacing w:before="100"/>
        <w:rPr>
          <w:color w:val="000000"/>
          <w:sz w:val="27"/>
          <w:szCs w:val="27"/>
        </w:rPr>
      </w:pPr>
      <w:r w:rsidRPr="009F30E4">
        <w:rPr>
          <w:lang w:val="en-US"/>
          <w:rPrChange w:id="1479" w:author="Marie-Hélène Grillet" w:date="2013-09-16T13:04:00Z">
            <w:rPr/>
          </w:rPrChange>
        </w:rPr>
        <w:tab/>
      </w:r>
      <w:r w:rsidRPr="00F154BB">
        <w:rPr>
          <w:color w:val="000000"/>
        </w:rPr>
        <w:t>Mr Maarten BERREVOETS</w:t>
      </w:r>
    </w:p>
    <w:p w:rsidR="00E4335E" w:rsidRPr="00F154BB" w:rsidRDefault="00E4335E" w:rsidP="00E4335E">
      <w:pPr>
        <w:widowControl w:val="0"/>
        <w:tabs>
          <w:tab w:val="left" w:pos="1700"/>
        </w:tabs>
        <w:rPr>
          <w:color w:val="000000"/>
          <w:sz w:val="27"/>
          <w:szCs w:val="27"/>
          <w:rPrChange w:id="1480" w:author="Wim" w:date="2013-09-16T15:41:00Z">
            <w:rPr>
              <w:color w:val="000000"/>
              <w:sz w:val="27"/>
              <w:szCs w:val="27"/>
            </w:rPr>
          </w:rPrChange>
        </w:rPr>
      </w:pPr>
      <w:r w:rsidRPr="00F154BB">
        <w:tab/>
      </w:r>
      <w:r w:rsidRPr="00F154BB">
        <w:rPr>
          <w:color w:val="000000"/>
          <w:rPrChange w:id="1481" w:author="Wim" w:date="2013-09-16T15:41:00Z">
            <w:rPr>
              <w:color w:val="000000"/>
            </w:rPr>
          </w:rPrChange>
        </w:rPr>
        <w:t>Plesmanweg 1-6</w:t>
      </w:r>
    </w:p>
    <w:p w:rsidR="00E4335E" w:rsidRPr="00F154BB" w:rsidRDefault="00E4335E" w:rsidP="00E4335E">
      <w:pPr>
        <w:widowControl w:val="0"/>
        <w:tabs>
          <w:tab w:val="left" w:pos="1700"/>
        </w:tabs>
        <w:rPr>
          <w:color w:val="000000"/>
          <w:sz w:val="27"/>
          <w:szCs w:val="27"/>
          <w:rPrChange w:id="1482" w:author="Wim" w:date="2013-09-16T15:41:00Z">
            <w:rPr>
              <w:color w:val="000000"/>
              <w:sz w:val="27"/>
              <w:szCs w:val="27"/>
            </w:rPr>
          </w:rPrChange>
        </w:rPr>
      </w:pPr>
      <w:r w:rsidRPr="00F154BB">
        <w:rPr>
          <w:rPrChange w:id="1483" w:author="Wim" w:date="2013-09-16T15:41:00Z">
            <w:rPr/>
          </w:rPrChange>
        </w:rPr>
        <w:tab/>
      </w:r>
      <w:r w:rsidRPr="00F154BB">
        <w:rPr>
          <w:color w:val="000000"/>
          <w:rPrChange w:id="1484" w:author="Wim" w:date="2013-09-16T15:41:00Z">
            <w:rPr>
              <w:color w:val="000000"/>
            </w:rPr>
          </w:rPrChange>
        </w:rPr>
        <w:t>2597 JG Den Haag</w:t>
      </w:r>
    </w:p>
    <w:p w:rsidR="00E4335E" w:rsidRDefault="00E4335E" w:rsidP="00E4335E">
      <w:pPr>
        <w:widowControl w:val="0"/>
        <w:tabs>
          <w:tab w:val="left" w:pos="1700"/>
        </w:tabs>
        <w:rPr>
          <w:color w:val="000000"/>
          <w:sz w:val="27"/>
          <w:szCs w:val="27"/>
        </w:rPr>
      </w:pPr>
      <w:r w:rsidRPr="00F154BB">
        <w:rPr>
          <w:rPrChange w:id="1485" w:author="Wim" w:date="2013-09-16T15:41:00Z">
            <w:rPr/>
          </w:rPrChange>
        </w:rPr>
        <w:tab/>
      </w:r>
      <w:r>
        <w:rPr>
          <w:color w:val="000000"/>
        </w:rPr>
        <w:t>Post Box 20901, 2500 EX Den Haag</w:t>
      </w:r>
    </w:p>
    <w:p w:rsidR="00E4335E" w:rsidRDefault="00E4335E" w:rsidP="00E4335E">
      <w:pPr>
        <w:widowControl w:val="0"/>
        <w:tabs>
          <w:tab w:val="left" w:pos="1695"/>
        </w:tabs>
        <w:rPr>
          <w:color w:val="000000"/>
          <w:sz w:val="27"/>
          <w:szCs w:val="27"/>
        </w:rPr>
      </w:pPr>
      <w:r>
        <w:tab/>
      </w:r>
      <w:r>
        <w:rPr>
          <w:color w:val="000000"/>
        </w:rPr>
        <w:t>Netherlands</w:t>
      </w:r>
    </w:p>
    <w:p w:rsidR="00E4335E" w:rsidRPr="00F154BB" w:rsidRDefault="00E4335E" w:rsidP="00E4335E">
      <w:pPr>
        <w:widowControl w:val="0"/>
        <w:tabs>
          <w:tab w:val="left" w:pos="1700"/>
          <w:tab w:val="left" w:pos="4425"/>
        </w:tabs>
        <w:spacing w:before="100"/>
        <w:rPr>
          <w:color w:val="000000"/>
          <w:sz w:val="27"/>
          <w:szCs w:val="27"/>
          <w:lang w:val="en-US"/>
          <w:rPrChange w:id="1486" w:author="Wim" w:date="2013-09-16T15:41:00Z">
            <w:rPr>
              <w:color w:val="000000"/>
              <w:sz w:val="27"/>
              <w:szCs w:val="27"/>
            </w:rPr>
          </w:rPrChange>
        </w:rPr>
      </w:pPr>
      <w:r>
        <w:tab/>
      </w:r>
      <w:r w:rsidRPr="00F154BB">
        <w:rPr>
          <w:color w:val="000000"/>
          <w:lang w:val="en-US"/>
          <w:rPrChange w:id="1487" w:author="Wim" w:date="2013-09-16T15:41:00Z">
            <w:rPr>
              <w:color w:val="000000"/>
            </w:rPr>
          </w:rPrChange>
        </w:rPr>
        <w:t>Phone</w:t>
      </w:r>
      <w:r w:rsidRPr="00F154BB">
        <w:rPr>
          <w:lang w:val="en-US"/>
          <w:rPrChange w:id="1488" w:author="Wim" w:date="2013-09-16T15:41:00Z">
            <w:rPr/>
          </w:rPrChange>
        </w:rPr>
        <w:tab/>
      </w:r>
      <w:r w:rsidRPr="00F154BB">
        <w:rPr>
          <w:color w:val="000000"/>
          <w:lang w:val="en-US"/>
          <w:rPrChange w:id="1489" w:author="Wim" w:date="2013-09-16T15:41:00Z">
            <w:rPr>
              <w:color w:val="000000"/>
            </w:rPr>
          </w:rPrChange>
        </w:rPr>
        <w:t>+31 6 21 812 766</w:t>
      </w:r>
    </w:p>
    <w:p w:rsidR="00E4335E" w:rsidRPr="00F154BB" w:rsidRDefault="00E4335E" w:rsidP="00E4335E">
      <w:pPr>
        <w:widowControl w:val="0"/>
        <w:tabs>
          <w:tab w:val="left" w:pos="1695"/>
          <w:tab w:val="left" w:pos="4425"/>
        </w:tabs>
        <w:rPr>
          <w:color w:val="000000"/>
          <w:lang w:val="en-US"/>
          <w:rPrChange w:id="1490" w:author="Wim" w:date="2013-09-16T15:41:00Z">
            <w:rPr>
              <w:color w:val="000000"/>
            </w:rPr>
          </w:rPrChange>
        </w:rPr>
      </w:pPr>
      <w:r w:rsidRPr="00F154BB">
        <w:rPr>
          <w:lang w:val="en-US"/>
          <w:rPrChange w:id="1491" w:author="Wim" w:date="2013-09-16T15:41:00Z">
            <w:rPr/>
          </w:rPrChange>
        </w:rPr>
        <w:tab/>
      </w:r>
      <w:proofErr w:type="gramStart"/>
      <w:r w:rsidRPr="00F154BB">
        <w:rPr>
          <w:color w:val="000000"/>
          <w:lang w:val="en-US"/>
          <w:rPrChange w:id="1492" w:author="Wim" w:date="2013-09-16T15:41:00Z">
            <w:rPr>
              <w:color w:val="000000"/>
            </w:rPr>
          </w:rPrChange>
        </w:rPr>
        <w:t>e-mail</w:t>
      </w:r>
      <w:proofErr w:type="gramEnd"/>
      <w:r w:rsidRPr="00F154BB">
        <w:rPr>
          <w:color w:val="000000"/>
          <w:lang w:val="en-US"/>
          <w:rPrChange w:id="1493" w:author="Wim" w:date="2013-09-16T15:41:00Z">
            <w:rPr>
              <w:color w:val="000000"/>
            </w:rPr>
          </w:rPrChange>
        </w:rPr>
        <w:t xml:space="preserve"> (main):</w:t>
      </w:r>
      <w:r w:rsidRPr="00F154BB">
        <w:rPr>
          <w:lang w:val="en-US"/>
          <w:rPrChange w:id="1494" w:author="Wim" w:date="2013-09-16T15:41:00Z">
            <w:rPr/>
          </w:rPrChange>
        </w:rPr>
        <w:tab/>
      </w:r>
      <w:r w:rsidR="000D055D">
        <w:fldChar w:fldCharType="begin"/>
      </w:r>
      <w:r w:rsidR="000D055D" w:rsidRPr="00F154BB">
        <w:rPr>
          <w:lang w:val="en-US"/>
          <w:rPrChange w:id="1495" w:author="Wim" w:date="2013-09-16T15:41:00Z">
            <w:rPr/>
          </w:rPrChange>
        </w:rPr>
        <w:instrText xml:space="preserve"> HYPERLINK "mailto:maarten.berrevoets@minienm.nl" </w:instrText>
      </w:r>
      <w:r w:rsidR="000D055D">
        <w:fldChar w:fldCharType="separate"/>
      </w:r>
      <w:r w:rsidRPr="00F154BB">
        <w:rPr>
          <w:rStyle w:val="Hyperlink"/>
          <w:lang w:val="en-US"/>
          <w:rPrChange w:id="1496" w:author="Wim" w:date="2013-09-16T15:41:00Z">
            <w:rPr>
              <w:rStyle w:val="Hyperlink"/>
            </w:rPr>
          </w:rPrChange>
        </w:rPr>
        <w:t>maarten.berrevoets@minienm.nl</w:t>
      </w:r>
      <w:r w:rsidR="000D055D">
        <w:rPr>
          <w:rStyle w:val="Hyperlink"/>
        </w:rPr>
        <w:fldChar w:fldCharType="end"/>
      </w:r>
    </w:p>
    <w:p w:rsidR="00A80CEC" w:rsidRPr="00F154BB" w:rsidRDefault="00A80CEC">
      <w:pPr>
        <w:rPr>
          <w:lang w:val="en-US"/>
          <w:rPrChange w:id="1497" w:author="Wim" w:date="2013-09-16T15:41:00Z">
            <w:rPr/>
          </w:rPrChange>
        </w:rPr>
      </w:pPr>
      <w:r w:rsidRPr="00F154BB">
        <w:rPr>
          <w:lang w:val="en-US"/>
          <w:rPrChange w:id="1498" w:author="Wim" w:date="2013-09-16T15:41:00Z">
            <w:rPr/>
          </w:rPrChange>
        </w:rPr>
        <w:lastRenderedPageBreak/>
        <w:br w:type="page"/>
      </w:r>
    </w:p>
    <w:p w:rsidR="00E4335E" w:rsidRPr="009F30E4" w:rsidRDefault="00E4335E" w:rsidP="00E4335E">
      <w:pPr>
        <w:widowControl w:val="0"/>
        <w:tabs>
          <w:tab w:val="left" w:pos="226"/>
          <w:tab w:val="left" w:pos="1700"/>
        </w:tabs>
        <w:spacing w:before="300"/>
        <w:rPr>
          <w:b/>
          <w:bCs/>
          <w:color w:val="000000"/>
          <w:sz w:val="27"/>
          <w:szCs w:val="27"/>
          <w:lang w:val="en-US"/>
          <w:rPrChange w:id="1499" w:author="Marie-Hélène Grillet" w:date="2013-09-16T13:04:00Z">
            <w:rPr>
              <w:b/>
              <w:bCs/>
              <w:color w:val="000000"/>
              <w:sz w:val="27"/>
              <w:szCs w:val="27"/>
            </w:rPr>
          </w:rPrChange>
        </w:rPr>
      </w:pPr>
      <w:r w:rsidRPr="00F154BB">
        <w:rPr>
          <w:lang w:val="en-US"/>
          <w:rPrChange w:id="1500" w:author="Wim" w:date="2013-09-16T15:41:00Z">
            <w:rPr/>
          </w:rPrChange>
        </w:rPr>
        <w:lastRenderedPageBreak/>
        <w:tab/>
      </w:r>
      <w:r w:rsidRPr="009F30E4">
        <w:rPr>
          <w:b/>
          <w:bCs/>
          <w:color w:val="000000"/>
          <w:lang w:val="en-US"/>
          <w:rPrChange w:id="1501" w:author="Marie-Hélène Grillet" w:date="2013-09-16T13:04:00Z">
            <w:rPr>
              <w:b/>
              <w:bCs/>
              <w:color w:val="000000"/>
            </w:rPr>
          </w:rPrChange>
        </w:rPr>
        <w:t>Norway</w:t>
      </w:r>
      <w:r w:rsidRPr="009F30E4">
        <w:rPr>
          <w:lang w:val="en-US"/>
          <w:rPrChange w:id="1502" w:author="Marie-Hélène Grillet" w:date="2013-09-16T13:04:00Z">
            <w:rPr/>
          </w:rPrChange>
        </w:rPr>
        <w:tab/>
      </w:r>
      <w:r w:rsidRPr="009F30E4">
        <w:rPr>
          <w:b/>
          <w:bCs/>
          <w:color w:val="000000"/>
          <w:lang w:val="en-US"/>
          <w:rPrChange w:id="1503" w:author="Marie-Hélène Grillet" w:date="2013-09-16T13:04:00Z">
            <w:rPr>
              <w:b/>
              <w:bCs/>
              <w:color w:val="000000"/>
            </w:rPr>
          </w:rPrChange>
        </w:rPr>
        <w:t>Norwegian Coastal Administration</w:t>
      </w:r>
    </w:p>
    <w:p w:rsidR="00E4335E" w:rsidRPr="009F30E4" w:rsidRDefault="00E4335E" w:rsidP="00E4335E">
      <w:pPr>
        <w:widowControl w:val="0"/>
        <w:tabs>
          <w:tab w:val="left" w:pos="1695"/>
        </w:tabs>
        <w:spacing w:before="100"/>
        <w:rPr>
          <w:color w:val="000000"/>
          <w:sz w:val="27"/>
          <w:szCs w:val="27"/>
          <w:lang w:val="en-US"/>
          <w:rPrChange w:id="1504" w:author="Marie-Hélène Grillet" w:date="2013-09-16T13:04:00Z">
            <w:rPr>
              <w:color w:val="000000"/>
              <w:sz w:val="27"/>
              <w:szCs w:val="27"/>
            </w:rPr>
          </w:rPrChange>
        </w:rPr>
      </w:pPr>
      <w:r w:rsidRPr="009F30E4">
        <w:rPr>
          <w:lang w:val="en-US"/>
          <w:rPrChange w:id="1505" w:author="Marie-Hélène Grillet" w:date="2013-09-16T13:04:00Z">
            <w:rPr/>
          </w:rPrChange>
        </w:rPr>
        <w:tab/>
      </w:r>
      <w:r w:rsidRPr="009F30E4">
        <w:rPr>
          <w:color w:val="000000"/>
          <w:lang w:val="en-US"/>
          <w:rPrChange w:id="1506" w:author="Marie-Hélène Grillet" w:date="2013-09-16T13:04:00Z">
            <w:rPr>
              <w:color w:val="000000"/>
            </w:rPr>
          </w:rPrChange>
        </w:rPr>
        <w:t>Capt. Hans Morten MIDTSAND</w:t>
      </w:r>
    </w:p>
    <w:p w:rsidR="00E4335E" w:rsidRPr="009F30E4" w:rsidRDefault="00E4335E" w:rsidP="00E4335E">
      <w:pPr>
        <w:widowControl w:val="0"/>
        <w:tabs>
          <w:tab w:val="left" w:pos="1700"/>
        </w:tabs>
        <w:rPr>
          <w:color w:val="000000"/>
          <w:sz w:val="27"/>
          <w:szCs w:val="27"/>
          <w:lang w:val="en-US"/>
          <w:rPrChange w:id="1507" w:author="Marie-Hélène Grillet" w:date="2013-09-16T13:04:00Z">
            <w:rPr>
              <w:color w:val="000000"/>
              <w:sz w:val="27"/>
              <w:szCs w:val="27"/>
            </w:rPr>
          </w:rPrChange>
        </w:rPr>
      </w:pPr>
      <w:r w:rsidRPr="009F30E4">
        <w:rPr>
          <w:lang w:val="en-US"/>
          <w:rPrChange w:id="1508" w:author="Marie-Hélène Grillet" w:date="2013-09-16T13:04:00Z">
            <w:rPr/>
          </w:rPrChange>
        </w:rPr>
        <w:tab/>
      </w:r>
      <w:proofErr w:type="spellStart"/>
      <w:r w:rsidRPr="009F30E4">
        <w:rPr>
          <w:color w:val="000000"/>
          <w:lang w:val="en-US"/>
          <w:rPrChange w:id="1509" w:author="Marie-Hélène Grillet" w:date="2013-09-16T13:04:00Z">
            <w:rPr>
              <w:color w:val="000000"/>
            </w:rPr>
          </w:rPrChange>
        </w:rPr>
        <w:t>Nesgrend</w:t>
      </w:r>
      <w:proofErr w:type="spellEnd"/>
      <w:r w:rsidRPr="009F30E4">
        <w:rPr>
          <w:color w:val="000000"/>
          <w:lang w:val="en-US"/>
          <w:rPrChange w:id="1510" w:author="Marie-Hélène Grillet" w:date="2013-09-16T13:04:00Z">
            <w:rPr>
              <w:color w:val="000000"/>
            </w:rPr>
          </w:rPrChange>
        </w:rPr>
        <w:t xml:space="preserve"> 2</w:t>
      </w:r>
    </w:p>
    <w:p w:rsidR="00E4335E" w:rsidRPr="009F30E4" w:rsidRDefault="00E4335E" w:rsidP="00E4335E">
      <w:pPr>
        <w:widowControl w:val="0"/>
        <w:tabs>
          <w:tab w:val="left" w:pos="1700"/>
        </w:tabs>
        <w:rPr>
          <w:color w:val="000000"/>
          <w:sz w:val="27"/>
          <w:szCs w:val="27"/>
          <w:lang w:val="en-US"/>
          <w:rPrChange w:id="1511" w:author="Marie-Hélène Grillet" w:date="2013-09-16T13:04:00Z">
            <w:rPr>
              <w:color w:val="000000"/>
              <w:sz w:val="27"/>
              <w:szCs w:val="27"/>
            </w:rPr>
          </w:rPrChange>
        </w:rPr>
      </w:pPr>
      <w:r w:rsidRPr="009F30E4">
        <w:rPr>
          <w:lang w:val="en-US"/>
          <w:rPrChange w:id="1512" w:author="Marie-Hélène Grillet" w:date="2013-09-16T13:04:00Z">
            <w:rPr/>
          </w:rPrChange>
        </w:rPr>
        <w:tab/>
      </w:r>
      <w:r w:rsidRPr="009F30E4">
        <w:rPr>
          <w:color w:val="000000"/>
          <w:lang w:val="en-US"/>
          <w:rPrChange w:id="1513" w:author="Marie-Hélène Grillet" w:date="2013-09-16T13:04:00Z">
            <w:rPr>
              <w:color w:val="000000"/>
            </w:rPr>
          </w:rPrChange>
        </w:rPr>
        <w:t xml:space="preserve">6057 </w:t>
      </w:r>
      <w:proofErr w:type="spellStart"/>
      <w:r w:rsidRPr="009F30E4">
        <w:rPr>
          <w:color w:val="000000"/>
          <w:lang w:val="en-US"/>
          <w:rPrChange w:id="1514" w:author="Marie-Hélène Grillet" w:date="2013-09-16T13:04:00Z">
            <w:rPr>
              <w:color w:val="000000"/>
            </w:rPr>
          </w:rPrChange>
        </w:rPr>
        <w:t>Ellingsoy</w:t>
      </w:r>
      <w:proofErr w:type="spellEnd"/>
    </w:p>
    <w:p w:rsidR="00E4335E" w:rsidRPr="009F30E4" w:rsidRDefault="00E4335E" w:rsidP="00E4335E">
      <w:pPr>
        <w:widowControl w:val="0"/>
        <w:tabs>
          <w:tab w:val="left" w:pos="1695"/>
        </w:tabs>
        <w:rPr>
          <w:color w:val="000000"/>
          <w:sz w:val="27"/>
          <w:szCs w:val="27"/>
          <w:lang w:val="en-US"/>
          <w:rPrChange w:id="1515" w:author="Marie-Hélène Grillet" w:date="2013-09-16T13:04:00Z">
            <w:rPr>
              <w:color w:val="000000"/>
              <w:sz w:val="27"/>
              <w:szCs w:val="27"/>
            </w:rPr>
          </w:rPrChange>
        </w:rPr>
      </w:pPr>
      <w:r w:rsidRPr="009F30E4">
        <w:rPr>
          <w:lang w:val="en-US"/>
          <w:rPrChange w:id="1516" w:author="Marie-Hélène Grillet" w:date="2013-09-16T13:04:00Z">
            <w:rPr/>
          </w:rPrChange>
        </w:rPr>
        <w:tab/>
      </w:r>
      <w:r w:rsidRPr="009F30E4">
        <w:rPr>
          <w:color w:val="000000"/>
          <w:lang w:val="en-US"/>
          <w:rPrChange w:id="1517" w:author="Marie-Hélène Grillet" w:date="2013-09-16T13:04:00Z">
            <w:rPr>
              <w:color w:val="000000"/>
            </w:rPr>
          </w:rPrChange>
        </w:rPr>
        <w:t>Norway</w:t>
      </w:r>
    </w:p>
    <w:p w:rsidR="00E4335E" w:rsidRPr="009F30E4" w:rsidRDefault="00E4335E" w:rsidP="00E4335E">
      <w:pPr>
        <w:widowControl w:val="0"/>
        <w:tabs>
          <w:tab w:val="left" w:pos="1700"/>
          <w:tab w:val="left" w:pos="4425"/>
        </w:tabs>
        <w:spacing w:before="100"/>
        <w:rPr>
          <w:color w:val="000000"/>
          <w:sz w:val="27"/>
          <w:szCs w:val="27"/>
          <w:lang w:val="en-US"/>
          <w:rPrChange w:id="1518" w:author="Marie-Hélène Grillet" w:date="2013-09-16T13:04:00Z">
            <w:rPr>
              <w:color w:val="000000"/>
              <w:sz w:val="27"/>
              <w:szCs w:val="27"/>
            </w:rPr>
          </w:rPrChange>
        </w:rPr>
      </w:pPr>
      <w:r w:rsidRPr="009F30E4">
        <w:rPr>
          <w:lang w:val="en-US"/>
          <w:rPrChange w:id="1519" w:author="Marie-Hélène Grillet" w:date="2013-09-16T13:04:00Z">
            <w:rPr/>
          </w:rPrChange>
        </w:rPr>
        <w:tab/>
      </w:r>
      <w:r w:rsidRPr="009F30E4">
        <w:rPr>
          <w:color w:val="000000"/>
          <w:lang w:val="en-US"/>
          <w:rPrChange w:id="1520" w:author="Marie-Hélène Grillet" w:date="2013-09-16T13:04:00Z">
            <w:rPr>
              <w:color w:val="000000"/>
            </w:rPr>
          </w:rPrChange>
        </w:rPr>
        <w:t>Phone</w:t>
      </w:r>
      <w:r w:rsidRPr="009F30E4">
        <w:rPr>
          <w:lang w:val="en-US"/>
          <w:rPrChange w:id="1521" w:author="Marie-Hélène Grillet" w:date="2013-09-16T13:04:00Z">
            <w:rPr/>
          </w:rPrChange>
        </w:rPr>
        <w:tab/>
      </w:r>
      <w:r w:rsidRPr="009F30E4">
        <w:rPr>
          <w:color w:val="000000"/>
          <w:lang w:val="en-US"/>
          <w:rPrChange w:id="1522" w:author="Marie-Hélène Grillet" w:date="2013-09-16T13:04:00Z">
            <w:rPr>
              <w:color w:val="000000"/>
            </w:rPr>
          </w:rPrChange>
        </w:rPr>
        <w:t>+47 70160153</w:t>
      </w:r>
    </w:p>
    <w:p w:rsidR="00E4335E" w:rsidRPr="009F30E4" w:rsidRDefault="00E4335E" w:rsidP="00E4335E">
      <w:pPr>
        <w:widowControl w:val="0"/>
        <w:tabs>
          <w:tab w:val="left" w:pos="1695"/>
          <w:tab w:val="left" w:pos="4425"/>
        </w:tabs>
        <w:rPr>
          <w:color w:val="000000"/>
          <w:sz w:val="29"/>
          <w:szCs w:val="29"/>
          <w:lang w:val="en-US"/>
          <w:rPrChange w:id="1523" w:author="Marie-Hélène Grillet" w:date="2013-09-16T13:04:00Z">
            <w:rPr>
              <w:color w:val="000000"/>
              <w:sz w:val="29"/>
              <w:szCs w:val="29"/>
            </w:rPr>
          </w:rPrChange>
        </w:rPr>
      </w:pPr>
      <w:r w:rsidRPr="009F30E4">
        <w:rPr>
          <w:lang w:val="en-US"/>
          <w:rPrChange w:id="1524" w:author="Marie-Hélène Grillet" w:date="2013-09-16T13:04:00Z">
            <w:rPr/>
          </w:rPrChange>
        </w:rPr>
        <w:tab/>
      </w:r>
      <w:r w:rsidRPr="009F30E4">
        <w:rPr>
          <w:color w:val="000000"/>
          <w:lang w:val="en-US"/>
          <w:rPrChange w:id="1525" w:author="Marie-Hélène Grillet" w:date="2013-09-16T13:04:00Z">
            <w:rPr>
              <w:color w:val="000000"/>
            </w:rPr>
          </w:rPrChange>
        </w:rPr>
        <w:t>Fax</w:t>
      </w:r>
      <w:r w:rsidRPr="009F30E4">
        <w:rPr>
          <w:lang w:val="en-US"/>
          <w:rPrChange w:id="1526" w:author="Marie-Hélène Grillet" w:date="2013-09-16T13:04:00Z">
            <w:rPr/>
          </w:rPrChange>
        </w:rPr>
        <w:tab/>
      </w:r>
      <w:r w:rsidRPr="009F30E4">
        <w:rPr>
          <w:color w:val="000000"/>
          <w:lang w:val="en-US"/>
          <w:rPrChange w:id="1527" w:author="Marie-Hélène Grillet" w:date="2013-09-16T13:04:00Z">
            <w:rPr>
              <w:color w:val="000000"/>
            </w:rPr>
          </w:rPrChange>
        </w:rPr>
        <w:t>+47 70231079</w:t>
      </w:r>
    </w:p>
    <w:p w:rsidR="00E4335E" w:rsidRPr="00F154BB" w:rsidRDefault="00E4335E" w:rsidP="00E4335E">
      <w:pPr>
        <w:widowControl w:val="0"/>
        <w:tabs>
          <w:tab w:val="left" w:pos="1700"/>
          <w:tab w:val="left" w:pos="4426"/>
        </w:tabs>
        <w:rPr>
          <w:color w:val="000000"/>
          <w:sz w:val="28"/>
          <w:szCs w:val="28"/>
          <w:lang w:val="en-US"/>
          <w:rPrChange w:id="1528" w:author="Wim" w:date="2013-09-16T15:41:00Z">
            <w:rPr>
              <w:color w:val="000000"/>
              <w:sz w:val="28"/>
              <w:szCs w:val="28"/>
            </w:rPr>
          </w:rPrChange>
        </w:rPr>
      </w:pPr>
      <w:r w:rsidRPr="009F30E4">
        <w:rPr>
          <w:lang w:val="en-US"/>
          <w:rPrChange w:id="1529" w:author="Marie-Hélène Grillet" w:date="2013-09-16T13:04:00Z">
            <w:rPr/>
          </w:rPrChange>
        </w:rPr>
        <w:tab/>
      </w:r>
      <w:r w:rsidRPr="00F154BB">
        <w:rPr>
          <w:color w:val="000000"/>
          <w:lang w:val="en-US"/>
          <w:rPrChange w:id="1530" w:author="Wim" w:date="2013-09-16T15:41:00Z">
            <w:rPr>
              <w:color w:val="000000"/>
            </w:rPr>
          </w:rPrChange>
        </w:rPr>
        <w:t>Mobile phone:</w:t>
      </w:r>
      <w:r w:rsidRPr="00F154BB">
        <w:rPr>
          <w:lang w:val="en-US"/>
          <w:rPrChange w:id="1531" w:author="Wim" w:date="2013-09-16T15:41:00Z">
            <w:rPr/>
          </w:rPrChange>
        </w:rPr>
        <w:tab/>
      </w:r>
      <w:r w:rsidRPr="00F154BB">
        <w:rPr>
          <w:color w:val="000000"/>
          <w:lang w:val="en-US"/>
          <w:rPrChange w:id="1532" w:author="Wim" w:date="2013-09-16T15:41:00Z">
            <w:rPr>
              <w:color w:val="000000"/>
            </w:rPr>
          </w:rPrChange>
        </w:rPr>
        <w:t>+47 41236582</w:t>
      </w:r>
    </w:p>
    <w:p w:rsidR="00E4335E" w:rsidRPr="00F154BB" w:rsidRDefault="00E4335E" w:rsidP="00E4335E">
      <w:pPr>
        <w:widowControl w:val="0"/>
        <w:tabs>
          <w:tab w:val="left" w:pos="1695"/>
          <w:tab w:val="left" w:pos="4425"/>
        </w:tabs>
        <w:rPr>
          <w:color w:val="000000"/>
          <w:lang w:val="en-US"/>
          <w:rPrChange w:id="1533" w:author="Wim" w:date="2013-09-16T15:41:00Z">
            <w:rPr>
              <w:color w:val="000000"/>
            </w:rPr>
          </w:rPrChange>
        </w:rPr>
      </w:pPr>
      <w:r w:rsidRPr="00F154BB">
        <w:rPr>
          <w:lang w:val="en-US"/>
          <w:rPrChange w:id="1534" w:author="Wim" w:date="2013-09-16T15:41:00Z">
            <w:rPr/>
          </w:rPrChange>
        </w:rPr>
        <w:tab/>
      </w:r>
      <w:proofErr w:type="gramStart"/>
      <w:r w:rsidRPr="00F154BB">
        <w:rPr>
          <w:color w:val="000000"/>
          <w:lang w:val="en-US"/>
          <w:rPrChange w:id="1535" w:author="Wim" w:date="2013-09-16T15:41:00Z">
            <w:rPr>
              <w:color w:val="000000"/>
            </w:rPr>
          </w:rPrChange>
        </w:rPr>
        <w:t>e-mail</w:t>
      </w:r>
      <w:proofErr w:type="gramEnd"/>
      <w:r w:rsidRPr="00F154BB">
        <w:rPr>
          <w:color w:val="000000"/>
          <w:lang w:val="en-US"/>
          <w:rPrChange w:id="1536" w:author="Wim" w:date="2013-09-16T15:41:00Z">
            <w:rPr>
              <w:color w:val="000000"/>
            </w:rPr>
          </w:rPrChange>
        </w:rPr>
        <w:t xml:space="preserve"> (main):</w:t>
      </w:r>
      <w:r w:rsidRPr="00F154BB">
        <w:rPr>
          <w:lang w:val="en-US"/>
          <w:rPrChange w:id="1537" w:author="Wim" w:date="2013-09-16T15:41:00Z">
            <w:rPr/>
          </w:rPrChange>
        </w:rPr>
        <w:tab/>
      </w:r>
      <w:r w:rsidR="000D055D">
        <w:fldChar w:fldCharType="begin"/>
      </w:r>
      <w:r w:rsidR="000D055D" w:rsidRPr="00F154BB">
        <w:rPr>
          <w:lang w:val="en-US"/>
          <w:rPrChange w:id="1538" w:author="Wim" w:date="2013-09-16T15:41:00Z">
            <w:rPr/>
          </w:rPrChange>
        </w:rPr>
        <w:instrText xml:space="preserve"> HYPERLINK "mailto:hans.morten.midtsand@kystverket.no" </w:instrText>
      </w:r>
      <w:r w:rsidR="000D055D">
        <w:fldChar w:fldCharType="separate"/>
      </w:r>
      <w:r w:rsidRPr="00F154BB">
        <w:rPr>
          <w:rStyle w:val="Hyperlink"/>
          <w:lang w:val="en-US"/>
          <w:rPrChange w:id="1539" w:author="Wim" w:date="2013-09-16T15:41:00Z">
            <w:rPr>
              <w:rStyle w:val="Hyperlink"/>
            </w:rPr>
          </w:rPrChange>
        </w:rPr>
        <w:t>hans.morten.midtsand@kystverket.no</w:t>
      </w:r>
      <w:r w:rsidR="000D055D">
        <w:rPr>
          <w:rStyle w:val="Hyperlink"/>
        </w:rPr>
        <w:fldChar w:fldCharType="end"/>
      </w:r>
    </w:p>
    <w:p w:rsidR="00E4335E" w:rsidRPr="009F30E4" w:rsidRDefault="00E4335E" w:rsidP="00E4335E">
      <w:pPr>
        <w:widowControl w:val="0"/>
        <w:tabs>
          <w:tab w:val="left" w:pos="226"/>
          <w:tab w:val="left" w:pos="1700"/>
        </w:tabs>
        <w:spacing w:before="300"/>
        <w:rPr>
          <w:b/>
          <w:bCs/>
          <w:color w:val="000000"/>
          <w:sz w:val="27"/>
          <w:szCs w:val="27"/>
          <w:lang w:val="en-US"/>
          <w:rPrChange w:id="1540" w:author="Marie-Hélène Grillet" w:date="2013-09-16T13:04:00Z">
            <w:rPr>
              <w:b/>
              <w:bCs/>
              <w:color w:val="000000"/>
              <w:sz w:val="27"/>
              <w:szCs w:val="27"/>
            </w:rPr>
          </w:rPrChange>
        </w:rPr>
      </w:pPr>
      <w:r w:rsidRPr="00F154BB">
        <w:rPr>
          <w:lang w:val="en-US"/>
          <w:rPrChange w:id="1541" w:author="Wim" w:date="2013-09-16T15:41:00Z">
            <w:rPr/>
          </w:rPrChange>
        </w:rPr>
        <w:tab/>
      </w:r>
      <w:r w:rsidRPr="00F154BB">
        <w:rPr>
          <w:lang w:val="en-US"/>
          <w:rPrChange w:id="1542" w:author="Wim" w:date="2013-09-16T15:41:00Z">
            <w:rPr/>
          </w:rPrChange>
        </w:rPr>
        <w:tab/>
      </w:r>
      <w:r w:rsidRPr="009F30E4">
        <w:rPr>
          <w:b/>
          <w:bCs/>
          <w:color w:val="000000"/>
          <w:lang w:val="en-US"/>
          <w:rPrChange w:id="1543" w:author="Marie-Hélène Grillet" w:date="2013-09-16T13:04:00Z">
            <w:rPr>
              <w:b/>
              <w:bCs/>
              <w:color w:val="000000"/>
            </w:rPr>
          </w:rPrChange>
        </w:rPr>
        <w:t>Norwegian Coastal Administration</w:t>
      </w:r>
    </w:p>
    <w:p w:rsidR="00E4335E" w:rsidRPr="009F30E4" w:rsidRDefault="00E4335E" w:rsidP="00E4335E">
      <w:pPr>
        <w:widowControl w:val="0"/>
        <w:tabs>
          <w:tab w:val="left" w:pos="1695"/>
        </w:tabs>
        <w:spacing w:before="100"/>
        <w:rPr>
          <w:color w:val="000000"/>
          <w:sz w:val="27"/>
          <w:szCs w:val="27"/>
          <w:lang w:val="en-US"/>
          <w:rPrChange w:id="1544" w:author="Marie-Hélène Grillet" w:date="2013-09-16T13:04:00Z">
            <w:rPr>
              <w:color w:val="000000"/>
              <w:sz w:val="27"/>
              <w:szCs w:val="27"/>
            </w:rPr>
          </w:rPrChange>
        </w:rPr>
      </w:pPr>
      <w:r w:rsidRPr="009F30E4">
        <w:rPr>
          <w:lang w:val="en-US"/>
          <w:rPrChange w:id="1545" w:author="Marie-Hélène Grillet" w:date="2013-09-16T13:04:00Z">
            <w:rPr/>
          </w:rPrChange>
        </w:rPr>
        <w:tab/>
      </w:r>
      <w:proofErr w:type="spellStart"/>
      <w:r w:rsidRPr="009F30E4">
        <w:rPr>
          <w:color w:val="000000"/>
          <w:lang w:val="en-US"/>
          <w:rPrChange w:id="1546" w:author="Marie-Hélène Grillet" w:date="2013-09-16T13:04:00Z">
            <w:rPr>
              <w:color w:val="000000"/>
            </w:rPr>
          </w:rPrChange>
        </w:rPr>
        <w:t>Mr</w:t>
      </w:r>
      <w:proofErr w:type="spellEnd"/>
      <w:r w:rsidRPr="009F30E4">
        <w:rPr>
          <w:color w:val="000000"/>
          <w:lang w:val="en-US"/>
          <w:rPrChange w:id="1547" w:author="Marie-Hélène Grillet" w:date="2013-09-16T13:04:00Z">
            <w:rPr>
              <w:color w:val="000000"/>
            </w:rPr>
          </w:rPrChange>
        </w:rPr>
        <w:t xml:space="preserve"> </w:t>
      </w:r>
      <w:proofErr w:type="spellStart"/>
      <w:r w:rsidRPr="009F30E4">
        <w:rPr>
          <w:color w:val="000000"/>
          <w:lang w:val="en-US"/>
          <w:rPrChange w:id="1548" w:author="Marie-Hélène Grillet" w:date="2013-09-16T13:04:00Z">
            <w:rPr>
              <w:color w:val="000000"/>
            </w:rPr>
          </w:rPrChange>
        </w:rPr>
        <w:t>Arve</w:t>
      </w:r>
      <w:proofErr w:type="spellEnd"/>
      <w:r w:rsidRPr="009F30E4">
        <w:rPr>
          <w:color w:val="000000"/>
          <w:lang w:val="en-US"/>
          <w:rPrChange w:id="1549" w:author="Marie-Hélène Grillet" w:date="2013-09-16T13:04:00Z">
            <w:rPr>
              <w:color w:val="000000"/>
            </w:rPr>
          </w:rPrChange>
        </w:rPr>
        <w:t xml:space="preserve"> DIMMEN</w:t>
      </w:r>
    </w:p>
    <w:p w:rsidR="00E4335E" w:rsidRPr="009F30E4" w:rsidRDefault="00E4335E" w:rsidP="00E4335E">
      <w:pPr>
        <w:widowControl w:val="0"/>
        <w:tabs>
          <w:tab w:val="left" w:pos="1700"/>
        </w:tabs>
        <w:rPr>
          <w:color w:val="000000"/>
          <w:sz w:val="27"/>
          <w:szCs w:val="27"/>
          <w:lang w:val="en-US"/>
          <w:rPrChange w:id="1550" w:author="Marie-Hélène Grillet" w:date="2013-09-16T13:04:00Z">
            <w:rPr>
              <w:color w:val="000000"/>
              <w:sz w:val="27"/>
              <w:szCs w:val="27"/>
            </w:rPr>
          </w:rPrChange>
        </w:rPr>
      </w:pPr>
      <w:r w:rsidRPr="009F30E4">
        <w:rPr>
          <w:lang w:val="en-US"/>
          <w:rPrChange w:id="1551" w:author="Marie-Hélène Grillet" w:date="2013-09-16T13:04:00Z">
            <w:rPr/>
          </w:rPrChange>
        </w:rPr>
        <w:tab/>
      </w:r>
      <w:proofErr w:type="spellStart"/>
      <w:r w:rsidRPr="009F30E4">
        <w:rPr>
          <w:color w:val="000000"/>
          <w:lang w:val="en-US"/>
          <w:rPrChange w:id="1552" w:author="Marie-Hélène Grillet" w:date="2013-09-16T13:04:00Z">
            <w:rPr>
              <w:color w:val="000000"/>
            </w:rPr>
          </w:rPrChange>
        </w:rPr>
        <w:t>Servicebox</w:t>
      </w:r>
      <w:proofErr w:type="spellEnd"/>
      <w:r w:rsidRPr="009F30E4">
        <w:rPr>
          <w:color w:val="000000"/>
          <w:lang w:val="en-US"/>
          <w:rPrChange w:id="1553" w:author="Marie-Hélène Grillet" w:date="2013-09-16T13:04:00Z">
            <w:rPr>
              <w:color w:val="000000"/>
            </w:rPr>
          </w:rPrChange>
        </w:rPr>
        <w:t xml:space="preserve"> 2</w:t>
      </w:r>
    </w:p>
    <w:p w:rsidR="00E4335E" w:rsidRPr="009F30E4" w:rsidRDefault="00E4335E" w:rsidP="00E4335E">
      <w:pPr>
        <w:widowControl w:val="0"/>
        <w:tabs>
          <w:tab w:val="left" w:pos="1700"/>
        </w:tabs>
        <w:rPr>
          <w:color w:val="000000"/>
          <w:sz w:val="27"/>
          <w:szCs w:val="27"/>
          <w:lang w:val="en-US"/>
          <w:rPrChange w:id="1554" w:author="Marie-Hélène Grillet" w:date="2013-09-16T13:04:00Z">
            <w:rPr>
              <w:color w:val="000000"/>
              <w:sz w:val="27"/>
              <w:szCs w:val="27"/>
            </w:rPr>
          </w:rPrChange>
        </w:rPr>
      </w:pPr>
      <w:r w:rsidRPr="009F30E4">
        <w:rPr>
          <w:lang w:val="en-US"/>
          <w:rPrChange w:id="1555" w:author="Marie-Hélène Grillet" w:date="2013-09-16T13:04:00Z">
            <w:rPr/>
          </w:rPrChange>
        </w:rPr>
        <w:tab/>
      </w:r>
      <w:r w:rsidRPr="009F30E4">
        <w:rPr>
          <w:color w:val="000000"/>
          <w:lang w:val="en-US"/>
          <w:rPrChange w:id="1556" w:author="Marie-Hélène Grillet" w:date="2013-09-16T13:04:00Z">
            <w:rPr>
              <w:color w:val="000000"/>
            </w:rPr>
          </w:rPrChange>
        </w:rPr>
        <w:t xml:space="preserve">6002 </w:t>
      </w:r>
      <w:proofErr w:type="spellStart"/>
      <w:r w:rsidRPr="009F30E4">
        <w:rPr>
          <w:color w:val="000000"/>
          <w:lang w:val="en-US"/>
          <w:rPrChange w:id="1557" w:author="Marie-Hélène Grillet" w:date="2013-09-16T13:04:00Z">
            <w:rPr>
              <w:color w:val="000000"/>
            </w:rPr>
          </w:rPrChange>
        </w:rPr>
        <w:t>Alesund</w:t>
      </w:r>
      <w:proofErr w:type="spellEnd"/>
    </w:p>
    <w:p w:rsidR="00E4335E" w:rsidRPr="009F30E4" w:rsidRDefault="00E4335E" w:rsidP="00E4335E">
      <w:pPr>
        <w:widowControl w:val="0"/>
        <w:tabs>
          <w:tab w:val="left" w:pos="1695"/>
        </w:tabs>
        <w:rPr>
          <w:color w:val="000000"/>
          <w:sz w:val="27"/>
          <w:szCs w:val="27"/>
          <w:lang w:val="en-US"/>
          <w:rPrChange w:id="1558" w:author="Marie-Hélène Grillet" w:date="2013-09-16T13:04:00Z">
            <w:rPr>
              <w:color w:val="000000"/>
              <w:sz w:val="27"/>
              <w:szCs w:val="27"/>
            </w:rPr>
          </w:rPrChange>
        </w:rPr>
      </w:pPr>
      <w:r w:rsidRPr="009F30E4">
        <w:rPr>
          <w:lang w:val="en-US"/>
          <w:rPrChange w:id="1559" w:author="Marie-Hélène Grillet" w:date="2013-09-16T13:04:00Z">
            <w:rPr/>
          </w:rPrChange>
        </w:rPr>
        <w:tab/>
      </w:r>
      <w:r w:rsidRPr="009F30E4">
        <w:rPr>
          <w:color w:val="000000"/>
          <w:lang w:val="en-US"/>
          <w:rPrChange w:id="1560" w:author="Marie-Hélène Grillet" w:date="2013-09-16T13:04:00Z">
            <w:rPr>
              <w:color w:val="000000"/>
            </w:rPr>
          </w:rPrChange>
        </w:rPr>
        <w:t>Norway</w:t>
      </w:r>
    </w:p>
    <w:p w:rsidR="00E4335E" w:rsidRPr="009F30E4" w:rsidRDefault="00E4335E" w:rsidP="00E4335E">
      <w:pPr>
        <w:widowControl w:val="0"/>
        <w:tabs>
          <w:tab w:val="left" w:pos="1700"/>
          <w:tab w:val="left" w:pos="4425"/>
        </w:tabs>
        <w:spacing w:before="100"/>
        <w:rPr>
          <w:color w:val="000000"/>
          <w:sz w:val="27"/>
          <w:szCs w:val="27"/>
          <w:lang w:val="en-US"/>
          <w:rPrChange w:id="1561" w:author="Marie-Hélène Grillet" w:date="2013-09-16T13:04:00Z">
            <w:rPr>
              <w:color w:val="000000"/>
              <w:sz w:val="27"/>
              <w:szCs w:val="27"/>
            </w:rPr>
          </w:rPrChange>
        </w:rPr>
      </w:pPr>
      <w:r w:rsidRPr="009F30E4">
        <w:rPr>
          <w:lang w:val="en-US"/>
          <w:rPrChange w:id="1562" w:author="Marie-Hélène Grillet" w:date="2013-09-16T13:04:00Z">
            <w:rPr/>
          </w:rPrChange>
        </w:rPr>
        <w:tab/>
      </w:r>
      <w:r w:rsidRPr="009F30E4">
        <w:rPr>
          <w:color w:val="000000"/>
          <w:lang w:val="en-US"/>
          <w:rPrChange w:id="1563" w:author="Marie-Hélène Grillet" w:date="2013-09-16T13:04:00Z">
            <w:rPr>
              <w:color w:val="000000"/>
            </w:rPr>
          </w:rPrChange>
        </w:rPr>
        <w:t>Phone</w:t>
      </w:r>
      <w:r w:rsidRPr="009F30E4">
        <w:rPr>
          <w:lang w:val="en-US"/>
          <w:rPrChange w:id="1564" w:author="Marie-Hélène Grillet" w:date="2013-09-16T13:04:00Z">
            <w:rPr/>
          </w:rPrChange>
        </w:rPr>
        <w:tab/>
      </w:r>
      <w:r w:rsidRPr="009F30E4">
        <w:rPr>
          <w:color w:val="000000"/>
          <w:lang w:val="en-US"/>
          <w:rPrChange w:id="1565" w:author="Marie-Hélène Grillet" w:date="2013-09-16T13:04:00Z">
            <w:rPr>
              <w:color w:val="000000"/>
            </w:rPr>
          </w:rPrChange>
        </w:rPr>
        <w:t>+47 70 10 23 10 50</w:t>
      </w:r>
    </w:p>
    <w:p w:rsidR="00E4335E" w:rsidRPr="009F30E4" w:rsidRDefault="00E4335E" w:rsidP="00E4335E">
      <w:pPr>
        <w:widowControl w:val="0"/>
        <w:tabs>
          <w:tab w:val="left" w:pos="1695"/>
          <w:tab w:val="left" w:pos="4425"/>
        </w:tabs>
        <w:rPr>
          <w:color w:val="000000"/>
          <w:sz w:val="29"/>
          <w:szCs w:val="29"/>
          <w:lang w:val="en-US"/>
          <w:rPrChange w:id="1566" w:author="Marie-Hélène Grillet" w:date="2013-09-16T13:04:00Z">
            <w:rPr>
              <w:color w:val="000000"/>
              <w:sz w:val="29"/>
              <w:szCs w:val="29"/>
            </w:rPr>
          </w:rPrChange>
        </w:rPr>
      </w:pPr>
      <w:r w:rsidRPr="009F30E4">
        <w:rPr>
          <w:lang w:val="en-US"/>
          <w:rPrChange w:id="1567" w:author="Marie-Hélène Grillet" w:date="2013-09-16T13:04:00Z">
            <w:rPr/>
          </w:rPrChange>
        </w:rPr>
        <w:tab/>
      </w:r>
      <w:r w:rsidRPr="009F30E4">
        <w:rPr>
          <w:color w:val="000000"/>
          <w:lang w:val="en-US"/>
          <w:rPrChange w:id="1568" w:author="Marie-Hélène Grillet" w:date="2013-09-16T13:04:00Z">
            <w:rPr>
              <w:color w:val="000000"/>
            </w:rPr>
          </w:rPrChange>
        </w:rPr>
        <w:t>Fax</w:t>
      </w:r>
      <w:r w:rsidRPr="009F30E4">
        <w:rPr>
          <w:lang w:val="en-US"/>
          <w:rPrChange w:id="1569" w:author="Marie-Hélène Grillet" w:date="2013-09-16T13:04:00Z">
            <w:rPr/>
          </w:rPrChange>
        </w:rPr>
        <w:tab/>
      </w:r>
      <w:r w:rsidRPr="009F30E4">
        <w:rPr>
          <w:color w:val="000000"/>
          <w:lang w:val="en-US"/>
          <w:rPrChange w:id="1570" w:author="Marie-Hélène Grillet" w:date="2013-09-16T13:04:00Z">
            <w:rPr>
              <w:color w:val="000000"/>
            </w:rPr>
          </w:rPrChange>
        </w:rPr>
        <w:t>+47 70 23 10 08</w:t>
      </w:r>
    </w:p>
    <w:p w:rsidR="00E4335E" w:rsidRPr="00F154BB" w:rsidRDefault="00E4335E" w:rsidP="00E4335E">
      <w:pPr>
        <w:widowControl w:val="0"/>
        <w:tabs>
          <w:tab w:val="left" w:pos="1700"/>
          <w:tab w:val="left" w:pos="4426"/>
        </w:tabs>
        <w:rPr>
          <w:color w:val="000000"/>
          <w:sz w:val="28"/>
          <w:szCs w:val="28"/>
          <w:lang w:val="en-US"/>
          <w:rPrChange w:id="1571" w:author="Wim" w:date="2013-09-16T15:41:00Z">
            <w:rPr>
              <w:color w:val="000000"/>
              <w:sz w:val="28"/>
              <w:szCs w:val="28"/>
            </w:rPr>
          </w:rPrChange>
        </w:rPr>
      </w:pPr>
      <w:r w:rsidRPr="009F30E4">
        <w:rPr>
          <w:lang w:val="en-US"/>
          <w:rPrChange w:id="1572" w:author="Marie-Hélène Grillet" w:date="2013-09-16T13:04:00Z">
            <w:rPr/>
          </w:rPrChange>
        </w:rPr>
        <w:tab/>
      </w:r>
      <w:r w:rsidRPr="00F154BB">
        <w:rPr>
          <w:color w:val="000000"/>
          <w:lang w:val="en-US"/>
          <w:rPrChange w:id="1573" w:author="Wim" w:date="2013-09-16T15:41:00Z">
            <w:rPr>
              <w:color w:val="000000"/>
            </w:rPr>
          </w:rPrChange>
        </w:rPr>
        <w:t>Mobile phone:</w:t>
      </w:r>
      <w:r w:rsidRPr="00F154BB">
        <w:rPr>
          <w:lang w:val="en-US"/>
          <w:rPrChange w:id="1574" w:author="Wim" w:date="2013-09-16T15:41:00Z">
            <w:rPr/>
          </w:rPrChange>
        </w:rPr>
        <w:tab/>
      </w:r>
      <w:r w:rsidRPr="00F154BB">
        <w:rPr>
          <w:color w:val="000000"/>
          <w:lang w:val="en-US"/>
          <w:rPrChange w:id="1575" w:author="Wim" w:date="2013-09-16T15:41:00Z">
            <w:rPr>
              <w:color w:val="000000"/>
            </w:rPr>
          </w:rPrChange>
        </w:rPr>
        <w:t>+47 95 19 05 95</w:t>
      </w:r>
    </w:p>
    <w:p w:rsidR="00E4335E" w:rsidRPr="00F154BB" w:rsidRDefault="00E4335E" w:rsidP="00E4335E">
      <w:pPr>
        <w:widowControl w:val="0"/>
        <w:tabs>
          <w:tab w:val="left" w:pos="1695"/>
          <w:tab w:val="left" w:pos="4425"/>
        </w:tabs>
        <w:rPr>
          <w:color w:val="000000"/>
          <w:lang w:val="en-US"/>
          <w:rPrChange w:id="1576" w:author="Wim" w:date="2013-09-16T15:41:00Z">
            <w:rPr>
              <w:color w:val="000000"/>
            </w:rPr>
          </w:rPrChange>
        </w:rPr>
      </w:pPr>
      <w:r w:rsidRPr="00F154BB">
        <w:rPr>
          <w:lang w:val="en-US"/>
          <w:rPrChange w:id="1577" w:author="Wim" w:date="2013-09-16T15:41:00Z">
            <w:rPr/>
          </w:rPrChange>
        </w:rPr>
        <w:tab/>
      </w:r>
      <w:proofErr w:type="gramStart"/>
      <w:r w:rsidRPr="00F154BB">
        <w:rPr>
          <w:color w:val="000000"/>
          <w:lang w:val="en-US"/>
          <w:rPrChange w:id="1578" w:author="Wim" w:date="2013-09-16T15:41:00Z">
            <w:rPr>
              <w:color w:val="000000"/>
            </w:rPr>
          </w:rPrChange>
        </w:rPr>
        <w:t>e-mail</w:t>
      </w:r>
      <w:proofErr w:type="gramEnd"/>
      <w:r w:rsidRPr="00F154BB">
        <w:rPr>
          <w:color w:val="000000"/>
          <w:lang w:val="en-US"/>
          <w:rPrChange w:id="1579" w:author="Wim" w:date="2013-09-16T15:41:00Z">
            <w:rPr>
              <w:color w:val="000000"/>
            </w:rPr>
          </w:rPrChange>
        </w:rPr>
        <w:t xml:space="preserve"> (main):</w:t>
      </w:r>
      <w:r w:rsidRPr="00F154BB">
        <w:rPr>
          <w:lang w:val="en-US"/>
          <w:rPrChange w:id="1580" w:author="Wim" w:date="2013-09-16T15:41:00Z">
            <w:rPr/>
          </w:rPrChange>
        </w:rPr>
        <w:tab/>
      </w:r>
      <w:r w:rsidR="000D055D">
        <w:fldChar w:fldCharType="begin"/>
      </w:r>
      <w:r w:rsidR="000D055D" w:rsidRPr="00F154BB">
        <w:rPr>
          <w:lang w:val="en-US"/>
          <w:rPrChange w:id="1581" w:author="Wim" w:date="2013-09-16T15:41:00Z">
            <w:rPr/>
          </w:rPrChange>
        </w:rPr>
        <w:instrText xml:space="preserve"> HYPERLINK "mailto:arve.dimmen@kystverket.no" </w:instrText>
      </w:r>
      <w:r w:rsidR="000D055D">
        <w:fldChar w:fldCharType="separate"/>
      </w:r>
      <w:r w:rsidR="0064503D" w:rsidRPr="00F154BB">
        <w:rPr>
          <w:rStyle w:val="Hyperlink"/>
          <w:lang w:val="en-US"/>
          <w:rPrChange w:id="1582" w:author="Wim" w:date="2013-09-16T15:41:00Z">
            <w:rPr>
              <w:rStyle w:val="Hyperlink"/>
            </w:rPr>
          </w:rPrChange>
        </w:rPr>
        <w:t>arve.dimmen@kystverket.no</w:t>
      </w:r>
      <w:r w:rsidR="000D055D">
        <w:rPr>
          <w:rStyle w:val="Hyperlink"/>
        </w:rPr>
        <w:fldChar w:fldCharType="end"/>
      </w:r>
    </w:p>
    <w:p w:rsidR="00E4335E" w:rsidRPr="009F30E4" w:rsidRDefault="00E4335E" w:rsidP="00E4335E">
      <w:pPr>
        <w:widowControl w:val="0"/>
        <w:tabs>
          <w:tab w:val="left" w:pos="226"/>
          <w:tab w:val="left" w:pos="1700"/>
        </w:tabs>
        <w:spacing w:before="300"/>
        <w:rPr>
          <w:b/>
          <w:bCs/>
          <w:color w:val="000000"/>
          <w:sz w:val="27"/>
          <w:szCs w:val="27"/>
          <w:lang w:val="en-US"/>
          <w:rPrChange w:id="1583" w:author="Marie-Hélène Grillet" w:date="2013-09-16T13:04:00Z">
            <w:rPr>
              <w:b/>
              <w:bCs/>
              <w:color w:val="000000"/>
              <w:sz w:val="27"/>
              <w:szCs w:val="27"/>
            </w:rPr>
          </w:rPrChange>
        </w:rPr>
      </w:pPr>
      <w:r w:rsidRPr="00F154BB">
        <w:rPr>
          <w:lang w:val="en-US"/>
          <w:rPrChange w:id="1584" w:author="Wim" w:date="2013-09-16T15:41:00Z">
            <w:rPr/>
          </w:rPrChange>
        </w:rPr>
        <w:tab/>
      </w:r>
      <w:r w:rsidRPr="009F30E4">
        <w:rPr>
          <w:b/>
          <w:bCs/>
          <w:color w:val="000000"/>
          <w:lang w:val="en-US"/>
          <w:rPrChange w:id="1585" w:author="Marie-Hélène Grillet" w:date="2013-09-16T13:04:00Z">
            <w:rPr>
              <w:b/>
              <w:bCs/>
              <w:color w:val="000000"/>
            </w:rPr>
          </w:rPrChange>
        </w:rPr>
        <w:t>Sweden</w:t>
      </w:r>
      <w:r w:rsidRPr="009F30E4">
        <w:rPr>
          <w:lang w:val="en-US"/>
          <w:rPrChange w:id="1586" w:author="Marie-Hélène Grillet" w:date="2013-09-16T13:04:00Z">
            <w:rPr/>
          </w:rPrChange>
        </w:rPr>
        <w:tab/>
      </w:r>
      <w:r w:rsidRPr="009F30E4">
        <w:rPr>
          <w:b/>
          <w:bCs/>
          <w:color w:val="000000"/>
          <w:lang w:val="en-US"/>
          <w:rPrChange w:id="1587" w:author="Marie-Hélène Grillet" w:date="2013-09-16T13:04:00Z">
            <w:rPr>
              <w:b/>
              <w:bCs/>
              <w:color w:val="000000"/>
            </w:rPr>
          </w:rPrChange>
        </w:rPr>
        <w:t>Swedish Maritime Authority</w:t>
      </w:r>
    </w:p>
    <w:p w:rsidR="00E4335E" w:rsidRPr="009F30E4" w:rsidRDefault="00E4335E" w:rsidP="00E4335E">
      <w:pPr>
        <w:widowControl w:val="0"/>
        <w:tabs>
          <w:tab w:val="left" w:pos="1695"/>
        </w:tabs>
        <w:spacing w:before="100"/>
        <w:rPr>
          <w:color w:val="000000"/>
          <w:sz w:val="27"/>
          <w:szCs w:val="27"/>
          <w:lang w:val="en-US"/>
          <w:rPrChange w:id="1588" w:author="Marie-Hélène Grillet" w:date="2013-09-16T13:04:00Z">
            <w:rPr>
              <w:color w:val="000000"/>
              <w:sz w:val="27"/>
              <w:szCs w:val="27"/>
            </w:rPr>
          </w:rPrChange>
        </w:rPr>
      </w:pPr>
      <w:r w:rsidRPr="009F30E4">
        <w:rPr>
          <w:lang w:val="en-US"/>
          <w:rPrChange w:id="1589" w:author="Marie-Hélène Grillet" w:date="2013-09-16T13:04:00Z">
            <w:rPr/>
          </w:rPrChange>
        </w:rPr>
        <w:tab/>
      </w:r>
      <w:proofErr w:type="spellStart"/>
      <w:r w:rsidRPr="009F30E4">
        <w:rPr>
          <w:color w:val="000000"/>
          <w:lang w:val="en-US"/>
          <w:rPrChange w:id="1590" w:author="Marie-Hélène Grillet" w:date="2013-09-16T13:04:00Z">
            <w:rPr>
              <w:color w:val="000000"/>
            </w:rPr>
          </w:rPrChange>
        </w:rPr>
        <w:t>Mr</w:t>
      </w:r>
      <w:proofErr w:type="spellEnd"/>
      <w:r w:rsidRPr="009F30E4">
        <w:rPr>
          <w:color w:val="000000"/>
          <w:lang w:val="en-US"/>
          <w:rPrChange w:id="1591" w:author="Marie-Hélène Grillet" w:date="2013-09-16T13:04:00Z">
            <w:rPr>
              <w:color w:val="000000"/>
            </w:rPr>
          </w:rPrChange>
        </w:rPr>
        <w:t xml:space="preserve"> </w:t>
      </w:r>
      <w:proofErr w:type="spellStart"/>
      <w:r w:rsidRPr="009F30E4">
        <w:rPr>
          <w:color w:val="000000"/>
          <w:lang w:val="en-US"/>
          <w:rPrChange w:id="1592" w:author="Marie-Hélène Grillet" w:date="2013-09-16T13:04:00Z">
            <w:rPr>
              <w:color w:val="000000"/>
            </w:rPr>
          </w:rPrChange>
        </w:rPr>
        <w:t>Lennart</w:t>
      </w:r>
      <w:proofErr w:type="spellEnd"/>
      <w:r w:rsidRPr="009F30E4">
        <w:rPr>
          <w:color w:val="000000"/>
          <w:lang w:val="en-US"/>
          <w:rPrChange w:id="1593" w:author="Marie-Hélène Grillet" w:date="2013-09-16T13:04:00Z">
            <w:rPr>
              <w:color w:val="000000"/>
            </w:rPr>
          </w:rPrChange>
        </w:rPr>
        <w:t xml:space="preserve"> FORSSTROM</w:t>
      </w:r>
    </w:p>
    <w:p w:rsidR="00E4335E" w:rsidRPr="009F30E4" w:rsidRDefault="00E4335E" w:rsidP="00E4335E">
      <w:pPr>
        <w:widowControl w:val="0"/>
        <w:tabs>
          <w:tab w:val="left" w:pos="1700"/>
        </w:tabs>
        <w:rPr>
          <w:color w:val="000000"/>
          <w:sz w:val="27"/>
          <w:szCs w:val="27"/>
          <w:lang w:val="en-US"/>
          <w:rPrChange w:id="1594" w:author="Marie-Hélène Grillet" w:date="2013-09-16T13:04:00Z">
            <w:rPr>
              <w:color w:val="000000"/>
              <w:sz w:val="27"/>
              <w:szCs w:val="27"/>
            </w:rPr>
          </w:rPrChange>
        </w:rPr>
      </w:pPr>
      <w:r w:rsidRPr="009F30E4">
        <w:rPr>
          <w:lang w:val="en-US"/>
          <w:rPrChange w:id="1595" w:author="Marie-Hélène Grillet" w:date="2013-09-16T13:04:00Z">
            <w:rPr/>
          </w:rPrChange>
        </w:rPr>
        <w:tab/>
      </w:r>
      <w:r w:rsidRPr="009F30E4">
        <w:rPr>
          <w:color w:val="000000"/>
          <w:lang w:val="en-US"/>
          <w:rPrChange w:id="1596" w:author="Marie-Hélène Grillet" w:date="2013-09-16T13:04:00Z">
            <w:rPr>
              <w:color w:val="000000"/>
            </w:rPr>
          </w:rPrChange>
        </w:rPr>
        <w:t xml:space="preserve">60178 </w:t>
      </w:r>
      <w:proofErr w:type="spellStart"/>
      <w:r w:rsidRPr="009F30E4">
        <w:rPr>
          <w:color w:val="000000"/>
          <w:lang w:val="en-US"/>
          <w:rPrChange w:id="1597" w:author="Marie-Hélène Grillet" w:date="2013-09-16T13:04:00Z">
            <w:rPr>
              <w:color w:val="000000"/>
            </w:rPr>
          </w:rPrChange>
        </w:rPr>
        <w:t>Norrköping</w:t>
      </w:r>
      <w:proofErr w:type="spellEnd"/>
    </w:p>
    <w:p w:rsidR="00E4335E" w:rsidRPr="009F30E4" w:rsidRDefault="00E4335E" w:rsidP="00E4335E">
      <w:pPr>
        <w:widowControl w:val="0"/>
        <w:tabs>
          <w:tab w:val="left" w:pos="1695"/>
        </w:tabs>
        <w:rPr>
          <w:color w:val="000000"/>
          <w:sz w:val="27"/>
          <w:szCs w:val="27"/>
          <w:lang w:val="en-US"/>
          <w:rPrChange w:id="1598" w:author="Marie-Hélène Grillet" w:date="2013-09-16T13:04:00Z">
            <w:rPr>
              <w:color w:val="000000"/>
              <w:sz w:val="27"/>
              <w:szCs w:val="27"/>
            </w:rPr>
          </w:rPrChange>
        </w:rPr>
      </w:pPr>
      <w:r w:rsidRPr="009F30E4">
        <w:rPr>
          <w:lang w:val="en-US"/>
          <w:rPrChange w:id="1599" w:author="Marie-Hélène Grillet" w:date="2013-09-16T13:04:00Z">
            <w:rPr/>
          </w:rPrChange>
        </w:rPr>
        <w:tab/>
      </w:r>
      <w:r w:rsidRPr="009F30E4">
        <w:rPr>
          <w:color w:val="000000"/>
          <w:lang w:val="en-US"/>
          <w:rPrChange w:id="1600" w:author="Marie-Hélène Grillet" w:date="2013-09-16T13:04:00Z">
            <w:rPr>
              <w:color w:val="000000"/>
            </w:rPr>
          </w:rPrChange>
        </w:rPr>
        <w:t>Sweden</w:t>
      </w:r>
    </w:p>
    <w:p w:rsidR="00E4335E" w:rsidRPr="009F30E4" w:rsidRDefault="00E4335E" w:rsidP="00E4335E">
      <w:pPr>
        <w:widowControl w:val="0"/>
        <w:tabs>
          <w:tab w:val="left" w:pos="1700"/>
          <w:tab w:val="left" w:pos="4425"/>
        </w:tabs>
        <w:spacing w:before="100"/>
        <w:rPr>
          <w:color w:val="000000"/>
          <w:sz w:val="27"/>
          <w:szCs w:val="27"/>
          <w:lang w:val="en-US"/>
          <w:rPrChange w:id="1601" w:author="Marie-Hélène Grillet" w:date="2013-09-16T13:04:00Z">
            <w:rPr>
              <w:color w:val="000000"/>
              <w:sz w:val="27"/>
              <w:szCs w:val="27"/>
            </w:rPr>
          </w:rPrChange>
        </w:rPr>
      </w:pPr>
      <w:r w:rsidRPr="009F30E4">
        <w:rPr>
          <w:lang w:val="en-US"/>
          <w:rPrChange w:id="1602" w:author="Marie-Hélène Grillet" w:date="2013-09-16T13:04:00Z">
            <w:rPr/>
          </w:rPrChange>
        </w:rPr>
        <w:tab/>
      </w:r>
      <w:r w:rsidRPr="009F30E4">
        <w:rPr>
          <w:color w:val="000000"/>
          <w:lang w:val="en-US"/>
          <w:rPrChange w:id="1603" w:author="Marie-Hélène Grillet" w:date="2013-09-16T13:04:00Z">
            <w:rPr>
              <w:color w:val="000000"/>
            </w:rPr>
          </w:rPrChange>
        </w:rPr>
        <w:t>Phone</w:t>
      </w:r>
      <w:r w:rsidRPr="009F30E4">
        <w:rPr>
          <w:lang w:val="en-US"/>
          <w:rPrChange w:id="1604" w:author="Marie-Hélène Grillet" w:date="2013-09-16T13:04:00Z">
            <w:rPr/>
          </w:rPrChange>
        </w:rPr>
        <w:tab/>
      </w:r>
      <w:r w:rsidRPr="009F30E4">
        <w:rPr>
          <w:color w:val="000000"/>
          <w:lang w:val="en-US"/>
          <w:rPrChange w:id="1605" w:author="Marie-Hélène Grillet" w:date="2013-09-16T13:04:00Z">
            <w:rPr>
              <w:color w:val="000000"/>
            </w:rPr>
          </w:rPrChange>
        </w:rPr>
        <w:t>+46 77 16 30 000</w:t>
      </w:r>
    </w:p>
    <w:p w:rsidR="00E4335E" w:rsidRPr="009F30E4" w:rsidRDefault="00E4335E" w:rsidP="00E4335E">
      <w:pPr>
        <w:widowControl w:val="0"/>
        <w:tabs>
          <w:tab w:val="left" w:pos="1700"/>
          <w:tab w:val="left" w:pos="4426"/>
        </w:tabs>
        <w:rPr>
          <w:color w:val="000000"/>
          <w:sz w:val="28"/>
          <w:szCs w:val="28"/>
          <w:lang w:val="en-US"/>
          <w:rPrChange w:id="1606" w:author="Marie-Hélène Grillet" w:date="2013-09-16T13:04:00Z">
            <w:rPr>
              <w:color w:val="000000"/>
              <w:sz w:val="28"/>
              <w:szCs w:val="28"/>
            </w:rPr>
          </w:rPrChange>
        </w:rPr>
      </w:pPr>
      <w:r w:rsidRPr="009F30E4">
        <w:rPr>
          <w:lang w:val="en-US"/>
          <w:rPrChange w:id="1607" w:author="Marie-Hélène Grillet" w:date="2013-09-16T13:04:00Z">
            <w:rPr/>
          </w:rPrChange>
        </w:rPr>
        <w:tab/>
      </w:r>
      <w:r w:rsidRPr="009F30E4">
        <w:rPr>
          <w:color w:val="000000"/>
          <w:lang w:val="en-US"/>
          <w:rPrChange w:id="1608" w:author="Marie-Hélène Grillet" w:date="2013-09-16T13:04:00Z">
            <w:rPr>
              <w:color w:val="000000"/>
            </w:rPr>
          </w:rPrChange>
        </w:rPr>
        <w:t>Mobile phone:</w:t>
      </w:r>
      <w:r w:rsidRPr="009F30E4">
        <w:rPr>
          <w:lang w:val="en-US"/>
          <w:rPrChange w:id="1609" w:author="Marie-Hélène Grillet" w:date="2013-09-16T13:04:00Z">
            <w:rPr/>
          </w:rPrChange>
        </w:rPr>
        <w:tab/>
      </w:r>
      <w:r w:rsidRPr="009F30E4">
        <w:rPr>
          <w:color w:val="000000"/>
          <w:lang w:val="en-US"/>
          <w:rPrChange w:id="1610" w:author="Marie-Hélène Grillet" w:date="2013-09-16T13:04:00Z">
            <w:rPr>
              <w:color w:val="000000"/>
            </w:rPr>
          </w:rPrChange>
        </w:rPr>
        <w:t>+46 70 86 59 102</w:t>
      </w:r>
    </w:p>
    <w:p w:rsidR="00E4335E" w:rsidRPr="00F154BB" w:rsidRDefault="00E4335E" w:rsidP="00E4335E">
      <w:pPr>
        <w:widowControl w:val="0"/>
        <w:tabs>
          <w:tab w:val="left" w:pos="1695"/>
          <w:tab w:val="left" w:pos="4425"/>
        </w:tabs>
        <w:rPr>
          <w:color w:val="000000"/>
          <w:lang w:val="en-US"/>
          <w:rPrChange w:id="1611" w:author="Wim" w:date="2013-09-16T15:41:00Z">
            <w:rPr>
              <w:color w:val="000000"/>
            </w:rPr>
          </w:rPrChange>
        </w:rPr>
      </w:pPr>
      <w:r w:rsidRPr="009F30E4">
        <w:rPr>
          <w:lang w:val="en-US"/>
          <w:rPrChange w:id="1612" w:author="Marie-Hélène Grillet" w:date="2013-09-16T13:04:00Z">
            <w:rPr/>
          </w:rPrChange>
        </w:rPr>
        <w:tab/>
      </w:r>
      <w:proofErr w:type="gramStart"/>
      <w:r w:rsidRPr="00F154BB">
        <w:rPr>
          <w:color w:val="000000"/>
          <w:lang w:val="en-US"/>
          <w:rPrChange w:id="1613" w:author="Wim" w:date="2013-09-16T15:41:00Z">
            <w:rPr>
              <w:color w:val="000000"/>
            </w:rPr>
          </w:rPrChange>
        </w:rPr>
        <w:t>e-mail</w:t>
      </w:r>
      <w:proofErr w:type="gramEnd"/>
      <w:r w:rsidRPr="00F154BB">
        <w:rPr>
          <w:color w:val="000000"/>
          <w:lang w:val="en-US"/>
          <w:rPrChange w:id="1614" w:author="Wim" w:date="2013-09-16T15:41:00Z">
            <w:rPr>
              <w:color w:val="000000"/>
            </w:rPr>
          </w:rPrChange>
        </w:rPr>
        <w:t xml:space="preserve"> (main):</w:t>
      </w:r>
      <w:r w:rsidRPr="00F154BB">
        <w:rPr>
          <w:lang w:val="en-US"/>
          <w:rPrChange w:id="1615" w:author="Wim" w:date="2013-09-16T15:41:00Z">
            <w:rPr/>
          </w:rPrChange>
        </w:rPr>
        <w:tab/>
      </w:r>
      <w:r w:rsidR="000D055D">
        <w:fldChar w:fldCharType="begin"/>
      </w:r>
      <w:r w:rsidR="000D055D" w:rsidRPr="00F154BB">
        <w:rPr>
          <w:lang w:val="en-US"/>
          <w:rPrChange w:id="1616" w:author="Wim" w:date="2013-09-16T15:41:00Z">
            <w:rPr/>
          </w:rPrChange>
        </w:rPr>
        <w:instrText xml:space="preserve"> HYPERLINK "mailto:lennart.forsstrom@sjofartsverket.se" </w:instrText>
      </w:r>
      <w:r w:rsidR="000D055D">
        <w:fldChar w:fldCharType="separate"/>
      </w:r>
      <w:r w:rsidRPr="00F154BB">
        <w:rPr>
          <w:rStyle w:val="Hyperlink"/>
          <w:lang w:val="en-US"/>
          <w:rPrChange w:id="1617" w:author="Wim" w:date="2013-09-16T15:41:00Z">
            <w:rPr>
              <w:rStyle w:val="Hyperlink"/>
            </w:rPr>
          </w:rPrChange>
        </w:rPr>
        <w:t>lennart.forsstrom@sjofartsverket.se</w:t>
      </w:r>
      <w:r w:rsidR="000D055D">
        <w:rPr>
          <w:rStyle w:val="Hyperlink"/>
        </w:rPr>
        <w:fldChar w:fldCharType="end"/>
      </w:r>
    </w:p>
    <w:p w:rsidR="00E4335E" w:rsidRPr="00F154BB" w:rsidRDefault="00E4335E" w:rsidP="00E4335E">
      <w:pPr>
        <w:widowControl w:val="0"/>
        <w:tabs>
          <w:tab w:val="left" w:pos="1700"/>
          <w:tab w:val="left" w:pos="4416"/>
        </w:tabs>
        <w:rPr>
          <w:color w:val="000000"/>
          <w:lang w:val="en-US"/>
          <w:rPrChange w:id="1618" w:author="Wim" w:date="2013-09-16T15:41:00Z">
            <w:rPr>
              <w:color w:val="000000"/>
            </w:rPr>
          </w:rPrChange>
        </w:rPr>
      </w:pPr>
      <w:r w:rsidRPr="00F154BB">
        <w:rPr>
          <w:lang w:val="en-US"/>
          <w:rPrChange w:id="1619" w:author="Wim" w:date="2013-09-16T15:41:00Z">
            <w:rPr/>
          </w:rPrChange>
        </w:rPr>
        <w:tab/>
      </w:r>
      <w:proofErr w:type="gramStart"/>
      <w:r w:rsidRPr="00F154BB">
        <w:rPr>
          <w:color w:val="000000"/>
          <w:lang w:val="en-US"/>
          <w:rPrChange w:id="1620" w:author="Wim" w:date="2013-09-16T15:41:00Z">
            <w:rPr>
              <w:color w:val="000000"/>
            </w:rPr>
          </w:rPrChange>
        </w:rPr>
        <w:t>e-mail</w:t>
      </w:r>
      <w:proofErr w:type="gramEnd"/>
      <w:r w:rsidRPr="00F154BB">
        <w:rPr>
          <w:color w:val="000000"/>
          <w:lang w:val="en-US"/>
          <w:rPrChange w:id="1621" w:author="Wim" w:date="2013-09-16T15:41:00Z">
            <w:rPr>
              <w:color w:val="000000"/>
            </w:rPr>
          </w:rPrChange>
        </w:rPr>
        <w:t xml:space="preserve"> (alternative):</w:t>
      </w:r>
      <w:r w:rsidRPr="00F154BB">
        <w:rPr>
          <w:lang w:val="en-US"/>
          <w:rPrChange w:id="1622" w:author="Wim" w:date="2013-09-16T15:41:00Z">
            <w:rPr/>
          </w:rPrChange>
        </w:rPr>
        <w:tab/>
      </w:r>
      <w:r w:rsidR="000D055D">
        <w:fldChar w:fldCharType="begin"/>
      </w:r>
      <w:r w:rsidR="000D055D" w:rsidRPr="00F154BB">
        <w:rPr>
          <w:lang w:val="en-US"/>
          <w:rPrChange w:id="1623" w:author="Wim" w:date="2013-09-16T15:41:00Z">
            <w:rPr/>
          </w:rPrChange>
        </w:rPr>
        <w:instrText xml:space="preserve"> HYPERLINK "mailto:sjofartsverket@sjofartsverket.se" </w:instrText>
      </w:r>
      <w:r w:rsidR="000D055D">
        <w:fldChar w:fldCharType="separate"/>
      </w:r>
      <w:r w:rsidRPr="00F154BB">
        <w:rPr>
          <w:rStyle w:val="Hyperlink"/>
          <w:lang w:val="en-US"/>
          <w:rPrChange w:id="1624" w:author="Wim" w:date="2013-09-16T15:41:00Z">
            <w:rPr>
              <w:rStyle w:val="Hyperlink"/>
            </w:rPr>
          </w:rPrChange>
        </w:rPr>
        <w:t>sjofartsverket@sjofartsverket.se</w:t>
      </w:r>
      <w:r w:rsidR="000D055D">
        <w:rPr>
          <w:rStyle w:val="Hyperlink"/>
        </w:rPr>
        <w:fldChar w:fldCharType="end"/>
      </w:r>
    </w:p>
    <w:p w:rsidR="00E4335E" w:rsidRPr="009F30E4" w:rsidRDefault="00E4335E" w:rsidP="00E4335E">
      <w:pPr>
        <w:widowControl w:val="0"/>
        <w:tabs>
          <w:tab w:val="left" w:pos="1700"/>
        </w:tabs>
        <w:spacing w:before="300"/>
        <w:rPr>
          <w:b/>
          <w:bCs/>
          <w:color w:val="000000"/>
          <w:sz w:val="27"/>
          <w:szCs w:val="27"/>
          <w:lang w:val="en-US"/>
          <w:rPrChange w:id="1625" w:author="Marie-Hélène Grillet" w:date="2013-09-16T13:04:00Z">
            <w:rPr>
              <w:b/>
              <w:bCs/>
              <w:color w:val="000000"/>
              <w:sz w:val="27"/>
              <w:szCs w:val="27"/>
            </w:rPr>
          </w:rPrChange>
        </w:rPr>
      </w:pPr>
      <w:r w:rsidRPr="00F154BB">
        <w:rPr>
          <w:lang w:val="en-US"/>
          <w:rPrChange w:id="1626" w:author="Wim" w:date="2013-09-16T15:41:00Z">
            <w:rPr/>
          </w:rPrChange>
        </w:rPr>
        <w:tab/>
      </w:r>
      <w:r w:rsidRPr="009F30E4">
        <w:rPr>
          <w:b/>
          <w:bCs/>
          <w:color w:val="000000"/>
          <w:lang w:val="en-US"/>
          <w:rPrChange w:id="1627" w:author="Marie-Hélène Grillet" w:date="2013-09-16T13:04:00Z">
            <w:rPr>
              <w:b/>
              <w:bCs/>
              <w:color w:val="000000"/>
            </w:rPr>
          </w:rPrChange>
        </w:rPr>
        <w:t>Swedish Transport Agency</w:t>
      </w:r>
    </w:p>
    <w:p w:rsidR="00E4335E" w:rsidRPr="009F30E4" w:rsidRDefault="00E4335E" w:rsidP="00E4335E">
      <w:pPr>
        <w:widowControl w:val="0"/>
        <w:tabs>
          <w:tab w:val="left" w:pos="1695"/>
        </w:tabs>
        <w:spacing w:before="60"/>
        <w:rPr>
          <w:color w:val="000000"/>
          <w:sz w:val="27"/>
          <w:szCs w:val="27"/>
          <w:lang w:val="en-US"/>
          <w:rPrChange w:id="1628" w:author="Marie-Hélène Grillet" w:date="2013-09-16T13:04:00Z">
            <w:rPr>
              <w:color w:val="000000"/>
              <w:sz w:val="27"/>
              <w:szCs w:val="27"/>
            </w:rPr>
          </w:rPrChange>
        </w:rPr>
      </w:pPr>
      <w:r w:rsidRPr="009F30E4">
        <w:rPr>
          <w:lang w:val="en-US"/>
          <w:rPrChange w:id="1629" w:author="Marie-Hélène Grillet" w:date="2013-09-16T13:04:00Z">
            <w:rPr/>
          </w:rPrChange>
        </w:rPr>
        <w:tab/>
      </w:r>
      <w:proofErr w:type="spellStart"/>
      <w:r w:rsidRPr="009F30E4">
        <w:rPr>
          <w:color w:val="000000"/>
          <w:lang w:val="en-US"/>
          <w:rPrChange w:id="1630" w:author="Marie-Hélène Grillet" w:date="2013-09-16T13:04:00Z">
            <w:rPr>
              <w:color w:val="000000"/>
            </w:rPr>
          </w:rPrChange>
        </w:rPr>
        <w:t>Capt</w:t>
      </w:r>
      <w:proofErr w:type="spellEnd"/>
      <w:r w:rsidRPr="009F30E4">
        <w:rPr>
          <w:color w:val="000000"/>
          <w:lang w:val="en-US"/>
          <w:rPrChange w:id="1631" w:author="Marie-Hélène Grillet" w:date="2013-09-16T13:04:00Z">
            <w:rPr>
              <w:color w:val="000000"/>
            </w:rPr>
          </w:rPrChange>
        </w:rPr>
        <w:t xml:space="preserve"> Carl-</w:t>
      </w:r>
      <w:proofErr w:type="spellStart"/>
      <w:r w:rsidRPr="009F30E4">
        <w:rPr>
          <w:color w:val="000000"/>
          <w:lang w:val="en-US"/>
          <w:rPrChange w:id="1632" w:author="Marie-Hélène Grillet" w:date="2013-09-16T13:04:00Z">
            <w:rPr>
              <w:color w:val="000000"/>
            </w:rPr>
          </w:rPrChange>
        </w:rPr>
        <w:t>Göran</w:t>
      </w:r>
      <w:proofErr w:type="spellEnd"/>
      <w:r w:rsidRPr="009F30E4">
        <w:rPr>
          <w:color w:val="000000"/>
          <w:lang w:val="en-US"/>
          <w:rPrChange w:id="1633" w:author="Marie-Hélène Grillet" w:date="2013-09-16T13:04:00Z">
            <w:rPr>
              <w:color w:val="000000"/>
            </w:rPr>
          </w:rPrChange>
        </w:rPr>
        <w:t xml:space="preserve"> ROSEN</w:t>
      </w:r>
    </w:p>
    <w:p w:rsidR="00E4335E" w:rsidRPr="009F30E4" w:rsidRDefault="00E4335E" w:rsidP="00E4335E">
      <w:pPr>
        <w:widowControl w:val="0"/>
        <w:tabs>
          <w:tab w:val="left" w:pos="1700"/>
        </w:tabs>
        <w:rPr>
          <w:color w:val="000000"/>
          <w:sz w:val="27"/>
          <w:szCs w:val="27"/>
          <w:lang w:val="en-US"/>
          <w:rPrChange w:id="1634" w:author="Marie-Hélène Grillet" w:date="2013-09-16T13:04:00Z">
            <w:rPr>
              <w:color w:val="000000"/>
              <w:sz w:val="27"/>
              <w:szCs w:val="27"/>
            </w:rPr>
          </w:rPrChange>
        </w:rPr>
      </w:pPr>
      <w:r w:rsidRPr="009F30E4">
        <w:rPr>
          <w:lang w:val="en-US"/>
          <w:rPrChange w:id="1635" w:author="Marie-Hélène Grillet" w:date="2013-09-16T13:04:00Z">
            <w:rPr/>
          </w:rPrChange>
        </w:rPr>
        <w:tab/>
      </w:r>
      <w:r w:rsidRPr="009F30E4">
        <w:rPr>
          <w:color w:val="000000"/>
          <w:lang w:val="en-US"/>
          <w:rPrChange w:id="1636" w:author="Marie-Hélène Grillet" w:date="2013-09-16T13:04:00Z">
            <w:rPr>
              <w:color w:val="000000"/>
            </w:rPr>
          </w:rPrChange>
        </w:rPr>
        <w:t xml:space="preserve">SE-601 73 </w:t>
      </w:r>
      <w:proofErr w:type="spellStart"/>
      <w:r w:rsidRPr="009F30E4">
        <w:rPr>
          <w:color w:val="000000"/>
          <w:lang w:val="en-US"/>
          <w:rPrChange w:id="1637" w:author="Marie-Hélène Grillet" w:date="2013-09-16T13:04:00Z">
            <w:rPr>
              <w:color w:val="000000"/>
            </w:rPr>
          </w:rPrChange>
        </w:rPr>
        <w:t>Norrköping</w:t>
      </w:r>
      <w:proofErr w:type="spellEnd"/>
    </w:p>
    <w:p w:rsidR="00E4335E" w:rsidRPr="009F30E4" w:rsidRDefault="00E4335E" w:rsidP="00E4335E">
      <w:pPr>
        <w:widowControl w:val="0"/>
        <w:tabs>
          <w:tab w:val="left" w:pos="1695"/>
        </w:tabs>
        <w:rPr>
          <w:color w:val="000000"/>
          <w:sz w:val="27"/>
          <w:szCs w:val="27"/>
          <w:lang w:val="en-US"/>
          <w:rPrChange w:id="1638" w:author="Marie-Hélène Grillet" w:date="2013-09-16T13:04:00Z">
            <w:rPr>
              <w:color w:val="000000"/>
              <w:sz w:val="27"/>
              <w:szCs w:val="27"/>
            </w:rPr>
          </w:rPrChange>
        </w:rPr>
      </w:pPr>
      <w:r w:rsidRPr="009F30E4">
        <w:rPr>
          <w:lang w:val="en-US"/>
          <w:rPrChange w:id="1639" w:author="Marie-Hélène Grillet" w:date="2013-09-16T13:04:00Z">
            <w:rPr/>
          </w:rPrChange>
        </w:rPr>
        <w:tab/>
      </w:r>
      <w:r w:rsidRPr="009F30E4">
        <w:rPr>
          <w:color w:val="000000"/>
          <w:lang w:val="en-US"/>
          <w:rPrChange w:id="1640" w:author="Marie-Hélène Grillet" w:date="2013-09-16T13:04:00Z">
            <w:rPr>
              <w:color w:val="000000"/>
            </w:rPr>
          </w:rPrChange>
        </w:rPr>
        <w:t>Sweden</w:t>
      </w:r>
    </w:p>
    <w:p w:rsidR="00E4335E" w:rsidRPr="009F30E4" w:rsidRDefault="00E4335E" w:rsidP="00E4335E">
      <w:pPr>
        <w:widowControl w:val="0"/>
        <w:tabs>
          <w:tab w:val="left" w:pos="1700"/>
          <w:tab w:val="left" w:pos="4425"/>
        </w:tabs>
        <w:spacing w:before="100"/>
        <w:rPr>
          <w:color w:val="000000"/>
          <w:sz w:val="27"/>
          <w:szCs w:val="27"/>
          <w:lang w:val="en-US"/>
          <w:rPrChange w:id="1641" w:author="Marie-Hélène Grillet" w:date="2013-09-16T13:04:00Z">
            <w:rPr>
              <w:color w:val="000000"/>
              <w:sz w:val="27"/>
              <w:szCs w:val="27"/>
            </w:rPr>
          </w:rPrChange>
        </w:rPr>
      </w:pPr>
      <w:r w:rsidRPr="009F30E4">
        <w:rPr>
          <w:lang w:val="en-US"/>
          <w:rPrChange w:id="1642" w:author="Marie-Hélène Grillet" w:date="2013-09-16T13:04:00Z">
            <w:rPr/>
          </w:rPrChange>
        </w:rPr>
        <w:tab/>
      </w:r>
      <w:r w:rsidRPr="009F30E4">
        <w:rPr>
          <w:color w:val="000000"/>
          <w:lang w:val="en-US"/>
          <w:rPrChange w:id="1643" w:author="Marie-Hélène Grillet" w:date="2013-09-16T13:04:00Z">
            <w:rPr>
              <w:color w:val="000000"/>
            </w:rPr>
          </w:rPrChange>
        </w:rPr>
        <w:t>Phone</w:t>
      </w:r>
      <w:r w:rsidRPr="009F30E4">
        <w:rPr>
          <w:lang w:val="en-US"/>
          <w:rPrChange w:id="1644" w:author="Marie-Hélène Grillet" w:date="2013-09-16T13:04:00Z">
            <w:rPr/>
          </w:rPrChange>
        </w:rPr>
        <w:tab/>
      </w:r>
      <w:r w:rsidRPr="009F30E4">
        <w:rPr>
          <w:color w:val="000000"/>
          <w:lang w:val="en-US"/>
          <w:rPrChange w:id="1645" w:author="Marie-Hélène Grillet" w:date="2013-09-16T13:04:00Z">
            <w:rPr>
              <w:color w:val="000000"/>
            </w:rPr>
          </w:rPrChange>
        </w:rPr>
        <w:t>+46 (0)10 495 3335</w:t>
      </w:r>
    </w:p>
    <w:p w:rsidR="00E4335E" w:rsidRPr="009F30E4" w:rsidRDefault="00E4335E" w:rsidP="00E4335E">
      <w:pPr>
        <w:widowControl w:val="0"/>
        <w:tabs>
          <w:tab w:val="left" w:pos="1695"/>
          <w:tab w:val="left" w:pos="4425"/>
        </w:tabs>
        <w:rPr>
          <w:color w:val="000000"/>
          <w:sz w:val="29"/>
          <w:szCs w:val="29"/>
          <w:lang w:val="en-US"/>
          <w:rPrChange w:id="1646" w:author="Marie-Hélène Grillet" w:date="2013-09-16T13:04:00Z">
            <w:rPr>
              <w:color w:val="000000"/>
              <w:sz w:val="29"/>
              <w:szCs w:val="29"/>
            </w:rPr>
          </w:rPrChange>
        </w:rPr>
      </w:pPr>
      <w:r w:rsidRPr="009F30E4">
        <w:rPr>
          <w:lang w:val="en-US"/>
          <w:rPrChange w:id="1647" w:author="Marie-Hélène Grillet" w:date="2013-09-16T13:04:00Z">
            <w:rPr/>
          </w:rPrChange>
        </w:rPr>
        <w:tab/>
      </w:r>
      <w:r w:rsidRPr="009F30E4">
        <w:rPr>
          <w:color w:val="000000"/>
          <w:lang w:val="en-US"/>
          <w:rPrChange w:id="1648" w:author="Marie-Hélène Grillet" w:date="2013-09-16T13:04:00Z">
            <w:rPr>
              <w:color w:val="000000"/>
            </w:rPr>
          </w:rPrChange>
        </w:rPr>
        <w:t>Fax</w:t>
      </w:r>
      <w:r w:rsidRPr="009F30E4">
        <w:rPr>
          <w:lang w:val="en-US"/>
          <w:rPrChange w:id="1649" w:author="Marie-Hélène Grillet" w:date="2013-09-16T13:04:00Z">
            <w:rPr/>
          </w:rPrChange>
        </w:rPr>
        <w:tab/>
      </w:r>
      <w:r w:rsidRPr="009F30E4">
        <w:rPr>
          <w:color w:val="000000"/>
          <w:lang w:val="en-US"/>
          <w:rPrChange w:id="1650" w:author="Marie-Hélène Grillet" w:date="2013-09-16T13:04:00Z">
            <w:rPr>
              <w:color w:val="000000"/>
            </w:rPr>
          </w:rPrChange>
        </w:rPr>
        <w:t>+46 (0)11 23 8812</w:t>
      </w:r>
    </w:p>
    <w:p w:rsidR="00E4335E" w:rsidRPr="00F154BB" w:rsidRDefault="00E4335E" w:rsidP="00E4335E">
      <w:pPr>
        <w:widowControl w:val="0"/>
        <w:tabs>
          <w:tab w:val="left" w:pos="1695"/>
          <w:tab w:val="left" w:pos="4425"/>
        </w:tabs>
        <w:rPr>
          <w:color w:val="000000"/>
          <w:lang w:val="en-US"/>
          <w:rPrChange w:id="1651" w:author="Wim" w:date="2013-09-16T15:41:00Z">
            <w:rPr>
              <w:color w:val="000000"/>
            </w:rPr>
          </w:rPrChange>
        </w:rPr>
      </w:pPr>
      <w:r w:rsidRPr="009F30E4">
        <w:rPr>
          <w:lang w:val="en-US"/>
          <w:rPrChange w:id="1652" w:author="Marie-Hélène Grillet" w:date="2013-09-16T13:04:00Z">
            <w:rPr/>
          </w:rPrChange>
        </w:rPr>
        <w:tab/>
      </w:r>
      <w:proofErr w:type="gramStart"/>
      <w:r w:rsidRPr="00F154BB">
        <w:rPr>
          <w:color w:val="000000"/>
          <w:lang w:val="en-US"/>
          <w:rPrChange w:id="1653" w:author="Wim" w:date="2013-09-16T15:41:00Z">
            <w:rPr>
              <w:color w:val="000000"/>
            </w:rPr>
          </w:rPrChange>
        </w:rPr>
        <w:t>e-mail</w:t>
      </w:r>
      <w:proofErr w:type="gramEnd"/>
      <w:r w:rsidRPr="00F154BB">
        <w:rPr>
          <w:color w:val="000000"/>
          <w:lang w:val="en-US"/>
          <w:rPrChange w:id="1654" w:author="Wim" w:date="2013-09-16T15:41:00Z">
            <w:rPr>
              <w:color w:val="000000"/>
            </w:rPr>
          </w:rPrChange>
        </w:rPr>
        <w:t xml:space="preserve"> (main):</w:t>
      </w:r>
      <w:r w:rsidRPr="00F154BB">
        <w:rPr>
          <w:lang w:val="en-US"/>
          <w:rPrChange w:id="1655" w:author="Wim" w:date="2013-09-16T15:41:00Z">
            <w:rPr/>
          </w:rPrChange>
        </w:rPr>
        <w:tab/>
      </w:r>
      <w:r w:rsidR="000D055D">
        <w:fldChar w:fldCharType="begin"/>
      </w:r>
      <w:r w:rsidR="000D055D" w:rsidRPr="00F154BB">
        <w:rPr>
          <w:lang w:val="en-US"/>
          <w:rPrChange w:id="1656" w:author="Wim" w:date="2013-09-16T15:41:00Z">
            <w:rPr/>
          </w:rPrChange>
        </w:rPr>
        <w:instrText xml:space="preserve"> HYPERLINK "mailto:carl-goran.rosen@transportstyrelsen.se" </w:instrText>
      </w:r>
      <w:r w:rsidR="000D055D">
        <w:fldChar w:fldCharType="separate"/>
      </w:r>
      <w:r w:rsidRPr="00F154BB">
        <w:rPr>
          <w:rStyle w:val="Hyperlink"/>
          <w:lang w:val="en-US"/>
          <w:rPrChange w:id="1657" w:author="Wim" w:date="2013-09-16T15:41:00Z">
            <w:rPr>
              <w:rStyle w:val="Hyperlink"/>
            </w:rPr>
          </w:rPrChange>
        </w:rPr>
        <w:t>carl-goran.rosen@transportstyrelsen.se</w:t>
      </w:r>
      <w:r w:rsidR="000D055D">
        <w:rPr>
          <w:rStyle w:val="Hyperlink"/>
        </w:rPr>
        <w:fldChar w:fldCharType="end"/>
      </w:r>
    </w:p>
    <w:p w:rsidR="00884AB3" w:rsidRPr="00F154BB" w:rsidRDefault="00884AB3" w:rsidP="002764CC">
      <w:pPr>
        <w:tabs>
          <w:tab w:val="left" w:pos="2268"/>
        </w:tabs>
        <w:rPr>
          <w:b/>
          <w:lang w:val="en-US"/>
          <w:rPrChange w:id="1658" w:author="Wim" w:date="2013-09-16T15:41:00Z">
            <w:rPr>
              <w:b/>
            </w:rPr>
          </w:rPrChange>
        </w:rPr>
      </w:pPr>
    </w:p>
    <w:p w:rsidR="006F1D67" w:rsidRPr="009F30E4" w:rsidRDefault="00884AB3" w:rsidP="00E4335E">
      <w:pPr>
        <w:widowControl w:val="0"/>
        <w:tabs>
          <w:tab w:val="left" w:pos="226"/>
          <w:tab w:val="left" w:pos="1700"/>
        </w:tabs>
        <w:spacing w:before="300"/>
        <w:rPr>
          <w:b/>
          <w:lang w:val="en-US"/>
          <w:rPrChange w:id="1659" w:author="Marie-Hélène Grillet" w:date="2013-09-16T13:04:00Z">
            <w:rPr>
              <w:b/>
            </w:rPr>
          </w:rPrChange>
        </w:rPr>
      </w:pPr>
      <w:r w:rsidRPr="009F30E4">
        <w:rPr>
          <w:b/>
          <w:lang w:val="en-US"/>
          <w:rPrChange w:id="1660" w:author="Marie-Hélène Grillet" w:date="2013-09-16T13:04:00Z">
            <w:rPr>
              <w:b/>
            </w:rPr>
          </w:rPrChange>
        </w:rPr>
        <w:t>USA</w:t>
      </w:r>
      <w:r w:rsidRPr="009F30E4">
        <w:rPr>
          <w:b/>
          <w:lang w:val="en-US"/>
          <w:rPrChange w:id="1661" w:author="Marie-Hélène Grillet" w:date="2013-09-16T13:04:00Z">
            <w:rPr>
              <w:b/>
            </w:rPr>
          </w:rPrChange>
        </w:rPr>
        <w:tab/>
        <w:t>United States Coast Guard</w:t>
      </w:r>
    </w:p>
    <w:p w:rsidR="00B35943" w:rsidRPr="009F30E4" w:rsidRDefault="00B35943" w:rsidP="00E4335E">
      <w:pPr>
        <w:widowControl w:val="0"/>
        <w:tabs>
          <w:tab w:val="left" w:pos="1695"/>
        </w:tabs>
        <w:spacing w:before="60"/>
        <w:rPr>
          <w:lang w:val="en-US"/>
          <w:rPrChange w:id="1662" w:author="Marie-Hélène Grillet" w:date="2013-09-16T13:04:00Z">
            <w:rPr/>
          </w:rPrChange>
        </w:rPr>
      </w:pPr>
      <w:r w:rsidRPr="009F30E4">
        <w:rPr>
          <w:lang w:val="en-US"/>
          <w:rPrChange w:id="1663" w:author="Marie-Hélène Grillet" w:date="2013-09-16T13:04:00Z">
            <w:rPr/>
          </w:rPrChange>
        </w:rPr>
        <w:tab/>
      </w:r>
      <w:proofErr w:type="spellStart"/>
      <w:r w:rsidRPr="009F30E4">
        <w:rPr>
          <w:lang w:val="en-US"/>
          <w:rPrChange w:id="1664" w:author="Marie-Hélène Grillet" w:date="2013-09-16T13:04:00Z">
            <w:rPr/>
          </w:rPrChange>
        </w:rPr>
        <w:t>Mr</w:t>
      </w:r>
      <w:proofErr w:type="spellEnd"/>
      <w:r w:rsidRPr="009F30E4">
        <w:rPr>
          <w:lang w:val="en-US"/>
          <w:rPrChange w:id="1665" w:author="Marie-Hélène Grillet" w:date="2013-09-16T13:04:00Z">
            <w:rPr/>
          </w:rPrChange>
        </w:rPr>
        <w:t xml:space="preserve"> Rajiv </w:t>
      </w:r>
      <w:proofErr w:type="spellStart"/>
      <w:r w:rsidRPr="009F30E4">
        <w:rPr>
          <w:lang w:val="en-US"/>
          <w:rPrChange w:id="1666" w:author="Marie-Hélène Grillet" w:date="2013-09-16T13:04:00Z">
            <w:rPr/>
          </w:rPrChange>
        </w:rPr>
        <w:t>Khandpur</w:t>
      </w:r>
      <w:proofErr w:type="spellEnd"/>
    </w:p>
    <w:p w:rsidR="00B35943" w:rsidRPr="009F30E4" w:rsidRDefault="00B35943" w:rsidP="008B537A">
      <w:pPr>
        <w:widowControl w:val="0"/>
        <w:tabs>
          <w:tab w:val="left" w:pos="1695"/>
        </w:tabs>
        <w:rPr>
          <w:lang w:val="en-US"/>
          <w:rPrChange w:id="1667" w:author="Marie-Hélène Grillet" w:date="2013-09-16T13:04:00Z">
            <w:rPr/>
          </w:rPrChange>
        </w:rPr>
      </w:pPr>
      <w:r w:rsidRPr="009F30E4">
        <w:rPr>
          <w:lang w:val="en-US"/>
          <w:rPrChange w:id="1668" w:author="Marie-Hélène Grillet" w:date="2013-09-16T13:04:00Z">
            <w:rPr/>
          </w:rPrChange>
        </w:rPr>
        <w:tab/>
        <w:t>2100 2nd Street .SW</w:t>
      </w:r>
    </w:p>
    <w:p w:rsidR="00B35943" w:rsidRPr="009F30E4" w:rsidRDefault="00B35943" w:rsidP="008B537A">
      <w:pPr>
        <w:widowControl w:val="0"/>
        <w:tabs>
          <w:tab w:val="left" w:pos="1695"/>
        </w:tabs>
        <w:rPr>
          <w:lang w:val="en-US"/>
          <w:rPrChange w:id="1669" w:author="Marie-Hélène Grillet" w:date="2013-09-16T13:04:00Z">
            <w:rPr/>
          </w:rPrChange>
        </w:rPr>
      </w:pPr>
      <w:r w:rsidRPr="009F30E4">
        <w:rPr>
          <w:lang w:val="en-US"/>
          <w:rPrChange w:id="1670" w:author="Marie-Hélène Grillet" w:date="2013-09-16T13:04:00Z">
            <w:rPr/>
          </w:rPrChange>
        </w:rPr>
        <w:tab/>
        <w:t>Commandant (CG-</w:t>
      </w:r>
      <w:r w:rsidR="00D76062" w:rsidRPr="009F30E4">
        <w:rPr>
          <w:lang w:val="en-US"/>
          <w:rPrChange w:id="1671" w:author="Marie-Hélène Grillet" w:date="2013-09-16T13:04:00Z">
            <w:rPr/>
          </w:rPrChange>
        </w:rPr>
        <w:t>WWM</w:t>
      </w:r>
      <w:r w:rsidRPr="009F30E4">
        <w:rPr>
          <w:lang w:val="en-US"/>
          <w:rPrChange w:id="1672" w:author="Marie-Hélène Grillet" w:date="2013-09-16T13:04:00Z">
            <w:rPr/>
          </w:rPrChange>
        </w:rPr>
        <w:t>)</w:t>
      </w:r>
    </w:p>
    <w:p w:rsidR="00B35943" w:rsidRPr="009F30E4" w:rsidRDefault="00B35943" w:rsidP="008B537A">
      <w:pPr>
        <w:widowControl w:val="0"/>
        <w:tabs>
          <w:tab w:val="left" w:pos="1695"/>
        </w:tabs>
        <w:rPr>
          <w:lang w:val="en-US"/>
          <w:rPrChange w:id="1673" w:author="Marie-Hélène Grillet" w:date="2013-09-16T13:04:00Z">
            <w:rPr/>
          </w:rPrChange>
        </w:rPr>
      </w:pPr>
      <w:r w:rsidRPr="009F30E4">
        <w:rPr>
          <w:lang w:val="en-US"/>
          <w:rPrChange w:id="1674" w:author="Marie-Hélène Grillet" w:date="2013-09-16T13:04:00Z">
            <w:rPr/>
          </w:rPrChange>
        </w:rPr>
        <w:tab/>
        <w:t>Washington DC 20593-0001</w:t>
      </w:r>
    </w:p>
    <w:p w:rsidR="00B35943" w:rsidRPr="009F30E4" w:rsidRDefault="00BA588E" w:rsidP="00E4335E">
      <w:pPr>
        <w:widowControl w:val="0"/>
        <w:tabs>
          <w:tab w:val="left" w:pos="1700"/>
          <w:tab w:val="left" w:pos="4425"/>
        </w:tabs>
        <w:spacing w:before="100"/>
        <w:rPr>
          <w:lang w:val="en-US"/>
          <w:rPrChange w:id="1675" w:author="Marie-Hélène Grillet" w:date="2013-09-16T13:04:00Z">
            <w:rPr/>
          </w:rPrChange>
        </w:rPr>
      </w:pPr>
      <w:r w:rsidRPr="009F30E4">
        <w:rPr>
          <w:lang w:val="en-US"/>
          <w:rPrChange w:id="1676" w:author="Marie-Hélène Grillet" w:date="2013-09-16T13:04:00Z">
            <w:rPr/>
          </w:rPrChange>
        </w:rPr>
        <w:tab/>
      </w:r>
      <w:r w:rsidR="00E4335E" w:rsidRPr="009F30E4">
        <w:rPr>
          <w:lang w:val="en-US"/>
          <w:rPrChange w:id="1677" w:author="Marie-Hélène Grillet" w:date="2013-09-16T13:04:00Z">
            <w:rPr/>
          </w:rPrChange>
        </w:rPr>
        <w:t>Phone</w:t>
      </w:r>
      <w:r w:rsidRPr="009F30E4">
        <w:rPr>
          <w:lang w:val="en-US"/>
          <w:rPrChange w:id="1678" w:author="Marie-Hélène Grillet" w:date="2013-09-16T13:04:00Z">
            <w:rPr/>
          </w:rPrChange>
        </w:rPr>
        <w:tab/>
      </w:r>
      <w:r w:rsidR="00B35943" w:rsidRPr="009F30E4">
        <w:rPr>
          <w:lang w:val="en-US"/>
          <w:rPrChange w:id="1679" w:author="Marie-Hélène Grillet" w:date="2013-09-16T13:04:00Z">
            <w:rPr/>
          </w:rPrChange>
        </w:rPr>
        <w:t>+1 202 372 1525</w:t>
      </w:r>
    </w:p>
    <w:p w:rsidR="0064503D" w:rsidRPr="009F30E4" w:rsidRDefault="0064503D" w:rsidP="0064503D">
      <w:pPr>
        <w:widowControl w:val="0"/>
        <w:tabs>
          <w:tab w:val="left" w:pos="1700"/>
          <w:tab w:val="left" w:pos="4425"/>
        </w:tabs>
        <w:rPr>
          <w:lang w:val="en-US"/>
          <w:rPrChange w:id="1680" w:author="Marie-Hélène Grillet" w:date="2013-09-16T13:04:00Z">
            <w:rPr/>
          </w:rPrChange>
        </w:rPr>
      </w:pPr>
      <w:r w:rsidRPr="009F30E4">
        <w:rPr>
          <w:lang w:val="en-US"/>
          <w:rPrChange w:id="1681" w:author="Marie-Hélène Grillet" w:date="2013-09-16T13:04:00Z">
            <w:rPr/>
          </w:rPrChange>
        </w:rPr>
        <w:tab/>
        <w:t>FAX</w:t>
      </w:r>
      <w:r w:rsidRPr="009F30E4">
        <w:rPr>
          <w:lang w:val="en-US"/>
          <w:rPrChange w:id="1682" w:author="Marie-Hélène Grillet" w:date="2013-09-16T13:04:00Z">
            <w:rPr/>
          </w:rPrChange>
        </w:rPr>
        <w:tab/>
        <w:t>+1 202 372 1909</w:t>
      </w:r>
    </w:p>
    <w:p w:rsidR="00B35943" w:rsidRPr="009F30E4" w:rsidRDefault="00BA588E" w:rsidP="00FA229B">
      <w:pPr>
        <w:widowControl w:val="0"/>
        <w:tabs>
          <w:tab w:val="left" w:pos="1700"/>
          <w:tab w:val="left" w:pos="4425"/>
        </w:tabs>
        <w:rPr>
          <w:lang w:val="en-US"/>
          <w:rPrChange w:id="1683" w:author="Marie-Hélène Grillet" w:date="2013-09-16T13:04:00Z">
            <w:rPr/>
          </w:rPrChange>
        </w:rPr>
      </w:pPr>
      <w:r w:rsidRPr="009F30E4">
        <w:rPr>
          <w:lang w:val="en-US"/>
          <w:rPrChange w:id="1684" w:author="Marie-Hélène Grillet" w:date="2013-09-16T13:04:00Z">
            <w:rPr/>
          </w:rPrChange>
        </w:rPr>
        <w:tab/>
        <w:t>Mob</w:t>
      </w:r>
      <w:r w:rsidRPr="009F30E4">
        <w:rPr>
          <w:lang w:val="en-US"/>
          <w:rPrChange w:id="1685" w:author="Marie-Hélène Grillet" w:date="2013-09-16T13:04:00Z">
            <w:rPr/>
          </w:rPrChange>
        </w:rPr>
        <w:tab/>
      </w:r>
      <w:r w:rsidR="00B35943" w:rsidRPr="009F30E4">
        <w:rPr>
          <w:lang w:val="en-US"/>
          <w:rPrChange w:id="1686" w:author="Marie-Hélène Grillet" w:date="2013-09-16T13:04:00Z">
            <w:rPr/>
          </w:rPrChange>
        </w:rPr>
        <w:t>+1 202 906 0836</w:t>
      </w:r>
    </w:p>
    <w:p w:rsidR="00B35943" w:rsidRPr="009F30E4" w:rsidRDefault="00B35943" w:rsidP="00FA229B">
      <w:pPr>
        <w:widowControl w:val="0"/>
        <w:tabs>
          <w:tab w:val="left" w:pos="1700"/>
          <w:tab w:val="left" w:pos="4425"/>
        </w:tabs>
        <w:rPr>
          <w:color w:val="0000FF"/>
          <w:u w:val="single"/>
          <w:lang w:val="en-US"/>
          <w:rPrChange w:id="1687" w:author="Marie-Hélène Grillet" w:date="2013-09-16T13:04:00Z">
            <w:rPr>
              <w:color w:val="0000FF"/>
              <w:u w:val="single"/>
            </w:rPr>
          </w:rPrChange>
        </w:rPr>
      </w:pPr>
      <w:r w:rsidRPr="009F30E4">
        <w:rPr>
          <w:lang w:val="en-US"/>
          <w:rPrChange w:id="1688" w:author="Marie-Hélène Grillet" w:date="2013-09-16T13:04:00Z">
            <w:rPr/>
          </w:rPrChange>
        </w:rPr>
        <w:tab/>
      </w:r>
      <w:proofErr w:type="gramStart"/>
      <w:r w:rsidRPr="009F30E4">
        <w:rPr>
          <w:lang w:val="en-US"/>
          <w:rPrChange w:id="1689" w:author="Marie-Hélène Grillet" w:date="2013-09-16T13:04:00Z">
            <w:rPr/>
          </w:rPrChange>
        </w:rPr>
        <w:t>e-mail</w:t>
      </w:r>
      <w:proofErr w:type="gramEnd"/>
      <w:r w:rsidR="00BA588E" w:rsidRPr="009F30E4">
        <w:rPr>
          <w:lang w:val="en-US"/>
          <w:rPrChange w:id="1690" w:author="Marie-Hélène Grillet" w:date="2013-09-16T13:04:00Z">
            <w:rPr/>
          </w:rPrChange>
        </w:rPr>
        <w:tab/>
      </w:r>
      <w:r w:rsidR="009F30E4">
        <w:fldChar w:fldCharType="begin"/>
      </w:r>
      <w:r w:rsidR="009F30E4" w:rsidRPr="009F30E4">
        <w:rPr>
          <w:lang w:val="en-US"/>
          <w:rPrChange w:id="1691" w:author="Marie-Hélène Grillet" w:date="2013-09-16T13:04:00Z">
            <w:rPr/>
          </w:rPrChange>
        </w:rPr>
        <w:instrText xml:space="preserve"> HYPERLINK "mailto:rajiv.khandpur@uscg.mil" </w:instrText>
      </w:r>
      <w:r w:rsidR="009F30E4">
        <w:fldChar w:fldCharType="separate"/>
      </w:r>
      <w:r w:rsidRPr="009F30E4">
        <w:rPr>
          <w:color w:val="0000FF"/>
          <w:u w:val="single"/>
          <w:lang w:val="en-US"/>
          <w:rPrChange w:id="1692" w:author="Marie-Hélène Grillet" w:date="2013-09-16T13:04:00Z">
            <w:rPr>
              <w:color w:val="0000FF"/>
              <w:u w:val="single"/>
            </w:rPr>
          </w:rPrChange>
        </w:rPr>
        <w:t>rajiv.khandpur@uscg.mil</w:t>
      </w:r>
      <w:r w:rsidR="009F30E4">
        <w:rPr>
          <w:color w:val="0000FF"/>
          <w:u w:val="single"/>
        </w:rPr>
        <w:fldChar w:fldCharType="end"/>
      </w:r>
    </w:p>
    <w:p w:rsidR="008B537A" w:rsidRPr="009F30E4" w:rsidRDefault="008B537A">
      <w:pPr>
        <w:rPr>
          <w:b/>
          <w:lang w:val="en-US"/>
          <w:rPrChange w:id="1693" w:author="Marie-Hélène Grillet" w:date="2013-09-16T13:04:00Z">
            <w:rPr>
              <w:b/>
            </w:rPr>
          </w:rPrChange>
        </w:rPr>
      </w:pPr>
      <w:r w:rsidRPr="009F30E4">
        <w:rPr>
          <w:b/>
          <w:lang w:val="en-US"/>
          <w:rPrChange w:id="1694" w:author="Marie-Hélène Grillet" w:date="2013-09-16T13:04:00Z">
            <w:rPr>
              <w:b/>
            </w:rPr>
          </w:rPrChange>
        </w:rPr>
        <w:br w:type="page"/>
      </w:r>
    </w:p>
    <w:p w:rsidR="00E4335E" w:rsidRPr="009F30E4" w:rsidRDefault="00FA229B" w:rsidP="00E4335E">
      <w:pPr>
        <w:widowControl w:val="0"/>
        <w:tabs>
          <w:tab w:val="left" w:pos="226"/>
          <w:tab w:val="left" w:pos="1700"/>
        </w:tabs>
        <w:spacing w:before="300"/>
        <w:rPr>
          <w:b/>
          <w:lang w:val="en-US"/>
          <w:rPrChange w:id="1695" w:author="Marie-Hélène Grillet" w:date="2013-09-16T13:04:00Z">
            <w:rPr>
              <w:b/>
            </w:rPr>
          </w:rPrChange>
        </w:rPr>
      </w:pPr>
      <w:r w:rsidRPr="009F30E4">
        <w:rPr>
          <w:b/>
          <w:lang w:val="en-US"/>
          <w:rPrChange w:id="1696" w:author="Marie-Hélène Grillet" w:date="2013-09-16T13:04:00Z">
            <w:rPr>
              <w:b/>
            </w:rPr>
          </w:rPrChange>
        </w:rPr>
        <w:lastRenderedPageBreak/>
        <w:tab/>
      </w:r>
      <w:r w:rsidR="00E4335E" w:rsidRPr="009F30E4">
        <w:rPr>
          <w:b/>
          <w:lang w:val="en-US"/>
          <w:rPrChange w:id="1697" w:author="Marie-Hélène Grillet" w:date="2013-09-16T13:04:00Z">
            <w:rPr>
              <w:b/>
            </w:rPr>
          </w:rPrChange>
        </w:rPr>
        <w:tab/>
        <w:t>United States Coast Guard</w:t>
      </w:r>
    </w:p>
    <w:p w:rsidR="00E4335E" w:rsidRPr="009F30E4" w:rsidRDefault="00E4335E" w:rsidP="00E4335E">
      <w:pPr>
        <w:widowControl w:val="0"/>
        <w:tabs>
          <w:tab w:val="left" w:pos="1700"/>
          <w:tab w:val="left" w:pos="4425"/>
        </w:tabs>
        <w:spacing w:before="100"/>
        <w:rPr>
          <w:lang w:val="en-US"/>
          <w:rPrChange w:id="1698" w:author="Marie-Hélène Grillet" w:date="2013-09-16T13:04:00Z">
            <w:rPr/>
          </w:rPrChange>
        </w:rPr>
      </w:pPr>
      <w:r w:rsidRPr="009F30E4">
        <w:rPr>
          <w:lang w:val="en-US"/>
          <w:rPrChange w:id="1699" w:author="Marie-Hélène Grillet" w:date="2013-09-16T13:04:00Z">
            <w:rPr/>
          </w:rPrChange>
        </w:rPr>
        <w:tab/>
      </w:r>
      <w:proofErr w:type="spellStart"/>
      <w:r w:rsidRPr="009F30E4">
        <w:rPr>
          <w:lang w:val="en-US"/>
          <w:rPrChange w:id="1700" w:author="Marie-Hélène Grillet" w:date="2013-09-16T13:04:00Z">
            <w:rPr/>
          </w:rPrChange>
        </w:rPr>
        <w:t>Mr</w:t>
      </w:r>
      <w:proofErr w:type="spellEnd"/>
      <w:r w:rsidRPr="009F30E4">
        <w:rPr>
          <w:lang w:val="en-US"/>
          <w:rPrChange w:id="1701" w:author="Marie-Hélène Grillet" w:date="2013-09-16T13:04:00Z">
            <w:rPr/>
          </w:rPrChange>
        </w:rPr>
        <w:t xml:space="preserve"> </w:t>
      </w:r>
      <w:r w:rsidR="00FA229B" w:rsidRPr="009F30E4">
        <w:rPr>
          <w:lang w:val="en-US"/>
          <w:rPrChange w:id="1702" w:author="Marie-Hélène Grillet" w:date="2013-09-16T13:04:00Z">
            <w:rPr/>
          </w:rPrChange>
        </w:rPr>
        <w:t xml:space="preserve">Todd </w:t>
      </w:r>
      <w:proofErr w:type="spellStart"/>
      <w:r w:rsidR="00FA229B" w:rsidRPr="009F30E4">
        <w:rPr>
          <w:lang w:val="en-US"/>
          <w:rPrChange w:id="1703" w:author="Marie-Hélène Grillet" w:date="2013-09-16T13:04:00Z">
            <w:rPr/>
          </w:rPrChange>
        </w:rPr>
        <w:t>Haviland</w:t>
      </w:r>
      <w:proofErr w:type="spellEnd"/>
    </w:p>
    <w:p w:rsidR="0064503D" w:rsidRPr="009F30E4" w:rsidRDefault="0064503D" w:rsidP="0064503D">
      <w:pPr>
        <w:widowControl w:val="0"/>
        <w:tabs>
          <w:tab w:val="left" w:pos="1695"/>
        </w:tabs>
        <w:rPr>
          <w:lang w:val="en-US"/>
          <w:rPrChange w:id="1704" w:author="Marie-Hélène Grillet" w:date="2013-09-16T13:04:00Z">
            <w:rPr/>
          </w:rPrChange>
        </w:rPr>
      </w:pPr>
      <w:r w:rsidRPr="009F30E4">
        <w:rPr>
          <w:lang w:val="en-US"/>
          <w:rPrChange w:id="1705" w:author="Marie-Hélène Grillet" w:date="2013-09-16T13:04:00Z">
            <w:rPr/>
          </w:rPrChange>
        </w:rPr>
        <w:tab/>
        <w:t>2100 2nd Street .SW</w:t>
      </w:r>
    </w:p>
    <w:p w:rsidR="0064503D" w:rsidRPr="00F154BB" w:rsidRDefault="0064503D" w:rsidP="0064503D">
      <w:pPr>
        <w:widowControl w:val="0"/>
        <w:tabs>
          <w:tab w:val="left" w:pos="1695"/>
        </w:tabs>
        <w:rPr>
          <w:lang w:val="en-US"/>
          <w:rPrChange w:id="1706" w:author="Wim" w:date="2013-09-16T15:41:00Z">
            <w:rPr/>
          </w:rPrChange>
        </w:rPr>
      </w:pPr>
      <w:r w:rsidRPr="009F30E4">
        <w:rPr>
          <w:lang w:val="en-US"/>
          <w:rPrChange w:id="1707" w:author="Marie-Hélène Grillet" w:date="2013-09-16T13:04:00Z">
            <w:rPr/>
          </w:rPrChange>
        </w:rPr>
        <w:tab/>
      </w:r>
      <w:r w:rsidRPr="00F154BB">
        <w:rPr>
          <w:lang w:val="en-US"/>
          <w:rPrChange w:id="1708" w:author="Wim" w:date="2013-09-16T15:41:00Z">
            <w:rPr/>
          </w:rPrChange>
        </w:rPr>
        <w:t>Commandant (CG-WWM-2)</w:t>
      </w:r>
    </w:p>
    <w:p w:rsidR="0064503D" w:rsidRPr="00F154BB" w:rsidRDefault="0064503D" w:rsidP="0064503D">
      <w:pPr>
        <w:widowControl w:val="0"/>
        <w:tabs>
          <w:tab w:val="left" w:pos="1695"/>
        </w:tabs>
        <w:rPr>
          <w:lang w:val="en-US"/>
          <w:rPrChange w:id="1709" w:author="Wim" w:date="2013-09-16T15:41:00Z">
            <w:rPr/>
          </w:rPrChange>
        </w:rPr>
      </w:pPr>
      <w:r w:rsidRPr="00F154BB">
        <w:rPr>
          <w:lang w:val="en-US"/>
          <w:rPrChange w:id="1710" w:author="Wim" w:date="2013-09-16T15:41:00Z">
            <w:rPr/>
          </w:rPrChange>
        </w:rPr>
        <w:tab/>
        <w:t>Washington DC 20593-0001</w:t>
      </w:r>
    </w:p>
    <w:p w:rsidR="0064503D" w:rsidRPr="00F154BB" w:rsidRDefault="0064503D" w:rsidP="0064503D">
      <w:pPr>
        <w:widowControl w:val="0"/>
        <w:tabs>
          <w:tab w:val="left" w:pos="1700"/>
          <w:tab w:val="left" w:pos="4425"/>
        </w:tabs>
        <w:spacing w:before="100"/>
        <w:rPr>
          <w:lang w:val="en-US"/>
          <w:rPrChange w:id="1711" w:author="Wim" w:date="2013-09-16T15:41:00Z">
            <w:rPr/>
          </w:rPrChange>
        </w:rPr>
      </w:pPr>
      <w:r w:rsidRPr="00F154BB">
        <w:rPr>
          <w:lang w:val="en-US"/>
          <w:rPrChange w:id="1712" w:author="Wim" w:date="2013-09-16T15:41:00Z">
            <w:rPr/>
          </w:rPrChange>
        </w:rPr>
        <w:tab/>
        <w:t>Phone</w:t>
      </w:r>
      <w:r w:rsidRPr="00F154BB">
        <w:rPr>
          <w:lang w:val="en-US"/>
          <w:rPrChange w:id="1713" w:author="Wim" w:date="2013-09-16T15:41:00Z">
            <w:rPr/>
          </w:rPrChange>
        </w:rPr>
        <w:tab/>
        <w:t>+1 202 372 2037</w:t>
      </w:r>
    </w:p>
    <w:p w:rsidR="0064503D" w:rsidRPr="00F154BB" w:rsidRDefault="0064503D" w:rsidP="0064503D">
      <w:pPr>
        <w:widowControl w:val="0"/>
        <w:tabs>
          <w:tab w:val="left" w:pos="1700"/>
          <w:tab w:val="left" w:pos="4425"/>
        </w:tabs>
        <w:rPr>
          <w:lang w:val="en-US"/>
          <w:rPrChange w:id="1714" w:author="Wim" w:date="2013-09-16T15:41:00Z">
            <w:rPr/>
          </w:rPrChange>
        </w:rPr>
      </w:pPr>
      <w:r w:rsidRPr="00F154BB">
        <w:rPr>
          <w:lang w:val="en-US"/>
          <w:rPrChange w:id="1715" w:author="Wim" w:date="2013-09-16T15:41:00Z">
            <w:rPr/>
          </w:rPrChange>
        </w:rPr>
        <w:tab/>
        <w:t>FAX</w:t>
      </w:r>
      <w:r w:rsidRPr="00F154BB">
        <w:rPr>
          <w:lang w:val="en-US"/>
          <w:rPrChange w:id="1716" w:author="Wim" w:date="2013-09-16T15:41:00Z">
            <w:rPr/>
          </w:rPrChange>
        </w:rPr>
        <w:tab/>
        <w:t>+1 202 372 1909</w:t>
      </w:r>
    </w:p>
    <w:p w:rsidR="008B537A" w:rsidRPr="00F154BB" w:rsidRDefault="0064503D" w:rsidP="008B537A">
      <w:pPr>
        <w:widowControl w:val="0"/>
        <w:tabs>
          <w:tab w:val="left" w:pos="1700"/>
          <w:tab w:val="left" w:pos="4425"/>
        </w:tabs>
        <w:rPr>
          <w:lang w:val="en-US"/>
          <w:rPrChange w:id="1717" w:author="Wim" w:date="2013-09-16T15:41:00Z">
            <w:rPr/>
          </w:rPrChange>
        </w:rPr>
      </w:pPr>
      <w:r w:rsidRPr="00F154BB">
        <w:rPr>
          <w:lang w:val="en-US"/>
          <w:rPrChange w:id="1718" w:author="Wim" w:date="2013-09-16T15:41:00Z">
            <w:rPr/>
          </w:rPrChange>
        </w:rPr>
        <w:tab/>
        <w:t>Mob</w:t>
      </w:r>
      <w:r w:rsidRPr="00F154BB">
        <w:rPr>
          <w:lang w:val="en-US"/>
          <w:rPrChange w:id="1719" w:author="Wim" w:date="2013-09-16T15:41:00Z">
            <w:rPr/>
          </w:rPrChange>
        </w:rPr>
        <w:tab/>
        <w:t>+1 202 280 8949</w:t>
      </w:r>
    </w:p>
    <w:p w:rsidR="008B537A" w:rsidRPr="00F154BB" w:rsidRDefault="008B537A" w:rsidP="00D9660B">
      <w:pPr>
        <w:widowControl w:val="0"/>
        <w:tabs>
          <w:tab w:val="left" w:pos="1700"/>
          <w:tab w:val="left" w:pos="4425"/>
        </w:tabs>
        <w:rPr>
          <w:lang w:val="en-US"/>
          <w:rPrChange w:id="1720" w:author="Wim" w:date="2013-09-16T15:41:00Z">
            <w:rPr/>
          </w:rPrChange>
        </w:rPr>
      </w:pPr>
      <w:r w:rsidRPr="00F154BB">
        <w:rPr>
          <w:lang w:val="en-US"/>
          <w:rPrChange w:id="1721" w:author="Wim" w:date="2013-09-16T15:41:00Z">
            <w:rPr/>
          </w:rPrChange>
        </w:rPr>
        <w:tab/>
      </w:r>
      <w:proofErr w:type="gramStart"/>
      <w:r w:rsidRPr="00F154BB">
        <w:rPr>
          <w:lang w:val="en-US"/>
          <w:rPrChange w:id="1722" w:author="Wim" w:date="2013-09-16T15:41:00Z">
            <w:rPr/>
          </w:rPrChange>
        </w:rPr>
        <w:t>e-mail</w:t>
      </w:r>
      <w:proofErr w:type="gramEnd"/>
      <w:r w:rsidRPr="00F154BB">
        <w:rPr>
          <w:lang w:val="en-US"/>
          <w:rPrChange w:id="1723" w:author="Wim" w:date="2013-09-16T15:41:00Z">
            <w:rPr/>
          </w:rPrChange>
        </w:rPr>
        <w:tab/>
      </w:r>
      <w:r w:rsidR="000D055D">
        <w:fldChar w:fldCharType="begin"/>
      </w:r>
      <w:r w:rsidR="000D055D" w:rsidRPr="00F154BB">
        <w:rPr>
          <w:lang w:val="en-US"/>
          <w:rPrChange w:id="1724" w:author="Wim" w:date="2013-09-16T15:41:00Z">
            <w:rPr/>
          </w:rPrChange>
        </w:rPr>
        <w:instrText xml:space="preserve"> HYPERLINK "mailto:Todd.A.Haviland@uscg.mil" </w:instrText>
      </w:r>
      <w:r w:rsidR="000D055D">
        <w:fldChar w:fldCharType="separate"/>
      </w:r>
      <w:r w:rsidR="00D9660B" w:rsidRPr="00F154BB">
        <w:rPr>
          <w:rStyle w:val="Hyperlink"/>
          <w:lang w:val="en-US"/>
          <w:rPrChange w:id="1725" w:author="Wim" w:date="2013-09-16T15:41:00Z">
            <w:rPr>
              <w:rStyle w:val="Hyperlink"/>
            </w:rPr>
          </w:rPrChange>
        </w:rPr>
        <w:t>Todd.A.Haviland@uscg.mil</w:t>
      </w:r>
      <w:r w:rsidR="000D055D">
        <w:rPr>
          <w:rStyle w:val="Hyperlink"/>
        </w:rPr>
        <w:fldChar w:fldCharType="end"/>
      </w:r>
      <w:r w:rsidR="00D9660B" w:rsidRPr="00F154BB">
        <w:rPr>
          <w:lang w:val="en-US"/>
          <w:rPrChange w:id="1726" w:author="Wim" w:date="2013-09-16T15:41:00Z">
            <w:rPr/>
          </w:rPrChange>
        </w:rPr>
        <w:t xml:space="preserve"> </w:t>
      </w:r>
    </w:p>
    <w:p w:rsidR="008B537A" w:rsidRPr="00F154BB" w:rsidRDefault="008B537A" w:rsidP="00E4335E">
      <w:pPr>
        <w:widowControl w:val="0"/>
        <w:tabs>
          <w:tab w:val="left" w:pos="1700"/>
          <w:tab w:val="left" w:pos="4425"/>
        </w:tabs>
        <w:spacing w:before="100"/>
        <w:rPr>
          <w:lang w:val="en-US"/>
          <w:rPrChange w:id="1727" w:author="Wim" w:date="2013-09-16T15:41:00Z">
            <w:rPr/>
          </w:rPrChange>
        </w:rPr>
      </w:pPr>
    </w:p>
    <w:p w:rsidR="001E4E63" w:rsidRPr="00A46E50" w:rsidRDefault="00EC057F" w:rsidP="001E4E63">
      <w:pPr>
        <w:pStyle w:val="Annex"/>
      </w:pPr>
      <w:r w:rsidRPr="00F154BB">
        <w:rPr>
          <w:lang w:val="en-US"/>
          <w:rPrChange w:id="1728" w:author="Wim" w:date="2013-09-16T15:41:00Z">
            <w:rPr/>
          </w:rPrChange>
        </w:rPr>
        <w:br w:type="page"/>
      </w:r>
      <w:bookmarkStart w:id="1729" w:name="_Toc232675248"/>
      <w:bookmarkStart w:id="1730" w:name="_Ref232675538"/>
      <w:r w:rsidR="00196A20">
        <w:lastRenderedPageBreak/>
        <w:t xml:space="preserve">CPAF1 </w:t>
      </w:r>
      <w:r w:rsidRPr="00A46E50">
        <w:t>Input Papers</w:t>
      </w:r>
      <w:bookmarkEnd w:id="1729"/>
      <w:bookmarkEnd w:id="1730"/>
    </w:p>
    <w:p w:rsidR="001E4E63" w:rsidRDefault="001E4E63" w:rsidP="00196A20">
      <w:pPr>
        <w:spacing w:before="120" w:after="240"/>
        <w:rPr>
          <w:b/>
          <w:sz w:val="28"/>
          <w:szCs w:val="28"/>
        </w:rPr>
      </w:pPr>
    </w:p>
    <w:tbl>
      <w:tblPr>
        <w:tblW w:w="8800" w:type="dxa"/>
        <w:tblInd w:w="93" w:type="dxa"/>
        <w:tblLook w:val="04A0" w:firstRow="1" w:lastRow="0" w:firstColumn="1" w:lastColumn="0" w:noHBand="0" w:noVBand="1"/>
      </w:tblPr>
      <w:tblGrid>
        <w:gridCol w:w="1038"/>
        <w:gridCol w:w="576"/>
        <w:gridCol w:w="1091"/>
        <w:gridCol w:w="3956"/>
        <w:gridCol w:w="1498"/>
        <w:gridCol w:w="641"/>
      </w:tblGrid>
      <w:tr w:rsidR="00196A20" w:rsidRPr="00F154BB" w:rsidTr="00196A20">
        <w:trPr>
          <w:trHeight w:val="260"/>
        </w:trPr>
        <w:tc>
          <w:tcPr>
            <w:tcW w:w="8800" w:type="dxa"/>
            <w:gridSpan w:val="6"/>
            <w:tcBorders>
              <w:top w:val="nil"/>
              <w:left w:val="nil"/>
              <w:bottom w:val="nil"/>
              <w:right w:val="nil"/>
            </w:tcBorders>
            <w:shd w:val="clear" w:color="auto" w:fill="auto"/>
            <w:noWrap/>
            <w:vAlign w:val="center"/>
            <w:hideMark/>
          </w:tcPr>
          <w:p w:rsidR="00196A20" w:rsidRPr="009F30E4" w:rsidRDefault="00196A20" w:rsidP="00196A20">
            <w:pPr>
              <w:rPr>
                <w:color w:val="000090"/>
                <w:lang w:val="en-US"/>
                <w:rPrChange w:id="1731" w:author="Marie-Hélène Grillet" w:date="2013-09-16T13:04:00Z">
                  <w:rPr>
                    <w:color w:val="000090"/>
                  </w:rPr>
                </w:rPrChange>
              </w:rPr>
            </w:pPr>
            <w:r w:rsidRPr="009F30E4">
              <w:rPr>
                <w:color w:val="000090"/>
                <w:lang w:val="en-US"/>
                <w:rPrChange w:id="1732" w:author="Marie-Hélène Grillet" w:date="2013-09-16T13:04:00Z">
                  <w:rPr>
                    <w:color w:val="000090"/>
                  </w:rPr>
                </w:rPrChange>
              </w:rPr>
              <w:t>All papers are posted on the FTP server and the Committee website</w:t>
            </w:r>
          </w:p>
        </w:tc>
      </w:tr>
      <w:tr w:rsidR="00196A20" w:rsidRPr="00F154BB" w:rsidTr="00196A20">
        <w:trPr>
          <w:trHeight w:val="260"/>
        </w:trPr>
        <w:tc>
          <w:tcPr>
            <w:tcW w:w="8800" w:type="dxa"/>
            <w:gridSpan w:val="6"/>
            <w:tcBorders>
              <w:top w:val="nil"/>
              <w:left w:val="nil"/>
              <w:bottom w:val="single" w:sz="4" w:space="0" w:color="auto"/>
              <w:right w:val="nil"/>
            </w:tcBorders>
            <w:shd w:val="clear" w:color="auto" w:fill="auto"/>
            <w:noWrap/>
            <w:vAlign w:val="center"/>
            <w:hideMark/>
          </w:tcPr>
          <w:p w:rsidR="00196A20" w:rsidRPr="009F30E4" w:rsidRDefault="00196A20" w:rsidP="00196A20">
            <w:pPr>
              <w:rPr>
                <w:color w:val="000000"/>
                <w:lang w:val="en-US"/>
                <w:rPrChange w:id="1733" w:author="Marie-Hélène Grillet" w:date="2013-09-16T13:04:00Z">
                  <w:rPr>
                    <w:color w:val="000000"/>
                  </w:rPr>
                </w:rPrChange>
              </w:rPr>
            </w:pPr>
            <w:r w:rsidRPr="009F30E4">
              <w:rPr>
                <w:color w:val="000000"/>
                <w:lang w:val="en-US"/>
                <w:rPrChange w:id="1734" w:author="Marie-Hélène Grillet" w:date="2013-09-16T13:04:00Z">
                  <w:rPr>
                    <w:color w:val="000000"/>
                  </w:rPr>
                </w:rPrChange>
              </w:rPr>
              <w:t> </w:t>
            </w:r>
          </w:p>
        </w:tc>
      </w:tr>
      <w:tr w:rsidR="00196A20" w:rsidRPr="00196A20" w:rsidTr="00196A20">
        <w:trPr>
          <w:trHeight w:val="1380"/>
        </w:trPr>
        <w:tc>
          <w:tcPr>
            <w:tcW w:w="1038" w:type="dxa"/>
            <w:tcBorders>
              <w:top w:val="nil"/>
              <w:left w:val="single" w:sz="4" w:space="0" w:color="auto"/>
              <w:bottom w:val="double" w:sz="6" w:space="0" w:color="auto"/>
              <w:right w:val="single" w:sz="4" w:space="0" w:color="auto"/>
            </w:tcBorders>
            <w:shd w:val="clear" w:color="auto" w:fill="auto"/>
            <w:noWrap/>
            <w:textDirection w:val="btLr"/>
            <w:vAlign w:val="center"/>
            <w:hideMark/>
          </w:tcPr>
          <w:p w:rsidR="00196A20" w:rsidRPr="00196A20" w:rsidRDefault="00196A20" w:rsidP="00196A20">
            <w:pPr>
              <w:jc w:val="center"/>
              <w:rPr>
                <w:color w:val="000000"/>
              </w:rPr>
            </w:pPr>
            <w:r w:rsidRPr="00196A20">
              <w:rPr>
                <w:color w:val="000000"/>
              </w:rPr>
              <w:t>Meeting</w:t>
            </w:r>
          </w:p>
        </w:tc>
        <w:tc>
          <w:tcPr>
            <w:tcW w:w="576" w:type="dxa"/>
            <w:tcBorders>
              <w:top w:val="nil"/>
              <w:left w:val="nil"/>
              <w:bottom w:val="double" w:sz="6" w:space="0" w:color="auto"/>
              <w:right w:val="single" w:sz="4" w:space="0" w:color="auto"/>
            </w:tcBorders>
            <w:shd w:val="clear" w:color="auto" w:fill="auto"/>
            <w:textDirection w:val="btLr"/>
            <w:vAlign w:val="center"/>
            <w:hideMark/>
          </w:tcPr>
          <w:p w:rsidR="00196A20" w:rsidRPr="00196A20" w:rsidRDefault="00196A20" w:rsidP="00196A20">
            <w:pPr>
              <w:jc w:val="center"/>
              <w:rPr>
                <w:color w:val="000000"/>
              </w:rPr>
            </w:pPr>
            <w:r w:rsidRPr="00196A20">
              <w:rPr>
                <w:color w:val="000000"/>
              </w:rPr>
              <w:t>Agenda Item</w:t>
            </w:r>
          </w:p>
        </w:tc>
        <w:tc>
          <w:tcPr>
            <w:tcW w:w="1091" w:type="dxa"/>
            <w:tcBorders>
              <w:top w:val="nil"/>
              <w:left w:val="nil"/>
              <w:bottom w:val="double" w:sz="6" w:space="0" w:color="auto"/>
              <w:right w:val="single" w:sz="4" w:space="0" w:color="auto"/>
            </w:tcBorders>
            <w:shd w:val="clear" w:color="auto" w:fill="auto"/>
            <w:textDirection w:val="btLr"/>
            <w:vAlign w:val="center"/>
            <w:hideMark/>
          </w:tcPr>
          <w:p w:rsidR="00196A20" w:rsidRPr="00196A20" w:rsidRDefault="00196A20" w:rsidP="00196A20">
            <w:pPr>
              <w:jc w:val="center"/>
              <w:rPr>
                <w:color w:val="000000"/>
              </w:rPr>
            </w:pPr>
            <w:r w:rsidRPr="00196A20">
              <w:rPr>
                <w:color w:val="000000"/>
              </w:rPr>
              <w:t>Number</w:t>
            </w:r>
          </w:p>
        </w:tc>
        <w:tc>
          <w:tcPr>
            <w:tcW w:w="3956" w:type="dxa"/>
            <w:tcBorders>
              <w:top w:val="nil"/>
              <w:left w:val="nil"/>
              <w:bottom w:val="double" w:sz="6" w:space="0" w:color="auto"/>
              <w:right w:val="single" w:sz="4" w:space="0" w:color="auto"/>
            </w:tcBorders>
            <w:shd w:val="clear" w:color="auto" w:fill="auto"/>
            <w:vAlign w:val="center"/>
            <w:hideMark/>
          </w:tcPr>
          <w:p w:rsidR="00196A20" w:rsidRPr="00196A20" w:rsidRDefault="00196A20" w:rsidP="00196A20">
            <w:pPr>
              <w:rPr>
                <w:color w:val="000000"/>
              </w:rPr>
            </w:pPr>
            <w:r w:rsidRPr="00196A20">
              <w:rPr>
                <w:color w:val="000000"/>
              </w:rPr>
              <w:t>Title / Author (if required)</w:t>
            </w:r>
          </w:p>
        </w:tc>
        <w:tc>
          <w:tcPr>
            <w:tcW w:w="1498" w:type="dxa"/>
            <w:tcBorders>
              <w:top w:val="nil"/>
              <w:left w:val="nil"/>
              <w:bottom w:val="double" w:sz="6" w:space="0" w:color="auto"/>
              <w:right w:val="single" w:sz="4" w:space="0" w:color="auto"/>
            </w:tcBorders>
            <w:shd w:val="clear" w:color="auto" w:fill="auto"/>
            <w:textDirection w:val="btLr"/>
            <w:vAlign w:val="center"/>
            <w:hideMark/>
          </w:tcPr>
          <w:p w:rsidR="00196A20" w:rsidRPr="00196A20" w:rsidRDefault="00196A20" w:rsidP="00196A20">
            <w:pPr>
              <w:jc w:val="center"/>
              <w:rPr>
                <w:color w:val="000000"/>
              </w:rPr>
            </w:pPr>
            <w:r w:rsidRPr="00196A20">
              <w:rPr>
                <w:color w:val="000000"/>
              </w:rPr>
              <w:t>Presented by</w:t>
            </w:r>
          </w:p>
        </w:tc>
        <w:tc>
          <w:tcPr>
            <w:tcW w:w="641" w:type="dxa"/>
            <w:tcBorders>
              <w:top w:val="nil"/>
              <w:left w:val="nil"/>
              <w:bottom w:val="double" w:sz="6" w:space="0" w:color="auto"/>
              <w:right w:val="single" w:sz="4" w:space="0" w:color="auto"/>
            </w:tcBorders>
            <w:shd w:val="clear" w:color="auto" w:fill="auto"/>
            <w:textDirection w:val="btLr"/>
            <w:vAlign w:val="center"/>
            <w:hideMark/>
          </w:tcPr>
          <w:p w:rsidR="00196A20" w:rsidRPr="00196A20" w:rsidRDefault="00196A20" w:rsidP="00196A20">
            <w:pPr>
              <w:jc w:val="center"/>
              <w:rPr>
                <w:color w:val="000000"/>
              </w:rPr>
            </w:pPr>
            <w:r w:rsidRPr="00196A20">
              <w:rPr>
                <w:color w:val="000000"/>
              </w:rPr>
              <w:t>Posting</w:t>
            </w:r>
          </w:p>
        </w:tc>
      </w:tr>
      <w:tr w:rsidR="00196A20" w:rsidRPr="00196A20" w:rsidTr="00196A20">
        <w:trPr>
          <w:trHeight w:val="28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 </w:t>
            </w:r>
          </w:p>
        </w:tc>
        <w:tc>
          <w:tcPr>
            <w:tcW w:w="576" w:type="dxa"/>
            <w:tcBorders>
              <w:top w:val="nil"/>
              <w:left w:val="nil"/>
              <w:bottom w:val="single" w:sz="4" w:space="0" w:color="auto"/>
              <w:right w:val="single" w:sz="4" w:space="0" w:color="auto"/>
            </w:tcBorders>
            <w:shd w:val="clear" w:color="auto" w:fill="auto"/>
            <w:noWrap/>
            <w:vAlign w:val="center"/>
            <w:hideMark/>
          </w:tcPr>
          <w:p w:rsidR="00196A20" w:rsidRPr="00196A20" w:rsidRDefault="00196A20" w:rsidP="00196A20">
            <w:pPr>
              <w:jc w:val="center"/>
              <w:rPr>
                <w:color w:val="000000"/>
              </w:rPr>
            </w:pPr>
            <w:r w:rsidRPr="00196A20">
              <w:rPr>
                <w:color w:val="000000"/>
              </w:rPr>
              <w:t> </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 </w:t>
            </w:r>
          </w:p>
        </w:tc>
        <w:tc>
          <w:tcPr>
            <w:tcW w:w="3956"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rPr>
                <w:color w:val="000000"/>
              </w:rPr>
            </w:pPr>
            <w:r w:rsidRPr="00196A20">
              <w:rPr>
                <w:color w:val="000000"/>
              </w:rPr>
              <w:t>CPAF input paper template</w:t>
            </w:r>
          </w:p>
        </w:tc>
        <w:tc>
          <w:tcPr>
            <w:tcW w:w="1498"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All</w:t>
            </w:r>
          </w:p>
        </w:tc>
        <w:tc>
          <w:tcPr>
            <w:tcW w:w="641" w:type="dxa"/>
            <w:tcBorders>
              <w:top w:val="nil"/>
              <w:left w:val="nil"/>
              <w:bottom w:val="single" w:sz="4" w:space="0" w:color="auto"/>
              <w:right w:val="single" w:sz="4" w:space="0" w:color="auto"/>
            </w:tcBorders>
            <w:shd w:val="clear" w:color="auto" w:fill="auto"/>
            <w:noWrap/>
            <w:vAlign w:val="center"/>
            <w:hideMark/>
          </w:tcPr>
          <w:p w:rsidR="00196A20" w:rsidRPr="00196A20" w:rsidRDefault="00196A20" w:rsidP="00196A20">
            <w:pPr>
              <w:jc w:val="center"/>
              <w:rPr>
                <w:color w:val="000000"/>
              </w:rPr>
            </w:pPr>
            <w:r w:rsidRPr="00196A20">
              <w:rPr>
                <w:color w:val="000000"/>
              </w:rPr>
              <w:t> </w:t>
            </w:r>
          </w:p>
        </w:tc>
      </w:tr>
      <w:tr w:rsidR="00196A20" w:rsidRPr="00196A20" w:rsidTr="00196A20">
        <w:trPr>
          <w:trHeight w:val="26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CPAF1/</w:t>
            </w:r>
          </w:p>
        </w:tc>
        <w:tc>
          <w:tcPr>
            <w:tcW w:w="576"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1</w:t>
            </w:r>
          </w:p>
        </w:tc>
        <w:tc>
          <w:tcPr>
            <w:tcW w:w="1091" w:type="dxa"/>
            <w:tcBorders>
              <w:top w:val="nil"/>
              <w:left w:val="nil"/>
              <w:bottom w:val="nil"/>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/1 rev1</w:t>
            </w:r>
          </w:p>
        </w:tc>
        <w:tc>
          <w:tcPr>
            <w:tcW w:w="3956"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rPr>
                <w:color w:val="000000"/>
              </w:rPr>
            </w:pPr>
            <w:r w:rsidRPr="00196A20">
              <w:rPr>
                <w:color w:val="000000"/>
              </w:rPr>
              <w:t>Agenda</w:t>
            </w:r>
          </w:p>
        </w:tc>
        <w:tc>
          <w:tcPr>
            <w:tcW w:w="1498"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Chair</w:t>
            </w:r>
          </w:p>
        </w:tc>
        <w:tc>
          <w:tcPr>
            <w:tcW w:w="641"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 </w:t>
            </w:r>
          </w:p>
        </w:tc>
      </w:tr>
      <w:tr w:rsidR="00196A20" w:rsidRPr="00196A20" w:rsidTr="00196A20">
        <w:trPr>
          <w:trHeight w:val="26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CPAF1/</w:t>
            </w:r>
          </w:p>
        </w:tc>
        <w:tc>
          <w:tcPr>
            <w:tcW w:w="576"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4</w:t>
            </w:r>
          </w:p>
        </w:tc>
        <w:tc>
          <w:tcPr>
            <w:tcW w:w="1091" w:type="dxa"/>
            <w:tcBorders>
              <w:top w:val="nil"/>
              <w:left w:val="nil"/>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/2</w:t>
            </w:r>
          </w:p>
        </w:tc>
        <w:tc>
          <w:tcPr>
            <w:tcW w:w="3956" w:type="dxa"/>
            <w:tcBorders>
              <w:top w:val="nil"/>
              <w:left w:val="nil"/>
              <w:bottom w:val="single" w:sz="4" w:space="0" w:color="auto"/>
              <w:right w:val="single" w:sz="4" w:space="0" w:color="auto"/>
            </w:tcBorders>
            <w:shd w:val="clear" w:color="auto" w:fill="auto"/>
            <w:vAlign w:val="center"/>
            <w:hideMark/>
          </w:tcPr>
          <w:p w:rsidR="00196A20" w:rsidRPr="009F30E4" w:rsidRDefault="00196A20" w:rsidP="00196A20">
            <w:pPr>
              <w:numPr>
                <w:ilvl w:val="0"/>
                <w:numId w:val="3"/>
              </w:numPr>
              <w:spacing w:before="120" w:after="120"/>
              <w:rPr>
                <w:color w:val="000000"/>
                <w:lang w:val="en-US"/>
                <w:rPrChange w:id="1735" w:author="Marie-Hélène Grillet" w:date="2013-09-16T13:04:00Z">
                  <w:rPr>
                    <w:b/>
                    <w:caps/>
                    <w:color w:val="000000"/>
                  </w:rPr>
                </w:rPrChange>
              </w:rPr>
            </w:pPr>
            <w:r w:rsidRPr="009F30E4">
              <w:rPr>
                <w:color w:val="000000"/>
                <w:lang w:val="en-US"/>
                <w:rPrChange w:id="1736" w:author="Marie-Hélène Grillet" w:date="2013-09-16T13:04:00Z">
                  <w:rPr>
                    <w:color w:val="000000"/>
                  </w:rPr>
                </w:rPrChange>
              </w:rPr>
              <w:t>Papers’ List (</w:t>
            </w:r>
            <w:proofErr w:type="spellStart"/>
            <w:r w:rsidRPr="009F30E4">
              <w:rPr>
                <w:color w:val="FF0000"/>
                <w:lang w:val="en-US"/>
                <w:rPrChange w:id="1737" w:author="Marie-Hélène Grillet" w:date="2013-09-16T13:04:00Z">
                  <w:rPr>
                    <w:color w:val="FF0000"/>
                  </w:rPr>
                </w:rPrChange>
              </w:rPr>
              <w:t>Finalised</w:t>
            </w:r>
            <w:proofErr w:type="spellEnd"/>
            <w:r w:rsidRPr="009F30E4">
              <w:rPr>
                <w:color w:val="FF0000"/>
                <w:lang w:val="en-US"/>
                <w:rPrChange w:id="1738" w:author="Marie-Hélène Grillet" w:date="2013-09-16T13:04:00Z">
                  <w:rPr>
                    <w:color w:val="FF0000"/>
                  </w:rPr>
                </w:rPrChange>
              </w:rPr>
              <w:t xml:space="preserve"> at meeting</w:t>
            </w:r>
            <w:r w:rsidRPr="009F30E4">
              <w:rPr>
                <w:color w:val="000000"/>
                <w:lang w:val="en-US"/>
                <w:rPrChange w:id="1739" w:author="Marie-Hélène Grillet" w:date="2013-09-16T13:04:00Z">
                  <w:rPr>
                    <w:color w:val="000000"/>
                  </w:rPr>
                </w:rPrChange>
              </w:rPr>
              <w:t>)</w:t>
            </w:r>
          </w:p>
        </w:tc>
        <w:tc>
          <w:tcPr>
            <w:tcW w:w="1498"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Secretary</w:t>
            </w:r>
          </w:p>
        </w:tc>
        <w:tc>
          <w:tcPr>
            <w:tcW w:w="641"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 </w:t>
            </w:r>
          </w:p>
        </w:tc>
      </w:tr>
      <w:tr w:rsidR="00196A20" w:rsidRPr="00196A20" w:rsidTr="00196A20">
        <w:trPr>
          <w:trHeight w:val="5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CPAF1/</w:t>
            </w:r>
          </w:p>
        </w:tc>
        <w:tc>
          <w:tcPr>
            <w:tcW w:w="576"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5</w:t>
            </w:r>
          </w:p>
        </w:tc>
        <w:tc>
          <w:tcPr>
            <w:tcW w:w="1091" w:type="dxa"/>
            <w:tcBorders>
              <w:top w:val="nil"/>
              <w:left w:val="nil"/>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/3</w:t>
            </w:r>
          </w:p>
        </w:tc>
        <w:tc>
          <w:tcPr>
            <w:tcW w:w="3956" w:type="dxa"/>
            <w:tcBorders>
              <w:top w:val="nil"/>
              <w:left w:val="nil"/>
              <w:bottom w:val="single" w:sz="4" w:space="0" w:color="auto"/>
              <w:right w:val="single" w:sz="4" w:space="0" w:color="auto"/>
            </w:tcBorders>
            <w:shd w:val="clear" w:color="auto" w:fill="auto"/>
            <w:vAlign w:val="center"/>
            <w:hideMark/>
          </w:tcPr>
          <w:p w:rsidR="00196A20" w:rsidRPr="009F30E4" w:rsidRDefault="00196A20" w:rsidP="00196A20">
            <w:pPr>
              <w:numPr>
                <w:ilvl w:val="0"/>
                <w:numId w:val="3"/>
              </w:numPr>
              <w:spacing w:before="120" w:after="120"/>
              <w:rPr>
                <w:color w:val="000000"/>
                <w:lang w:val="en-US"/>
                <w:rPrChange w:id="1740" w:author="Marie-Hélène Grillet" w:date="2013-09-16T13:04:00Z">
                  <w:rPr>
                    <w:b/>
                    <w:caps/>
                    <w:color w:val="000000"/>
                  </w:rPr>
                </w:rPrChange>
              </w:rPr>
            </w:pPr>
            <w:r w:rsidRPr="009F30E4">
              <w:rPr>
                <w:color w:val="000000"/>
                <w:lang w:val="en-US"/>
                <w:rPrChange w:id="1741" w:author="Marie-Hélène Grillet" w:date="2013-09-16T13:04:00Z">
                  <w:rPr>
                    <w:color w:val="000000"/>
                  </w:rPr>
                </w:rPrChange>
              </w:rPr>
              <w:t>PAF report on best practice for Competent Pilotage Authorities</w:t>
            </w:r>
          </w:p>
        </w:tc>
        <w:tc>
          <w:tcPr>
            <w:tcW w:w="1498"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Chair</w:t>
            </w:r>
          </w:p>
        </w:tc>
        <w:tc>
          <w:tcPr>
            <w:tcW w:w="641"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 </w:t>
            </w:r>
          </w:p>
        </w:tc>
      </w:tr>
      <w:tr w:rsidR="00196A20" w:rsidRPr="00196A20" w:rsidTr="00196A20">
        <w:trPr>
          <w:trHeight w:val="130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CPAF1/</w:t>
            </w:r>
          </w:p>
        </w:tc>
        <w:tc>
          <w:tcPr>
            <w:tcW w:w="576"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5</w:t>
            </w:r>
          </w:p>
        </w:tc>
        <w:tc>
          <w:tcPr>
            <w:tcW w:w="1091" w:type="dxa"/>
            <w:tcBorders>
              <w:top w:val="nil"/>
              <w:left w:val="nil"/>
              <w:bottom w:val="single" w:sz="4" w:space="0" w:color="auto"/>
              <w:right w:val="single" w:sz="4" w:space="0" w:color="auto"/>
            </w:tcBorders>
            <w:shd w:val="clear" w:color="auto" w:fill="auto"/>
            <w:noWrap/>
            <w:vAlign w:val="center"/>
            <w:hideMark/>
          </w:tcPr>
          <w:p w:rsidR="00196A20" w:rsidRPr="00196A20" w:rsidRDefault="00196A20" w:rsidP="00196A20">
            <w:pPr>
              <w:rPr>
                <w:color w:val="000000"/>
              </w:rPr>
            </w:pPr>
            <w:r w:rsidRPr="00196A20">
              <w:rPr>
                <w:color w:val="000000"/>
              </w:rPr>
              <w:t>/4</w:t>
            </w:r>
          </w:p>
        </w:tc>
        <w:tc>
          <w:tcPr>
            <w:tcW w:w="3956" w:type="dxa"/>
            <w:tcBorders>
              <w:top w:val="nil"/>
              <w:left w:val="nil"/>
              <w:bottom w:val="single" w:sz="4" w:space="0" w:color="auto"/>
              <w:right w:val="single" w:sz="4" w:space="0" w:color="auto"/>
            </w:tcBorders>
            <w:shd w:val="clear" w:color="auto" w:fill="auto"/>
            <w:vAlign w:val="center"/>
            <w:hideMark/>
          </w:tcPr>
          <w:p w:rsidR="00196A20" w:rsidRPr="009F30E4" w:rsidRDefault="00196A20" w:rsidP="00196A20">
            <w:pPr>
              <w:numPr>
                <w:ilvl w:val="0"/>
                <w:numId w:val="3"/>
              </w:numPr>
              <w:spacing w:before="120" w:after="120"/>
              <w:rPr>
                <w:color w:val="000000"/>
                <w:lang w:val="en-US"/>
                <w:rPrChange w:id="1742" w:author="Marie-Hélène Grillet" w:date="2013-09-16T13:04:00Z">
                  <w:rPr>
                    <w:b/>
                    <w:caps/>
                    <w:color w:val="000000"/>
                  </w:rPr>
                </w:rPrChange>
              </w:rPr>
            </w:pPr>
            <w:r w:rsidRPr="009F30E4">
              <w:rPr>
                <w:color w:val="000000"/>
                <w:lang w:val="en-US"/>
                <w:rPrChange w:id="1743" w:author="Marie-Hélène Grillet" w:date="2013-09-16T13:04:00Z">
                  <w:rPr>
                    <w:color w:val="000000"/>
                  </w:rPr>
                </w:rPrChange>
              </w:rPr>
              <w:t xml:space="preserve">IMO Resolution A.960(23) Recommendations on </w:t>
            </w:r>
            <w:proofErr w:type="spellStart"/>
            <w:r w:rsidRPr="009F30E4">
              <w:rPr>
                <w:color w:val="000000"/>
                <w:lang w:val="en-US"/>
                <w:rPrChange w:id="1744" w:author="Marie-Hélène Grillet" w:date="2013-09-16T13:04:00Z">
                  <w:rPr>
                    <w:color w:val="000000"/>
                  </w:rPr>
                </w:rPrChange>
              </w:rPr>
              <w:t>Traiing</w:t>
            </w:r>
            <w:proofErr w:type="spellEnd"/>
            <w:r w:rsidRPr="009F30E4">
              <w:rPr>
                <w:color w:val="000000"/>
                <w:lang w:val="en-US"/>
                <w:rPrChange w:id="1745" w:author="Marie-Hélène Grillet" w:date="2013-09-16T13:04:00Z">
                  <w:rPr>
                    <w:color w:val="000000"/>
                  </w:rPr>
                </w:rPrChange>
              </w:rPr>
              <w:t xml:space="preserve"> and Certification and on Operational procedures for maritime pilots, other than deep-sea pilots</w:t>
            </w:r>
          </w:p>
        </w:tc>
        <w:tc>
          <w:tcPr>
            <w:tcW w:w="1498"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Chair</w:t>
            </w:r>
          </w:p>
        </w:tc>
        <w:tc>
          <w:tcPr>
            <w:tcW w:w="641" w:type="dxa"/>
            <w:tcBorders>
              <w:top w:val="nil"/>
              <w:left w:val="nil"/>
              <w:bottom w:val="single" w:sz="4" w:space="0" w:color="auto"/>
              <w:right w:val="single" w:sz="4" w:space="0" w:color="auto"/>
            </w:tcBorders>
            <w:shd w:val="clear" w:color="auto" w:fill="auto"/>
            <w:vAlign w:val="center"/>
            <w:hideMark/>
          </w:tcPr>
          <w:p w:rsidR="00196A20" w:rsidRPr="00196A20" w:rsidRDefault="00196A20" w:rsidP="00196A20">
            <w:pPr>
              <w:jc w:val="center"/>
              <w:rPr>
                <w:color w:val="000000"/>
              </w:rPr>
            </w:pPr>
            <w:r w:rsidRPr="00196A20">
              <w:rPr>
                <w:color w:val="000000"/>
              </w:rPr>
              <w:t> </w:t>
            </w:r>
          </w:p>
        </w:tc>
      </w:tr>
    </w:tbl>
    <w:p w:rsidR="00196A20" w:rsidRPr="00A46E50" w:rsidRDefault="00196A20" w:rsidP="00196A20">
      <w:pPr>
        <w:spacing w:before="120" w:after="240"/>
        <w:rPr>
          <w:b/>
          <w:sz w:val="28"/>
          <w:szCs w:val="28"/>
        </w:rPr>
      </w:pPr>
    </w:p>
    <w:p w:rsidR="00EC057F" w:rsidRPr="009F30E4" w:rsidRDefault="00FA2447" w:rsidP="00F268A7">
      <w:pPr>
        <w:pStyle w:val="Annex"/>
        <w:rPr>
          <w:lang w:val="en-US"/>
          <w:rPrChange w:id="1746" w:author="Marie-Hélène Grillet" w:date="2013-09-16T13:04:00Z">
            <w:rPr/>
          </w:rPrChange>
        </w:rPr>
      </w:pPr>
      <w:r w:rsidRPr="009F30E4">
        <w:rPr>
          <w:lang w:val="en-US"/>
          <w:rPrChange w:id="1747" w:author="Marie-Hélène Grillet" w:date="2013-09-16T13:04:00Z">
            <w:rPr/>
          </w:rPrChange>
        </w:rPr>
        <w:br w:type="page"/>
      </w:r>
      <w:bookmarkStart w:id="1748" w:name="_Toc232675249"/>
      <w:bookmarkStart w:id="1749" w:name="_Ref232675565"/>
      <w:r w:rsidR="00DC64CA" w:rsidRPr="009F30E4">
        <w:rPr>
          <w:lang w:val="en-US"/>
          <w:rPrChange w:id="1750" w:author="Marie-Hélène Grillet" w:date="2013-09-16T13:04:00Z">
            <w:rPr/>
          </w:rPrChange>
        </w:rPr>
        <w:lastRenderedPageBreak/>
        <w:t>List of Output and Working Papers</w:t>
      </w:r>
      <w:bookmarkEnd w:id="1748"/>
      <w:bookmarkEnd w:id="1749"/>
    </w:p>
    <w:p w:rsidR="00DC64CA" w:rsidRPr="009F30E4" w:rsidRDefault="00DC64CA" w:rsidP="00DC64CA">
      <w:pPr>
        <w:pStyle w:val="BodyText"/>
        <w:rPr>
          <w:lang w:val="en-US"/>
          <w:rPrChange w:id="1751" w:author="Marie-Hélène Grillet" w:date="2013-09-16T13:04:00Z">
            <w:rPr/>
          </w:rPrChange>
        </w:rPr>
      </w:pPr>
      <w:r w:rsidRPr="009F30E4">
        <w:rPr>
          <w:lang w:val="en-US"/>
          <w:rPrChange w:id="1752" w:author="Marie-Hélène Grillet" w:date="2013-09-16T13:04:00Z">
            <w:rPr/>
          </w:rPrChange>
        </w:rPr>
        <w:t>Output documents are submitted for review by a body other than the Forum initiating the document.</w:t>
      </w:r>
    </w:p>
    <w:tbl>
      <w:tblPr>
        <w:tblW w:w="9747" w:type="dxa"/>
        <w:jc w:val="center"/>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4590"/>
        <w:gridCol w:w="2977"/>
      </w:tblGrid>
      <w:tr w:rsidR="00DC64CA" w:rsidRPr="00A46E50" w:rsidTr="00B7387A">
        <w:trPr>
          <w:trHeight w:val="663"/>
          <w:jc w:val="center"/>
        </w:trPr>
        <w:tc>
          <w:tcPr>
            <w:tcW w:w="2180" w:type="dxa"/>
            <w:tcBorders>
              <w:bottom w:val="thickThinSmallGap" w:sz="24" w:space="0" w:color="auto"/>
            </w:tcBorders>
            <w:vAlign w:val="center"/>
          </w:tcPr>
          <w:p w:rsidR="00DC64CA" w:rsidRPr="00A46E50" w:rsidRDefault="00DC64CA" w:rsidP="00170D42">
            <w:pPr>
              <w:jc w:val="center"/>
            </w:pPr>
            <w:r w:rsidRPr="00A46E50">
              <w:t>Number</w:t>
            </w:r>
          </w:p>
        </w:tc>
        <w:tc>
          <w:tcPr>
            <w:tcW w:w="4590" w:type="dxa"/>
            <w:tcBorders>
              <w:bottom w:val="thickThinSmallGap" w:sz="24" w:space="0" w:color="auto"/>
            </w:tcBorders>
            <w:vAlign w:val="center"/>
          </w:tcPr>
          <w:p w:rsidR="00DC64CA" w:rsidRPr="00A46E50" w:rsidRDefault="00DC64CA" w:rsidP="00170D42">
            <w:pPr>
              <w:jc w:val="center"/>
            </w:pPr>
            <w:r w:rsidRPr="00A46E50">
              <w:t xml:space="preserve">Title </w:t>
            </w:r>
          </w:p>
        </w:tc>
        <w:tc>
          <w:tcPr>
            <w:tcW w:w="2977" w:type="dxa"/>
            <w:tcBorders>
              <w:bottom w:val="thickThinSmallGap" w:sz="24" w:space="0" w:color="auto"/>
            </w:tcBorders>
            <w:vAlign w:val="center"/>
          </w:tcPr>
          <w:p w:rsidR="00DC64CA" w:rsidRPr="00A46E50" w:rsidRDefault="00DC64CA" w:rsidP="00170D42">
            <w:pPr>
              <w:jc w:val="center"/>
            </w:pPr>
            <w:r w:rsidRPr="00A46E50">
              <w:t>Status</w:t>
            </w:r>
          </w:p>
        </w:tc>
      </w:tr>
      <w:tr w:rsidR="00DC64CA" w:rsidRPr="00F154BB" w:rsidTr="006E3D4A">
        <w:trPr>
          <w:trHeight w:val="397"/>
          <w:jc w:val="center"/>
        </w:trPr>
        <w:tc>
          <w:tcPr>
            <w:tcW w:w="2180" w:type="dxa"/>
            <w:tcBorders>
              <w:top w:val="thickThinSmallGap" w:sz="24" w:space="0" w:color="auto"/>
              <w:bottom w:val="single" w:sz="4" w:space="0" w:color="auto"/>
            </w:tcBorders>
            <w:vAlign w:val="center"/>
          </w:tcPr>
          <w:p w:rsidR="00DC64CA" w:rsidRPr="00A46E50" w:rsidRDefault="004B46E3" w:rsidP="001E4E63">
            <w:r>
              <w:t>C</w:t>
            </w:r>
            <w:r w:rsidR="00DC64CA" w:rsidRPr="00A46E50">
              <w:t>PAF</w:t>
            </w:r>
            <w:r w:rsidR="00FA2447" w:rsidRPr="00A46E50">
              <w:t>1</w:t>
            </w:r>
            <w:r w:rsidR="00DC64CA" w:rsidRPr="00A46E50">
              <w:t>/output/1</w:t>
            </w:r>
          </w:p>
        </w:tc>
        <w:tc>
          <w:tcPr>
            <w:tcW w:w="4590" w:type="dxa"/>
            <w:tcBorders>
              <w:top w:val="thickThinSmallGap" w:sz="24" w:space="0" w:color="auto"/>
              <w:bottom w:val="single" w:sz="4" w:space="0" w:color="auto"/>
            </w:tcBorders>
            <w:vAlign w:val="center"/>
          </w:tcPr>
          <w:p w:rsidR="00DC64CA" w:rsidRPr="00A46E50" w:rsidRDefault="00DC64CA" w:rsidP="00170D42">
            <w:r w:rsidRPr="00A46E50">
              <w:t>Draft Report</w:t>
            </w:r>
          </w:p>
        </w:tc>
        <w:tc>
          <w:tcPr>
            <w:tcW w:w="2977" w:type="dxa"/>
            <w:tcBorders>
              <w:top w:val="thickThinSmallGap" w:sz="24" w:space="0" w:color="auto"/>
              <w:bottom w:val="single" w:sz="4" w:space="0" w:color="auto"/>
            </w:tcBorders>
            <w:vAlign w:val="center"/>
          </w:tcPr>
          <w:p w:rsidR="00A80CEC" w:rsidRPr="009F30E4" w:rsidRDefault="00A80CEC" w:rsidP="00170D42">
            <w:pPr>
              <w:numPr>
                <w:ilvl w:val="0"/>
                <w:numId w:val="3"/>
              </w:numPr>
              <w:spacing w:before="120" w:after="120"/>
              <w:rPr>
                <w:lang w:val="en-US"/>
                <w:rPrChange w:id="1753" w:author="Marie-Hélène Grillet" w:date="2013-09-16T13:04:00Z">
                  <w:rPr>
                    <w:b/>
                    <w:caps/>
                  </w:rPr>
                </w:rPrChange>
              </w:rPr>
            </w:pPr>
            <w:r w:rsidRPr="009F30E4">
              <w:rPr>
                <w:lang w:val="en-US"/>
                <w:rPrChange w:id="1754" w:author="Marie-Hélène Grillet" w:date="2013-09-16T13:04:00Z">
                  <w:rPr/>
                </w:rPrChange>
              </w:rPr>
              <w:t>To CPAF members</w:t>
            </w:r>
          </w:p>
          <w:p w:rsidR="00DC64CA" w:rsidRPr="009F30E4" w:rsidRDefault="00DC64CA" w:rsidP="00170D42">
            <w:pPr>
              <w:rPr>
                <w:lang w:val="en-US"/>
                <w:rPrChange w:id="1755" w:author="Marie-Hélène Grillet" w:date="2013-09-16T13:04:00Z">
                  <w:rPr/>
                </w:rPrChange>
              </w:rPr>
            </w:pPr>
            <w:r w:rsidRPr="009F30E4">
              <w:rPr>
                <w:lang w:val="en-US"/>
                <w:rPrChange w:id="1756" w:author="Marie-Hélène Grillet" w:date="2013-09-16T13:04:00Z">
                  <w:rPr/>
                </w:rPrChange>
              </w:rPr>
              <w:t xml:space="preserve">To </w:t>
            </w:r>
            <w:r w:rsidR="00196A20" w:rsidRPr="009F30E4">
              <w:rPr>
                <w:lang w:val="en-US"/>
                <w:rPrChange w:id="1757" w:author="Marie-Hélène Grillet" w:date="2013-09-16T13:04:00Z">
                  <w:rPr/>
                </w:rPrChange>
              </w:rPr>
              <w:t xml:space="preserve">IALA </w:t>
            </w:r>
            <w:r w:rsidRPr="009F30E4">
              <w:rPr>
                <w:lang w:val="en-US"/>
                <w:rPrChange w:id="1758" w:author="Marie-Hélène Grillet" w:date="2013-09-16T13:04:00Z">
                  <w:rPr/>
                </w:rPrChange>
              </w:rPr>
              <w:t>Council to note</w:t>
            </w:r>
          </w:p>
        </w:tc>
      </w:tr>
      <w:tr w:rsidR="006E3D4A" w:rsidRPr="00F154BB" w:rsidTr="006E3D4A">
        <w:trPr>
          <w:trHeight w:val="397"/>
          <w:jc w:val="center"/>
        </w:trPr>
        <w:tc>
          <w:tcPr>
            <w:tcW w:w="2180" w:type="dxa"/>
            <w:tcBorders>
              <w:top w:val="single" w:sz="4" w:space="0" w:color="auto"/>
              <w:bottom w:val="single" w:sz="4" w:space="0" w:color="auto"/>
            </w:tcBorders>
            <w:vAlign w:val="center"/>
          </w:tcPr>
          <w:p w:rsidR="006E3D4A" w:rsidRPr="00A46E50" w:rsidRDefault="004B46E3" w:rsidP="001E4E63">
            <w:r>
              <w:t>C</w:t>
            </w:r>
            <w:r w:rsidR="00FA2447" w:rsidRPr="00A46E50">
              <w:t>PAF1</w:t>
            </w:r>
            <w:r w:rsidR="006E3D4A" w:rsidRPr="00A46E50">
              <w:t>/output/2</w:t>
            </w:r>
          </w:p>
        </w:tc>
        <w:tc>
          <w:tcPr>
            <w:tcW w:w="4590" w:type="dxa"/>
            <w:tcBorders>
              <w:top w:val="single" w:sz="4" w:space="0" w:color="auto"/>
              <w:bottom w:val="single" w:sz="4" w:space="0" w:color="auto"/>
            </w:tcBorders>
            <w:vAlign w:val="center"/>
          </w:tcPr>
          <w:p w:rsidR="006E3D4A" w:rsidRPr="00A46E50" w:rsidRDefault="00196A20" w:rsidP="00FA2447">
            <w:r>
              <w:t>R</w:t>
            </w:r>
            <w:r w:rsidRPr="00A46E50">
              <w:t>evised Terms of Reference</w:t>
            </w:r>
          </w:p>
        </w:tc>
        <w:tc>
          <w:tcPr>
            <w:tcW w:w="2977" w:type="dxa"/>
            <w:tcBorders>
              <w:top w:val="single" w:sz="4" w:space="0" w:color="auto"/>
              <w:bottom w:val="single" w:sz="4" w:space="0" w:color="auto"/>
            </w:tcBorders>
            <w:vAlign w:val="center"/>
          </w:tcPr>
          <w:p w:rsidR="006E3D4A" w:rsidRPr="009F30E4" w:rsidRDefault="006E3D4A" w:rsidP="00196A20">
            <w:pPr>
              <w:numPr>
                <w:ilvl w:val="0"/>
                <w:numId w:val="3"/>
              </w:numPr>
              <w:spacing w:before="120" w:after="120"/>
              <w:rPr>
                <w:lang w:val="en-US"/>
                <w:rPrChange w:id="1759" w:author="Marie-Hélène Grillet" w:date="2013-09-16T13:04:00Z">
                  <w:rPr>
                    <w:b/>
                    <w:caps/>
                  </w:rPr>
                </w:rPrChange>
              </w:rPr>
            </w:pPr>
            <w:r w:rsidRPr="009F30E4">
              <w:rPr>
                <w:lang w:val="en-US"/>
                <w:rPrChange w:id="1760" w:author="Marie-Hélène Grillet" w:date="2013-09-16T13:04:00Z">
                  <w:rPr/>
                </w:rPrChange>
              </w:rPr>
              <w:t xml:space="preserve">To </w:t>
            </w:r>
            <w:r w:rsidR="00196A20" w:rsidRPr="009F30E4">
              <w:rPr>
                <w:lang w:val="en-US"/>
                <w:rPrChange w:id="1761" w:author="Marie-Hélène Grillet" w:date="2013-09-16T13:04:00Z">
                  <w:rPr/>
                </w:rPrChange>
              </w:rPr>
              <w:t>CPAF members</w:t>
            </w:r>
          </w:p>
          <w:p w:rsidR="00A80CEC" w:rsidRPr="009F30E4" w:rsidRDefault="00A80CEC" w:rsidP="00196A20">
            <w:pPr>
              <w:rPr>
                <w:lang w:val="en-US"/>
                <w:rPrChange w:id="1762" w:author="Marie-Hélène Grillet" w:date="2013-09-16T13:04:00Z">
                  <w:rPr/>
                </w:rPrChange>
              </w:rPr>
            </w:pPr>
            <w:r w:rsidRPr="009F30E4">
              <w:rPr>
                <w:lang w:val="en-US"/>
                <w:rPrChange w:id="1763" w:author="Marie-Hélène Grillet" w:date="2013-09-16T13:04:00Z">
                  <w:rPr/>
                </w:rPrChange>
              </w:rPr>
              <w:t>To IALA Council to note</w:t>
            </w:r>
          </w:p>
        </w:tc>
      </w:tr>
      <w:tr w:rsidR="00496117" w:rsidRPr="00A46E50" w:rsidTr="006E3D4A">
        <w:trPr>
          <w:trHeight w:val="397"/>
          <w:jc w:val="center"/>
        </w:trPr>
        <w:tc>
          <w:tcPr>
            <w:tcW w:w="2180" w:type="dxa"/>
            <w:tcBorders>
              <w:top w:val="single" w:sz="4" w:space="0" w:color="auto"/>
              <w:bottom w:val="single" w:sz="4" w:space="0" w:color="auto"/>
            </w:tcBorders>
            <w:vAlign w:val="center"/>
          </w:tcPr>
          <w:p w:rsidR="00496117" w:rsidRPr="00A46E50" w:rsidRDefault="00196A20" w:rsidP="001E4E63">
            <w:r>
              <w:t>C</w:t>
            </w:r>
            <w:r w:rsidR="00496117" w:rsidRPr="00A46E50">
              <w:t>PAF1/output/3</w:t>
            </w:r>
          </w:p>
        </w:tc>
        <w:tc>
          <w:tcPr>
            <w:tcW w:w="4590" w:type="dxa"/>
            <w:tcBorders>
              <w:top w:val="single" w:sz="4" w:space="0" w:color="auto"/>
              <w:bottom w:val="single" w:sz="4" w:space="0" w:color="auto"/>
            </w:tcBorders>
            <w:vAlign w:val="center"/>
          </w:tcPr>
          <w:p w:rsidR="00496117" w:rsidRPr="009F30E4" w:rsidRDefault="00196A20" w:rsidP="00196A20">
            <w:pPr>
              <w:numPr>
                <w:ilvl w:val="0"/>
                <w:numId w:val="3"/>
              </w:numPr>
              <w:spacing w:before="120" w:after="120"/>
              <w:rPr>
                <w:lang w:val="en-US"/>
                <w:rPrChange w:id="1764" w:author="Marie-Hélène Grillet" w:date="2013-09-16T13:04:00Z">
                  <w:rPr>
                    <w:b/>
                    <w:caps/>
                  </w:rPr>
                </w:rPrChange>
              </w:rPr>
            </w:pPr>
            <w:r w:rsidRPr="009F30E4">
              <w:rPr>
                <w:lang w:val="en-US"/>
                <w:rPrChange w:id="1765" w:author="Marie-Hélène Grillet" w:date="2013-09-16T13:04:00Z">
                  <w:rPr/>
                </w:rPrChange>
              </w:rPr>
              <w:t>Suggested amendments to the PAF report on best practice for CPA</w:t>
            </w:r>
          </w:p>
        </w:tc>
        <w:tc>
          <w:tcPr>
            <w:tcW w:w="2977" w:type="dxa"/>
            <w:tcBorders>
              <w:top w:val="single" w:sz="4" w:space="0" w:color="auto"/>
              <w:bottom w:val="single" w:sz="4" w:space="0" w:color="auto"/>
            </w:tcBorders>
            <w:vAlign w:val="center"/>
          </w:tcPr>
          <w:p w:rsidR="00496117" w:rsidRPr="00A46E50" w:rsidRDefault="007E5843" w:rsidP="00196A20">
            <w:r w:rsidRPr="00A46E50">
              <w:t xml:space="preserve">To </w:t>
            </w:r>
            <w:r w:rsidR="00196A20">
              <w:t>IALA for consideration</w:t>
            </w:r>
          </w:p>
        </w:tc>
      </w:tr>
    </w:tbl>
    <w:p w:rsidR="003C03FB" w:rsidRPr="00A46E50" w:rsidRDefault="003C03FB" w:rsidP="00B7387A">
      <w:pPr>
        <w:pStyle w:val="BodyText"/>
      </w:pPr>
    </w:p>
    <w:p w:rsidR="00B7387A" w:rsidRPr="009F30E4" w:rsidRDefault="00B7387A" w:rsidP="00B7387A">
      <w:pPr>
        <w:pStyle w:val="BodyText"/>
        <w:rPr>
          <w:lang w:val="en-US"/>
          <w:rPrChange w:id="1766" w:author="Marie-Hélène Grillet" w:date="2013-09-16T13:04:00Z">
            <w:rPr/>
          </w:rPrChange>
        </w:rPr>
      </w:pPr>
      <w:r w:rsidRPr="009F30E4">
        <w:rPr>
          <w:lang w:val="en-US"/>
          <w:rPrChange w:id="1767" w:author="Marie-Hélène Grillet" w:date="2013-09-16T13:04:00Z">
            <w:rPr/>
          </w:rPrChange>
        </w:rPr>
        <w:t>Working papers are documents that will remain within the Forum for further review.</w:t>
      </w:r>
    </w:p>
    <w:tbl>
      <w:tblPr>
        <w:tblW w:w="9729" w:type="dxa"/>
        <w:jc w:val="center"/>
        <w:tblInd w:w="-1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1"/>
        <w:gridCol w:w="6051"/>
        <w:gridCol w:w="1507"/>
      </w:tblGrid>
      <w:tr w:rsidR="00B7387A" w:rsidRPr="00A46E50" w:rsidTr="00B7387A">
        <w:trPr>
          <w:trHeight w:val="663"/>
          <w:jc w:val="center"/>
        </w:trPr>
        <w:tc>
          <w:tcPr>
            <w:tcW w:w="2171" w:type="dxa"/>
            <w:tcBorders>
              <w:bottom w:val="thickThinSmallGap" w:sz="24" w:space="0" w:color="auto"/>
            </w:tcBorders>
            <w:vAlign w:val="center"/>
          </w:tcPr>
          <w:p w:rsidR="00B7387A" w:rsidRPr="00A46E50" w:rsidRDefault="00B7387A" w:rsidP="00D82490">
            <w:pPr>
              <w:jc w:val="center"/>
            </w:pPr>
            <w:r w:rsidRPr="00A46E50">
              <w:t>Number</w:t>
            </w:r>
          </w:p>
        </w:tc>
        <w:tc>
          <w:tcPr>
            <w:tcW w:w="6051" w:type="dxa"/>
            <w:tcBorders>
              <w:bottom w:val="thickThinSmallGap" w:sz="24" w:space="0" w:color="auto"/>
            </w:tcBorders>
            <w:vAlign w:val="center"/>
          </w:tcPr>
          <w:p w:rsidR="00B7387A" w:rsidRPr="00A46E50" w:rsidRDefault="00B7387A" w:rsidP="00D82490">
            <w:pPr>
              <w:jc w:val="center"/>
            </w:pPr>
            <w:r w:rsidRPr="00A46E50">
              <w:t xml:space="preserve">Title </w:t>
            </w:r>
          </w:p>
        </w:tc>
        <w:tc>
          <w:tcPr>
            <w:tcW w:w="1507" w:type="dxa"/>
            <w:tcBorders>
              <w:bottom w:val="thickThinSmallGap" w:sz="24" w:space="0" w:color="auto"/>
            </w:tcBorders>
            <w:vAlign w:val="center"/>
          </w:tcPr>
          <w:p w:rsidR="00B7387A" w:rsidRPr="00A46E50" w:rsidRDefault="00B7387A" w:rsidP="00D82490">
            <w:pPr>
              <w:jc w:val="center"/>
            </w:pPr>
            <w:r w:rsidRPr="00A46E50">
              <w:t>Status</w:t>
            </w:r>
          </w:p>
        </w:tc>
      </w:tr>
      <w:tr w:rsidR="00B7387A" w:rsidRPr="00A46E50" w:rsidTr="00B7387A">
        <w:trPr>
          <w:trHeight w:val="397"/>
          <w:jc w:val="center"/>
        </w:trPr>
        <w:tc>
          <w:tcPr>
            <w:tcW w:w="2171" w:type="dxa"/>
            <w:vAlign w:val="center"/>
          </w:tcPr>
          <w:p w:rsidR="00B7387A" w:rsidRPr="00A46E50" w:rsidRDefault="00196A20" w:rsidP="006E3D4A">
            <w:r>
              <w:t>C</w:t>
            </w:r>
            <w:r w:rsidR="00B7387A" w:rsidRPr="00A46E50">
              <w:t>PAF</w:t>
            </w:r>
            <w:r>
              <w:t>1</w:t>
            </w:r>
            <w:r w:rsidR="00B7387A" w:rsidRPr="00A46E50">
              <w:t>/WP1</w:t>
            </w:r>
          </w:p>
        </w:tc>
        <w:tc>
          <w:tcPr>
            <w:tcW w:w="6051" w:type="dxa"/>
            <w:vAlign w:val="center"/>
          </w:tcPr>
          <w:p w:rsidR="00B7387A" w:rsidRPr="00A46E50" w:rsidRDefault="00B7387A" w:rsidP="006E3D4A"/>
        </w:tc>
        <w:tc>
          <w:tcPr>
            <w:tcW w:w="1507" w:type="dxa"/>
            <w:vAlign w:val="center"/>
          </w:tcPr>
          <w:p w:rsidR="00B7387A" w:rsidRPr="00A46E50" w:rsidRDefault="00B7387A" w:rsidP="00B7387A"/>
        </w:tc>
      </w:tr>
    </w:tbl>
    <w:p w:rsidR="00B7387A" w:rsidRPr="00A46E50" w:rsidRDefault="00B7387A" w:rsidP="00F268A7">
      <w:pPr>
        <w:pStyle w:val="BodyText"/>
      </w:pPr>
    </w:p>
    <w:p w:rsidR="00F268A7" w:rsidRPr="00A46E50" w:rsidRDefault="00F268A7" w:rsidP="00F268A7">
      <w:pPr>
        <w:pStyle w:val="Annex"/>
      </w:pPr>
      <w:r w:rsidRPr="00A46E50">
        <w:br w:type="page"/>
      </w:r>
      <w:bookmarkStart w:id="1768" w:name="_Toc232675250"/>
      <w:bookmarkStart w:id="1769" w:name="_Ref232675584"/>
      <w:r w:rsidRPr="00A46E50">
        <w:lastRenderedPageBreak/>
        <w:t>Action Items</w:t>
      </w:r>
      <w:bookmarkEnd w:id="1768"/>
      <w:bookmarkEnd w:id="1769"/>
    </w:p>
    <w:p w:rsidR="00164D6C" w:rsidRPr="009F30E4" w:rsidRDefault="00164D6C" w:rsidP="00164D6C">
      <w:pPr>
        <w:pStyle w:val="ActionItem"/>
        <w:rPr>
          <w:lang w:val="en-US"/>
          <w:rPrChange w:id="1770" w:author="Marie-Hélène Grillet" w:date="2013-09-16T13:04:00Z">
            <w:rPr/>
          </w:rPrChange>
        </w:rPr>
      </w:pPr>
      <w:r w:rsidRPr="009F30E4">
        <w:rPr>
          <w:lang w:val="en-US"/>
          <w:rPrChange w:id="1771" w:author="Marie-Hélène Grillet" w:date="2013-09-16T13:04:00Z">
            <w:rPr/>
          </w:rPrChange>
        </w:rPr>
        <w:t>Action Items for the IALA Secretariat</w:t>
      </w:r>
    </w:p>
    <w:p w:rsidR="00A80CEC" w:rsidRPr="00F154BB" w:rsidRDefault="00777C9D">
      <w:pPr>
        <w:pStyle w:val="TableofFigures"/>
        <w:rPr>
          <w:rFonts w:eastAsiaTheme="minorEastAsia"/>
          <w:noProof/>
          <w:lang w:val="en-US" w:eastAsia="ja-JP"/>
          <w:rPrChange w:id="1772" w:author="Wim" w:date="2013-09-16T15:41:00Z">
            <w:rPr>
              <w:rFonts w:eastAsiaTheme="minorEastAsia"/>
              <w:noProof/>
              <w:lang w:eastAsia="ja-JP"/>
            </w:rPr>
          </w:rPrChange>
        </w:rPr>
      </w:pPr>
      <w:r w:rsidRPr="00A46E50">
        <w:rPr>
          <w:rFonts w:cs="Arial"/>
          <w:lang w:eastAsia="en-GB"/>
        </w:rPr>
        <w:fldChar w:fldCharType="begin"/>
      </w:r>
      <w:r w:rsidR="00872C24" w:rsidRPr="00F154BB">
        <w:rPr>
          <w:lang w:val="en-US"/>
          <w:rPrChange w:id="1773" w:author="Wim" w:date="2013-09-16T15:41:00Z">
            <w:rPr/>
          </w:rPrChange>
        </w:rPr>
        <w:instrText xml:space="preserve"> TOC \t "Action IALA" \c </w:instrText>
      </w:r>
      <w:r w:rsidRPr="00A46E50">
        <w:rPr>
          <w:rFonts w:cs="Arial"/>
          <w:lang w:eastAsia="en-GB"/>
        </w:rPr>
        <w:fldChar w:fldCharType="separate"/>
      </w:r>
      <w:r w:rsidR="00A80CEC" w:rsidRPr="00F154BB">
        <w:rPr>
          <w:noProof/>
          <w:lang w:val="en-US"/>
          <w:rPrChange w:id="1774" w:author="Wim" w:date="2013-09-16T15:41:00Z">
            <w:rPr>
              <w:noProof/>
            </w:rPr>
          </w:rPrChange>
        </w:rPr>
        <w:t>The Secretariat is requested to forward (CPAF1/output/3) for IALA’s attention with regard recommended administrative action over three proposed amendments to the text of the PAF report on best practice for CPA.</w:t>
      </w:r>
      <w:r w:rsidR="00A80CEC" w:rsidRPr="00F154BB">
        <w:rPr>
          <w:noProof/>
          <w:lang w:val="en-US"/>
          <w:rPrChange w:id="1775" w:author="Wim" w:date="2013-09-16T15:41:00Z">
            <w:rPr>
              <w:noProof/>
            </w:rPr>
          </w:rPrChange>
        </w:rPr>
        <w:tab/>
      </w:r>
      <w:r>
        <w:rPr>
          <w:noProof/>
        </w:rPr>
        <w:fldChar w:fldCharType="begin"/>
      </w:r>
      <w:r w:rsidR="00A80CEC" w:rsidRPr="00F154BB">
        <w:rPr>
          <w:noProof/>
          <w:lang w:val="en-US"/>
          <w:rPrChange w:id="1776" w:author="Wim" w:date="2013-09-16T15:41:00Z">
            <w:rPr>
              <w:noProof/>
            </w:rPr>
          </w:rPrChange>
        </w:rPr>
        <w:instrText xml:space="preserve"> PAGEREF _Toc232740266 \h </w:instrText>
      </w:r>
      <w:r>
        <w:rPr>
          <w:noProof/>
        </w:rPr>
      </w:r>
      <w:r>
        <w:rPr>
          <w:noProof/>
        </w:rPr>
        <w:fldChar w:fldCharType="separate"/>
      </w:r>
      <w:r w:rsidR="00F26A70" w:rsidRPr="00F154BB">
        <w:rPr>
          <w:noProof/>
          <w:lang w:val="en-US"/>
          <w:rPrChange w:id="1777" w:author="Wim" w:date="2013-09-16T15:41:00Z">
            <w:rPr>
              <w:noProof/>
            </w:rPr>
          </w:rPrChange>
        </w:rPr>
        <w:t>7</w:t>
      </w:r>
      <w:r>
        <w:rPr>
          <w:noProof/>
        </w:rPr>
        <w:fldChar w:fldCharType="end"/>
      </w:r>
    </w:p>
    <w:p w:rsidR="00A80CEC" w:rsidRPr="00F154BB" w:rsidRDefault="00A80CEC">
      <w:pPr>
        <w:pStyle w:val="TableofFigures"/>
        <w:rPr>
          <w:rFonts w:eastAsiaTheme="minorEastAsia"/>
          <w:noProof/>
          <w:lang w:val="en-US" w:eastAsia="ja-JP"/>
          <w:rPrChange w:id="1778" w:author="Wim" w:date="2013-09-16T15:41:00Z">
            <w:rPr>
              <w:rFonts w:eastAsiaTheme="minorEastAsia"/>
              <w:noProof/>
              <w:lang w:eastAsia="ja-JP"/>
            </w:rPr>
          </w:rPrChange>
        </w:rPr>
      </w:pPr>
      <w:r w:rsidRPr="00F154BB">
        <w:rPr>
          <w:noProof/>
          <w:lang w:val="en-US"/>
          <w:rPrChange w:id="1779" w:author="Wim" w:date="2013-09-16T15:41:00Z">
            <w:rPr>
              <w:noProof/>
            </w:rPr>
          </w:rPrChange>
        </w:rPr>
        <w:t>The Secretariat is requested to circulate the agreed terms of reference of the CPAF (CPAF1/output/2) to all CPAF members and to the IALA Council to note.</w:t>
      </w:r>
      <w:r w:rsidRPr="00F154BB">
        <w:rPr>
          <w:noProof/>
          <w:lang w:val="en-US"/>
          <w:rPrChange w:id="1780" w:author="Wim" w:date="2013-09-16T15:41:00Z">
            <w:rPr>
              <w:noProof/>
            </w:rPr>
          </w:rPrChange>
        </w:rPr>
        <w:tab/>
      </w:r>
      <w:r w:rsidR="00777C9D">
        <w:rPr>
          <w:noProof/>
        </w:rPr>
        <w:fldChar w:fldCharType="begin"/>
      </w:r>
      <w:r w:rsidRPr="00F154BB">
        <w:rPr>
          <w:noProof/>
          <w:lang w:val="en-US"/>
          <w:rPrChange w:id="1781" w:author="Wim" w:date="2013-09-16T15:41:00Z">
            <w:rPr>
              <w:noProof/>
            </w:rPr>
          </w:rPrChange>
        </w:rPr>
        <w:instrText xml:space="preserve"> PAGEREF _Toc232740267 \h </w:instrText>
      </w:r>
      <w:r w:rsidR="00777C9D">
        <w:rPr>
          <w:noProof/>
        </w:rPr>
      </w:r>
      <w:r w:rsidR="00777C9D">
        <w:rPr>
          <w:noProof/>
        </w:rPr>
        <w:fldChar w:fldCharType="separate"/>
      </w:r>
      <w:r w:rsidR="00F26A70" w:rsidRPr="00F154BB">
        <w:rPr>
          <w:noProof/>
          <w:lang w:val="en-US"/>
          <w:rPrChange w:id="1782" w:author="Wim" w:date="2013-09-16T15:41:00Z">
            <w:rPr>
              <w:noProof/>
            </w:rPr>
          </w:rPrChange>
        </w:rPr>
        <w:t>7</w:t>
      </w:r>
      <w:r w:rsidR="00777C9D">
        <w:rPr>
          <w:noProof/>
        </w:rPr>
        <w:fldChar w:fldCharType="end"/>
      </w:r>
    </w:p>
    <w:p w:rsidR="00A80CEC" w:rsidRPr="00F154BB" w:rsidRDefault="00A80CEC">
      <w:pPr>
        <w:pStyle w:val="TableofFigures"/>
        <w:rPr>
          <w:rFonts w:eastAsiaTheme="minorEastAsia"/>
          <w:noProof/>
          <w:lang w:val="en-US" w:eastAsia="ja-JP"/>
          <w:rPrChange w:id="1783" w:author="Wim" w:date="2013-09-16T15:41:00Z">
            <w:rPr>
              <w:rFonts w:eastAsiaTheme="minorEastAsia"/>
              <w:noProof/>
              <w:lang w:eastAsia="ja-JP"/>
            </w:rPr>
          </w:rPrChange>
        </w:rPr>
      </w:pPr>
      <w:r w:rsidRPr="00F154BB">
        <w:rPr>
          <w:noProof/>
          <w:lang w:val="en-US"/>
          <w:rPrChange w:id="1784" w:author="Wim" w:date="2013-09-16T15:41:00Z">
            <w:rPr>
              <w:noProof/>
            </w:rPr>
          </w:rPrChange>
        </w:rPr>
        <w:t>The Secretariat is requested to distribute the report of CPAF1 (CPAF1/output/1) to CPAF members and forward it to the IALA Council, to note</w:t>
      </w:r>
      <w:r w:rsidR="00824520" w:rsidRPr="00F154BB">
        <w:rPr>
          <w:noProof/>
          <w:lang w:val="en-US"/>
          <w:rPrChange w:id="1785" w:author="Wim" w:date="2013-09-16T15:41:00Z">
            <w:rPr>
              <w:noProof/>
            </w:rPr>
          </w:rPrChange>
        </w:rPr>
        <w:t>,</w:t>
      </w:r>
      <w:r w:rsidRPr="00F154BB">
        <w:rPr>
          <w:noProof/>
          <w:lang w:val="en-US"/>
          <w:rPrChange w:id="1786" w:author="Wim" w:date="2013-09-16T15:41:00Z">
            <w:rPr>
              <w:noProof/>
            </w:rPr>
          </w:rPrChange>
        </w:rPr>
        <w:t xml:space="preserve"> once a decision on the Vice Chairmanship has been reached.</w:t>
      </w:r>
      <w:r w:rsidRPr="00F154BB">
        <w:rPr>
          <w:noProof/>
          <w:lang w:val="en-US"/>
          <w:rPrChange w:id="1787" w:author="Wim" w:date="2013-09-16T15:41:00Z">
            <w:rPr>
              <w:noProof/>
            </w:rPr>
          </w:rPrChange>
        </w:rPr>
        <w:tab/>
      </w:r>
      <w:r w:rsidR="00777C9D">
        <w:rPr>
          <w:noProof/>
        </w:rPr>
        <w:fldChar w:fldCharType="begin"/>
      </w:r>
      <w:r w:rsidRPr="00F154BB">
        <w:rPr>
          <w:noProof/>
          <w:lang w:val="en-US"/>
          <w:rPrChange w:id="1788" w:author="Wim" w:date="2013-09-16T15:41:00Z">
            <w:rPr>
              <w:noProof/>
            </w:rPr>
          </w:rPrChange>
        </w:rPr>
        <w:instrText xml:space="preserve"> PAGEREF _Toc232740268 \h </w:instrText>
      </w:r>
      <w:r w:rsidR="00777C9D">
        <w:rPr>
          <w:noProof/>
        </w:rPr>
      </w:r>
      <w:r w:rsidR="00777C9D">
        <w:rPr>
          <w:noProof/>
        </w:rPr>
        <w:fldChar w:fldCharType="separate"/>
      </w:r>
      <w:r w:rsidR="00F26A70" w:rsidRPr="00F154BB">
        <w:rPr>
          <w:noProof/>
          <w:lang w:val="en-US"/>
          <w:rPrChange w:id="1789" w:author="Wim" w:date="2013-09-16T15:41:00Z">
            <w:rPr>
              <w:noProof/>
            </w:rPr>
          </w:rPrChange>
        </w:rPr>
        <w:t>11</w:t>
      </w:r>
      <w:r w:rsidR="00777C9D">
        <w:rPr>
          <w:noProof/>
        </w:rPr>
        <w:fldChar w:fldCharType="end"/>
      </w:r>
    </w:p>
    <w:p w:rsidR="00164D6C" w:rsidRPr="00F154BB" w:rsidRDefault="00777C9D" w:rsidP="00164D6C">
      <w:pPr>
        <w:pStyle w:val="BodyText"/>
        <w:rPr>
          <w:lang w:val="en-US"/>
          <w:rPrChange w:id="1790" w:author="Wim" w:date="2013-09-16T15:41:00Z">
            <w:rPr/>
          </w:rPrChange>
        </w:rPr>
      </w:pPr>
      <w:r w:rsidRPr="00A46E50">
        <w:rPr>
          <w:rFonts w:eastAsia="MS ??" w:cs="Times New Roman"/>
          <w:b/>
          <w:bCs/>
        </w:rPr>
        <w:fldChar w:fldCharType="end"/>
      </w:r>
    </w:p>
    <w:p w:rsidR="00164D6C" w:rsidRPr="00A46E50" w:rsidRDefault="00164D6C" w:rsidP="00164D6C">
      <w:pPr>
        <w:pStyle w:val="ActionItem"/>
      </w:pPr>
      <w:r w:rsidRPr="00A46E50">
        <w:t>Action Items for Members</w:t>
      </w:r>
    </w:p>
    <w:p w:rsidR="00EC1F88" w:rsidRPr="00F154BB" w:rsidRDefault="00777C9D">
      <w:pPr>
        <w:pStyle w:val="TableofFigures"/>
        <w:rPr>
          <w:rFonts w:eastAsiaTheme="minorEastAsia"/>
          <w:noProof/>
          <w:lang w:val="en-US" w:eastAsia="ja-JP"/>
          <w:rPrChange w:id="1791" w:author="Wim" w:date="2013-09-16T15:41:00Z">
            <w:rPr>
              <w:rFonts w:eastAsiaTheme="minorEastAsia"/>
              <w:noProof/>
              <w:lang w:eastAsia="ja-JP"/>
            </w:rPr>
          </w:rPrChange>
        </w:rPr>
      </w:pPr>
      <w:r w:rsidRPr="00A46E50">
        <w:rPr>
          <w:rFonts w:eastAsia="MS ??"/>
          <w:b/>
          <w:bCs/>
        </w:rPr>
        <w:fldChar w:fldCharType="begin"/>
      </w:r>
      <w:r w:rsidR="00872C24" w:rsidRPr="00F154BB">
        <w:rPr>
          <w:lang w:val="en-US"/>
          <w:rPrChange w:id="1792" w:author="Wim" w:date="2013-09-16T15:41:00Z">
            <w:rPr/>
          </w:rPrChange>
        </w:rPr>
        <w:instrText xml:space="preserve"> TOC \t "Action Member" \c </w:instrText>
      </w:r>
      <w:r w:rsidRPr="00A46E50">
        <w:rPr>
          <w:rFonts w:eastAsia="MS ??"/>
          <w:b/>
          <w:bCs/>
        </w:rPr>
        <w:fldChar w:fldCharType="separate"/>
      </w:r>
      <w:r w:rsidR="00EC1F88" w:rsidRPr="00F154BB">
        <w:rPr>
          <w:noProof/>
          <w:lang w:val="en-US"/>
          <w:rPrChange w:id="1793" w:author="Wim" w:date="2013-09-16T15:41:00Z">
            <w:rPr>
              <w:noProof/>
            </w:rPr>
          </w:rPrChange>
        </w:rPr>
        <w:t>Arve Dimmen and Rajiv Khandpur are requested to draft task descriptions for the roles of CPAF Chairperson and Vice Chairperson for circulation to CPAF members for comment by 15 August 2013.</w:t>
      </w:r>
      <w:r w:rsidR="00EC1F88" w:rsidRPr="00F154BB">
        <w:rPr>
          <w:noProof/>
          <w:lang w:val="en-US"/>
          <w:rPrChange w:id="1794" w:author="Wim" w:date="2013-09-16T15:41:00Z">
            <w:rPr>
              <w:noProof/>
            </w:rPr>
          </w:rPrChange>
        </w:rPr>
        <w:tab/>
      </w:r>
      <w:r>
        <w:rPr>
          <w:noProof/>
        </w:rPr>
        <w:fldChar w:fldCharType="begin"/>
      </w:r>
      <w:r w:rsidR="00EC1F88" w:rsidRPr="00F154BB">
        <w:rPr>
          <w:noProof/>
          <w:lang w:val="en-US"/>
          <w:rPrChange w:id="1795" w:author="Wim" w:date="2013-09-16T15:41:00Z">
            <w:rPr>
              <w:noProof/>
            </w:rPr>
          </w:rPrChange>
        </w:rPr>
        <w:instrText xml:space="preserve"> PAGEREF _Toc232740370 \h </w:instrText>
      </w:r>
      <w:r>
        <w:rPr>
          <w:noProof/>
        </w:rPr>
      </w:r>
      <w:r>
        <w:rPr>
          <w:noProof/>
        </w:rPr>
        <w:fldChar w:fldCharType="separate"/>
      </w:r>
      <w:r w:rsidR="00F26A70" w:rsidRPr="00F154BB">
        <w:rPr>
          <w:noProof/>
          <w:lang w:val="en-US"/>
          <w:rPrChange w:id="1796" w:author="Wim" w:date="2013-09-16T15:41:00Z">
            <w:rPr>
              <w:noProof/>
            </w:rPr>
          </w:rPrChange>
        </w:rPr>
        <w:t>7</w:t>
      </w:r>
      <w:r>
        <w:rPr>
          <w:noProof/>
        </w:rPr>
        <w:fldChar w:fldCharType="end"/>
      </w:r>
    </w:p>
    <w:p w:rsidR="00EC1F88" w:rsidRPr="00F154BB" w:rsidRDefault="00EC1F88">
      <w:pPr>
        <w:pStyle w:val="TableofFigures"/>
        <w:rPr>
          <w:rFonts w:eastAsiaTheme="minorEastAsia"/>
          <w:noProof/>
          <w:lang w:val="en-US" w:eastAsia="ja-JP"/>
          <w:rPrChange w:id="1797" w:author="Wim" w:date="2013-09-16T15:41:00Z">
            <w:rPr>
              <w:rFonts w:eastAsiaTheme="minorEastAsia"/>
              <w:noProof/>
              <w:lang w:eastAsia="ja-JP"/>
            </w:rPr>
          </w:rPrChange>
        </w:rPr>
      </w:pPr>
      <w:r w:rsidRPr="00F154BB">
        <w:rPr>
          <w:noProof/>
          <w:lang w:val="en-US"/>
          <w:rPrChange w:id="1798" w:author="Wim" w:date="2013-09-16T15:41:00Z">
            <w:rPr>
              <w:noProof/>
            </w:rPr>
          </w:rPrChange>
        </w:rPr>
        <w:t>Forum members are requested to circulate information relevant to Pilot Passage Plan exchange to other forum members before CPAF2 or provide it as input to the meeting.</w:t>
      </w:r>
      <w:r w:rsidRPr="00F154BB">
        <w:rPr>
          <w:noProof/>
          <w:lang w:val="en-US"/>
          <w:rPrChange w:id="1799" w:author="Wim" w:date="2013-09-16T15:41:00Z">
            <w:rPr>
              <w:noProof/>
            </w:rPr>
          </w:rPrChange>
        </w:rPr>
        <w:tab/>
      </w:r>
      <w:r w:rsidR="00777C9D">
        <w:rPr>
          <w:noProof/>
        </w:rPr>
        <w:fldChar w:fldCharType="begin"/>
      </w:r>
      <w:r w:rsidRPr="00F154BB">
        <w:rPr>
          <w:noProof/>
          <w:lang w:val="en-US"/>
          <w:rPrChange w:id="1800" w:author="Wim" w:date="2013-09-16T15:41:00Z">
            <w:rPr>
              <w:noProof/>
            </w:rPr>
          </w:rPrChange>
        </w:rPr>
        <w:instrText xml:space="preserve"> PAGEREF _Toc232740371 \h </w:instrText>
      </w:r>
      <w:r w:rsidR="00777C9D">
        <w:rPr>
          <w:noProof/>
        </w:rPr>
      </w:r>
      <w:r w:rsidR="00777C9D">
        <w:rPr>
          <w:noProof/>
        </w:rPr>
        <w:fldChar w:fldCharType="separate"/>
      </w:r>
      <w:r w:rsidR="00F26A70" w:rsidRPr="00F154BB">
        <w:rPr>
          <w:noProof/>
          <w:lang w:val="en-US"/>
          <w:rPrChange w:id="1801" w:author="Wim" w:date="2013-09-16T15:41:00Z">
            <w:rPr>
              <w:noProof/>
            </w:rPr>
          </w:rPrChange>
        </w:rPr>
        <w:t>9</w:t>
      </w:r>
      <w:r w:rsidR="00777C9D">
        <w:rPr>
          <w:noProof/>
        </w:rPr>
        <w:fldChar w:fldCharType="end"/>
      </w:r>
    </w:p>
    <w:p w:rsidR="00EC1F88" w:rsidRPr="00F154BB" w:rsidRDefault="00EC1F88">
      <w:pPr>
        <w:pStyle w:val="TableofFigures"/>
        <w:rPr>
          <w:rFonts w:eastAsiaTheme="minorEastAsia"/>
          <w:noProof/>
          <w:lang w:val="en-US" w:eastAsia="ja-JP"/>
          <w:rPrChange w:id="1802" w:author="Wim" w:date="2013-09-16T15:41:00Z">
            <w:rPr>
              <w:rFonts w:eastAsiaTheme="minorEastAsia"/>
              <w:noProof/>
              <w:lang w:eastAsia="ja-JP"/>
            </w:rPr>
          </w:rPrChange>
        </w:rPr>
      </w:pPr>
      <w:r w:rsidRPr="00F154BB">
        <w:rPr>
          <w:noProof/>
          <w:lang w:val="en-US"/>
          <w:rPrChange w:id="1803" w:author="Wim" w:date="2013-09-16T15:41:00Z">
            <w:rPr>
              <w:noProof/>
            </w:rPr>
          </w:rPrChange>
        </w:rPr>
        <w:t>Forum members are requested to consider, before CPAF2, whether there are any other issues involving e-Navigation that touch on pilotage.</w:t>
      </w:r>
      <w:r w:rsidRPr="00F154BB">
        <w:rPr>
          <w:noProof/>
          <w:lang w:val="en-US"/>
          <w:rPrChange w:id="1804" w:author="Wim" w:date="2013-09-16T15:41:00Z">
            <w:rPr>
              <w:noProof/>
            </w:rPr>
          </w:rPrChange>
        </w:rPr>
        <w:tab/>
      </w:r>
      <w:r w:rsidR="00777C9D">
        <w:rPr>
          <w:noProof/>
        </w:rPr>
        <w:fldChar w:fldCharType="begin"/>
      </w:r>
      <w:r w:rsidRPr="00F154BB">
        <w:rPr>
          <w:noProof/>
          <w:lang w:val="en-US"/>
          <w:rPrChange w:id="1805" w:author="Wim" w:date="2013-09-16T15:41:00Z">
            <w:rPr>
              <w:noProof/>
            </w:rPr>
          </w:rPrChange>
        </w:rPr>
        <w:instrText xml:space="preserve"> PAGEREF _Toc232740372 \h </w:instrText>
      </w:r>
      <w:r w:rsidR="00777C9D">
        <w:rPr>
          <w:noProof/>
        </w:rPr>
      </w:r>
      <w:r w:rsidR="00777C9D">
        <w:rPr>
          <w:noProof/>
        </w:rPr>
        <w:fldChar w:fldCharType="separate"/>
      </w:r>
      <w:r w:rsidR="00F26A70" w:rsidRPr="00F154BB">
        <w:rPr>
          <w:noProof/>
          <w:lang w:val="en-US"/>
          <w:rPrChange w:id="1806" w:author="Wim" w:date="2013-09-16T15:41:00Z">
            <w:rPr>
              <w:noProof/>
            </w:rPr>
          </w:rPrChange>
        </w:rPr>
        <w:t>9</w:t>
      </w:r>
      <w:r w:rsidR="00777C9D">
        <w:rPr>
          <w:noProof/>
        </w:rPr>
        <w:fldChar w:fldCharType="end"/>
      </w:r>
    </w:p>
    <w:p w:rsidR="00EC1F88" w:rsidRPr="00F154BB" w:rsidRDefault="00EC1F88">
      <w:pPr>
        <w:pStyle w:val="TableofFigures"/>
        <w:rPr>
          <w:rFonts w:eastAsiaTheme="minorEastAsia"/>
          <w:noProof/>
          <w:lang w:val="en-US" w:eastAsia="ja-JP"/>
          <w:rPrChange w:id="1807" w:author="Wim" w:date="2013-09-16T15:41:00Z">
            <w:rPr>
              <w:rFonts w:eastAsiaTheme="minorEastAsia"/>
              <w:noProof/>
              <w:lang w:eastAsia="ja-JP"/>
            </w:rPr>
          </w:rPrChange>
        </w:rPr>
      </w:pPr>
      <w:r w:rsidRPr="00F154BB">
        <w:rPr>
          <w:noProof/>
          <w:lang w:val="en-US"/>
          <w:rPrChange w:id="1808" w:author="Wim" w:date="2013-09-16T15:41:00Z">
            <w:rPr>
              <w:noProof/>
            </w:rPr>
          </w:rPrChange>
        </w:rPr>
        <w:t>Forum members are requested to provide relevant information about existing work on standardised phrases used between pilots and tugs and any applicable procedures before, or as an input to, CPAF2</w:t>
      </w:r>
      <w:r w:rsidRPr="00F154BB">
        <w:rPr>
          <w:noProof/>
          <w:lang w:val="en-US"/>
          <w:rPrChange w:id="1809" w:author="Wim" w:date="2013-09-16T15:41:00Z">
            <w:rPr>
              <w:noProof/>
            </w:rPr>
          </w:rPrChange>
        </w:rPr>
        <w:tab/>
      </w:r>
      <w:r w:rsidR="00777C9D">
        <w:rPr>
          <w:noProof/>
        </w:rPr>
        <w:fldChar w:fldCharType="begin"/>
      </w:r>
      <w:r w:rsidRPr="00F154BB">
        <w:rPr>
          <w:noProof/>
          <w:lang w:val="en-US"/>
          <w:rPrChange w:id="1810" w:author="Wim" w:date="2013-09-16T15:41:00Z">
            <w:rPr>
              <w:noProof/>
            </w:rPr>
          </w:rPrChange>
        </w:rPr>
        <w:instrText xml:space="preserve"> PAGEREF _Toc232740373 \h </w:instrText>
      </w:r>
      <w:r w:rsidR="00777C9D">
        <w:rPr>
          <w:noProof/>
        </w:rPr>
      </w:r>
      <w:r w:rsidR="00777C9D">
        <w:rPr>
          <w:noProof/>
        </w:rPr>
        <w:fldChar w:fldCharType="separate"/>
      </w:r>
      <w:r w:rsidR="00F26A70" w:rsidRPr="00F154BB">
        <w:rPr>
          <w:noProof/>
          <w:lang w:val="en-US"/>
          <w:rPrChange w:id="1811" w:author="Wim" w:date="2013-09-16T15:41:00Z">
            <w:rPr>
              <w:noProof/>
            </w:rPr>
          </w:rPrChange>
        </w:rPr>
        <w:t>9</w:t>
      </w:r>
      <w:r w:rsidR="00777C9D">
        <w:rPr>
          <w:noProof/>
        </w:rPr>
        <w:fldChar w:fldCharType="end"/>
      </w:r>
    </w:p>
    <w:p w:rsidR="00164D6C" w:rsidRPr="00A46E50" w:rsidRDefault="00777C9D" w:rsidP="00164D6C">
      <w:r w:rsidRPr="00A46E50">
        <w:fldChar w:fldCharType="end"/>
      </w:r>
    </w:p>
    <w:sectPr w:rsidR="00164D6C" w:rsidRPr="00A46E50" w:rsidSect="00844464">
      <w:headerReference w:type="even" r:id="rId9"/>
      <w:headerReference w:type="default" r:id="rId10"/>
      <w:footerReference w:type="even" r:id="rId11"/>
      <w:footerReference w:type="default" r:id="rId12"/>
      <w:headerReference w:type="first" r:id="rId13"/>
      <w:footerReference w:type="first" r:id="rId14"/>
      <w:pgSz w:w="11909" w:h="16834" w:code="9"/>
      <w:pgMar w:top="1134" w:right="1134" w:bottom="567"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55D" w:rsidRDefault="000D055D">
      <w:r>
        <w:separator/>
      </w:r>
    </w:p>
  </w:endnote>
  <w:endnote w:type="continuationSeparator" w:id="0">
    <w:p w:rsidR="000D055D" w:rsidRDefault="000D0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S ??">
    <w:altName w:val="Optima ExtraBlack"/>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C90" w:rsidRDefault="0060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C90" w:rsidRDefault="00602C90" w:rsidP="00844464">
    <w:pPr>
      <w:pStyle w:val="Footer"/>
    </w:pPr>
    <w:r>
      <w:tab/>
    </w:r>
    <w:r>
      <w:t xml:space="preserve">Page </w:t>
    </w:r>
    <w:r w:rsidR="009F30E4">
      <w:fldChar w:fldCharType="begin"/>
    </w:r>
    <w:r w:rsidR="009F30E4">
      <w:instrText xml:space="preserve"> PAGE </w:instrText>
    </w:r>
    <w:r w:rsidR="009F30E4">
      <w:fldChar w:fldCharType="separate"/>
    </w:r>
    <w:r w:rsidR="00F154BB">
      <w:rPr>
        <w:noProof/>
      </w:rPr>
      <w:t>20</w:t>
    </w:r>
    <w:r w:rsidR="009F30E4">
      <w:rPr>
        <w:noProof/>
      </w:rPr>
      <w:fldChar w:fldCharType="end"/>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C90" w:rsidRDefault="0060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55D" w:rsidRDefault="000D055D">
      <w:r>
        <w:separator/>
      </w:r>
    </w:p>
  </w:footnote>
  <w:footnote w:type="continuationSeparator" w:id="0">
    <w:p w:rsidR="000D055D" w:rsidRDefault="000D0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C90" w:rsidRDefault="000D055D">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472.5pt;height:756.3pt;z-index:-251657216;mso-wrap-edited:f;mso-position-horizontal:center;mso-position-horizontal-relative:margin;mso-position-vertical:center;mso-position-vertical-relative:margin" wrapcoords="-34 0 -34 21557 21600 21557 21600 0 -34 0">
          <v:imagedata r:id="rId1" o:title="Watermark 2"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C90" w:rsidRPr="009F30E4" w:rsidRDefault="000D055D" w:rsidP="00EC4B2A">
    <w:pPr>
      <w:pStyle w:val="Header"/>
      <w:rPr>
        <w:lang w:val="en-US"/>
        <w:rPrChange w:id="1812" w:author="Marie-Hélène Grillet" w:date="2013-09-16T13:04:00Z">
          <w:rPr/>
        </w:rPrChange>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472.5pt;height:756.3pt;z-index:-251658240;mso-wrap-edited:f;mso-position-horizontal:center;mso-position-horizontal-relative:margin;mso-position-vertical:center;mso-position-vertical-relative:margin" wrapcoords="-34 0 -34 21557 21600 21557 21600 0 -34 0">
          <v:imagedata r:id="rId1" o:title="Watermark 2" gain="19661f" blacklevel="22938f"/>
          <w10:wrap anchorx="margin" anchory="margin"/>
        </v:shape>
      </w:pict>
    </w:r>
    <w:r w:rsidR="00602C90" w:rsidRPr="009F30E4">
      <w:rPr>
        <w:lang w:val="en-US"/>
        <w:rPrChange w:id="1813" w:author="Marie-Hélène Grillet" w:date="2013-09-16T13:04:00Z">
          <w:rPr/>
        </w:rPrChange>
      </w:rPr>
      <w:tab/>
      <w:t>Report of the Competent Pilotage Authority Forum</w:t>
    </w:r>
    <w:r w:rsidR="00602C90" w:rsidRPr="009F30E4">
      <w:rPr>
        <w:lang w:val="en-US"/>
        <w:rPrChange w:id="1814" w:author="Marie-Hélène Grillet" w:date="2013-09-16T13:04:00Z">
          <w:rPr/>
        </w:rPrChange>
      </w:rPr>
      <w:tab/>
      <w:t>CPAF1/output/1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C90" w:rsidRDefault="000D055D">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472.5pt;height:756.3pt;z-index:-251656192;mso-wrap-edited:f;mso-position-horizontal:center;mso-position-horizontal-relative:margin;mso-position-vertical:center;mso-position-vertical-relative:margin" wrapcoords="-34 0 -34 21557 21600 21557 21600 0 -34 0">
          <v:imagedata r:id="rId1" o:title="Watermark 2" gain="19661f" blacklevel="22938f"/>
          <w10:wrap anchorx="margin" anchory="margin"/>
        </v:shape>
      </w:pict>
    </w:r>
    <w:r w:rsidR="00602C90">
      <w:tab/>
    </w:r>
    <w:r w:rsidR="00602C90">
      <w:tab/>
    </w:r>
    <w:r w:rsidR="00602C90">
      <w:t>CPAF1/output/1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560D9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0824C7A"/>
    <w:lvl w:ilvl="0">
      <w:start w:val="1"/>
      <w:numFmt w:val="decimal"/>
      <w:lvlText w:val="%1."/>
      <w:lvlJc w:val="left"/>
      <w:pPr>
        <w:tabs>
          <w:tab w:val="num" w:pos="1492"/>
        </w:tabs>
        <w:ind w:left="1492" w:hanging="360"/>
      </w:pPr>
    </w:lvl>
  </w:abstractNum>
  <w:abstractNum w:abstractNumId="2">
    <w:nsid w:val="FFFFFF7D"/>
    <w:multiLevelType w:val="singleLevel"/>
    <w:tmpl w:val="2800ED8E"/>
    <w:lvl w:ilvl="0">
      <w:start w:val="1"/>
      <w:numFmt w:val="decimal"/>
      <w:lvlText w:val="%1."/>
      <w:lvlJc w:val="left"/>
      <w:pPr>
        <w:tabs>
          <w:tab w:val="num" w:pos="1209"/>
        </w:tabs>
        <w:ind w:left="1209" w:hanging="360"/>
      </w:pPr>
    </w:lvl>
  </w:abstractNum>
  <w:abstractNum w:abstractNumId="3">
    <w:nsid w:val="FFFFFF7E"/>
    <w:multiLevelType w:val="singleLevel"/>
    <w:tmpl w:val="8964641E"/>
    <w:lvl w:ilvl="0">
      <w:start w:val="1"/>
      <w:numFmt w:val="decimal"/>
      <w:lvlText w:val="%1."/>
      <w:lvlJc w:val="left"/>
      <w:pPr>
        <w:tabs>
          <w:tab w:val="num" w:pos="926"/>
        </w:tabs>
        <w:ind w:left="926" w:hanging="360"/>
      </w:pPr>
    </w:lvl>
  </w:abstractNum>
  <w:abstractNum w:abstractNumId="4">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5">
    <w:nsid w:val="FFFFFF80"/>
    <w:multiLevelType w:val="singleLevel"/>
    <w:tmpl w:val="41E2CFC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6FCE9C1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0E0A1C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29252CE"/>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5B76C0"/>
    <w:multiLevelType w:val="hybridMultilevel"/>
    <w:tmpl w:val="019C2376"/>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55A7D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19C37E91"/>
    <w:multiLevelType w:val="multilevel"/>
    <w:tmpl w:val="507E7D1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1CFF1FB8"/>
    <w:multiLevelType w:val="multilevel"/>
    <w:tmpl w:val="19D2DB78"/>
    <w:lvl w:ilvl="0">
      <w:start w:val="1"/>
      <w:numFmt w:val="decimal"/>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E7E01D9"/>
    <w:multiLevelType w:val="hybridMultilevel"/>
    <w:tmpl w:val="0478BA32"/>
    <w:lvl w:ilvl="0" w:tplc="20DA947E">
      <w:start w:val="1"/>
      <w:numFmt w:val="decimal"/>
      <w:pStyle w:val="References"/>
      <w:lvlText w:val="[%1]"/>
      <w:lvlJc w:val="left"/>
      <w:pPr>
        <w:ind w:left="720" w:hanging="360"/>
      </w:pPr>
      <w:rPr>
        <w:rFonts w:hint="default"/>
      </w:rPr>
    </w:lvl>
    <w:lvl w:ilvl="1" w:tplc="52F2A6E2" w:tentative="1">
      <w:start w:val="1"/>
      <w:numFmt w:val="lowerLetter"/>
      <w:lvlText w:val="%2."/>
      <w:lvlJc w:val="left"/>
      <w:pPr>
        <w:ind w:left="1440" w:hanging="360"/>
      </w:pPr>
    </w:lvl>
    <w:lvl w:ilvl="2" w:tplc="9B4AD434" w:tentative="1">
      <w:start w:val="1"/>
      <w:numFmt w:val="lowerRoman"/>
      <w:lvlText w:val="%3."/>
      <w:lvlJc w:val="right"/>
      <w:pPr>
        <w:ind w:left="2160" w:hanging="180"/>
      </w:pPr>
    </w:lvl>
    <w:lvl w:ilvl="3" w:tplc="78168474" w:tentative="1">
      <w:start w:val="1"/>
      <w:numFmt w:val="decimal"/>
      <w:lvlText w:val="%4."/>
      <w:lvlJc w:val="left"/>
      <w:pPr>
        <w:ind w:left="2880" w:hanging="360"/>
      </w:pPr>
    </w:lvl>
    <w:lvl w:ilvl="4" w:tplc="BAD29F7E" w:tentative="1">
      <w:start w:val="1"/>
      <w:numFmt w:val="lowerLetter"/>
      <w:lvlText w:val="%5."/>
      <w:lvlJc w:val="left"/>
      <w:pPr>
        <w:ind w:left="3600" w:hanging="360"/>
      </w:pPr>
    </w:lvl>
    <w:lvl w:ilvl="5" w:tplc="54CEBBC2" w:tentative="1">
      <w:start w:val="1"/>
      <w:numFmt w:val="lowerRoman"/>
      <w:lvlText w:val="%6."/>
      <w:lvlJc w:val="right"/>
      <w:pPr>
        <w:ind w:left="4320" w:hanging="180"/>
      </w:pPr>
    </w:lvl>
    <w:lvl w:ilvl="6" w:tplc="A86495A2" w:tentative="1">
      <w:start w:val="1"/>
      <w:numFmt w:val="decimal"/>
      <w:lvlText w:val="%7."/>
      <w:lvlJc w:val="left"/>
      <w:pPr>
        <w:ind w:left="5040" w:hanging="360"/>
      </w:pPr>
    </w:lvl>
    <w:lvl w:ilvl="7" w:tplc="F924A340" w:tentative="1">
      <w:start w:val="1"/>
      <w:numFmt w:val="lowerLetter"/>
      <w:lvlText w:val="%8."/>
      <w:lvlJc w:val="left"/>
      <w:pPr>
        <w:ind w:left="5760" w:hanging="360"/>
      </w:pPr>
    </w:lvl>
    <w:lvl w:ilvl="8" w:tplc="63401064" w:tentative="1">
      <w:start w:val="1"/>
      <w:numFmt w:val="lowerRoman"/>
      <w:lvlText w:val="%9."/>
      <w:lvlJc w:val="right"/>
      <w:pPr>
        <w:ind w:left="6480" w:hanging="180"/>
      </w:pPr>
    </w:lvl>
  </w:abstractNum>
  <w:abstractNum w:abstractNumId="18">
    <w:nsid w:val="2361692E"/>
    <w:multiLevelType w:val="multilevel"/>
    <w:tmpl w:val="B8AE7502"/>
    <w:lvl w:ilvl="0">
      <w:start w:val="1"/>
      <w:numFmt w:val="decimal"/>
      <w:isLgl/>
      <w:lvlText w:val="%1"/>
      <w:lvlJc w:val="left"/>
      <w:pPr>
        <w:tabs>
          <w:tab w:val="num" w:pos="360"/>
        </w:tabs>
        <w:ind w:left="360" w:hanging="360"/>
      </w:pPr>
      <w:rPr>
        <w:rFonts w:hint="default"/>
      </w:rPr>
    </w:lvl>
    <w:lvl w:ilvl="1">
      <w:start w:val="2"/>
      <w:numFmt w:val="decimal"/>
      <w:lvlRestart w:val="0"/>
      <w:lvlText w:val="%2.1"/>
      <w:lvlJc w:val="left"/>
      <w:pPr>
        <w:tabs>
          <w:tab w:val="num" w:pos="144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254A4879"/>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28F156B6"/>
    <w:multiLevelType w:val="hybridMultilevel"/>
    <w:tmpl w:val="AC34D022"/>
    <w:lvl w:ilvl="0" w:tplc="C620544C">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5">
    <w:nsid w:val="44041789"/>
    <w:multiLevelType w:val="multilevel"/>
    <w:tmpl w:val="32401964"/>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4EEC6DE5"/>
    <w:multiLevelType w:val="hybridMultilevel"/>
    <w:tmpl w:val="A710ADCA"/>
    <w:lvl w:ilvl="0" w:tplc="060AEC80">
      <w:start w:val="1"/>
      <w:numFmt w:val="decimal"/>
      <w:pStyle w:val="Workinggroup"/>
      <w:lvlText w:val="Working Group %1"/>
      <w:lvlJc w:val="left"/>
      <w:pPr>
        <w:ind w:left="360" w:hanging="360"/>
      </w:pPr>
      <w:rPr>
        <w:rFonts w:ascii="Arial" w:hAnsi="Arial" w:hint="default"/>
        <w:b/>
        <w:i w:val="0"/>
        <w:sz w:val="28"/>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D941C62"/>
    <w:multiLevelType w:val="multilevel"/>
    <w:tmpl w:val="9B848E62"/>
    <w:lvl w:ilvl="0">
      <w:start w:val="4"/>
      <w:numFmt w:val="decimal"/>
      <w:lvlText w:val="%1."/>
      <w:lvlJc w:val="left"/>
      <w:pPr>
        <w:tabs>
          <w:tab w:val="num" w:pos="648"/>
        </w:tabs>
        <w:ind w:left="648" w:hanging="360"/>
      </w:pPr>
      <w:rPr>
        <w:rFonts w:hint="default"/>
      </w:rPr>
    </w:lvl>
    <w:lvl w:ilvl="1">
      <w:start w:val="1"/>
      <w:numFmt w:val="decimal"/>
      <w:lvlText w:val="%1.%2."/>
      <w:lvlJc w:val="left"/>
      <w:pPr>
        <w:tabs>
          <w:tab w:val="num" w:pos="1080"/>
        </w:tabs>
        <w:ind w:left="1080" w:hanging="432"/>
      </w:pPr>
      <w:rPr>
        <w:rFonts w:hint="default"/>
      </w:rPr>
    </w:lvl>
    <w:lvl w:ilvl="2">
      <w:start w:val="1"/>
      <w:numFmt w:val="decimal"/>
      <w:lvlRestart w:val="0"/>
      <w:pStyle w:val="Heading3"/>
      <w:lvlText w:val="%1.%2.%3."/>
      <w:lvlJc w:val="left"/>
      <w:pPr>
        <w:tabs>
          <w:tab w:val="num" w:pos="1728"/>
        </w:tabs>
        <w:ind w:left="1512" w:hanging="504"/>
      </w:pPr>
      <w:rPr>
        <w:rFonts w:hint="default"/>
      </w:rPr>
    </w:lvl>
    <w:lvl w:ilvl="3">
      <w:start w:val="1"/>
      <w:numFmt w:val="decimal"/>
      <w:lvlText w:val="%1.%2.%3.%4."/>
      <w:lvlJc w:val="left"/>
      <w:pPr>
        <w:tabs>
          <w:tab w:val="num" w:pos="2088"/>
        </w:tabs>
        <w:ind w:left="2016" w:hanging="648"/>
      </w:pPr>
      <w:rPr>
        <w:rFonts w:hint="default"/>
      </w:rPr>
    </w:lvl>
    <w:lvl w:ilvl="4">
      <w:start w:val="1"/>
      <w:numFmt w:val="decimal"/>
      <w:lvlText w:val="%1.%2.%3.%4.%5."/>
      <w:lvlJc w:val="left"/>
      <w:pPr>
        <w:tabs>
          <w:tab w:val="num" w:pos="2808"/>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32">
    <w:nsid w:val="709C6339"/>
    <w:multiLevelType w:val="hybridMultilevel"/>
    <w:tmpl w:val="974A5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23"/>
  </w:num>
  <w:num w:numId="4">
    <w:abstractNumId w:val="19"/>
  </w:num>
  <w:num w:numId="5">
    <w:abstractNumId w:val="26"/>
  </w:num>
  <w:num w:numId="6">
    <w:abstractNumId w:val="30"/>
  </w:num>
  <w:num w:numId="7">
    <w:abstractNumId w:val="25"/>
  </w:num>
  <w:num w:numId="8">
    <w:abstractNumId w:val="9"/>
  </w:num>
  <w:num w:numId="9">
    <w:abstractNumId w:val="4"/>
  </w:num>
  <w:num w:numId="10">
    <w:abstractNumId w:val="17"/>
  </w:num>
  <w:num w:numId="11">
    <w:abstractNumId w:val="28"/>
  </w:num>
  <w:num w:numId="12">
    <w:abstractNumId w:val="13"/>
  </w:num>
  <w:num w:numId="13">
    <w:abstractNumId w:val="13"/>
  </w:num>
  <w:num w:numId="14">
    <w:abstractNumId w:val="27"/>
  </w:num>
  <w:num w:numId="15">
    <w:abstractNumId w:val="20"/>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4"/>
  </w:num>
  <w:num w:numId="19">
    <w:abstractNumId w:val="11"/>
  </w:num>
  <w:num w:numId="20">
    <w:abstractNumId w:val="24"/>
  </w:num>
  <w:num w:numId="21">
    <w:abstractNumId w:val="22"/>
  </w:num>
  <w:num w:numId="22">
    <w:abstractNumId w:val="21"/>
  </w:num>
  <w:num w:numId="23">
    <w:abstractNumId w:val="10"/>
  </w:num>
  <w:num w:numId="24">
    <w:abstractNumId w:val="7"/>
  </w:num>
  <w:num w:numId="25">
    <w:abstractNumId w:val="6"/>
  </w:num>
  <w:num w:numId="26">
    <w:abstractNumId w:val="5"/>
  </w:num>
  <w:num w:numId="27">
    <w:abstractNumId w:val="3"/>
  </w:num>
  <w:num w:numId="28">
    <w:abstractNumId w:val="2"/>
  </w:num>
  <w:num w:numId="29">
    <w:abstractNumId w:val="1"/>
  </w:num>
  <w:num w:numId="30">
    <w:abstractNumId w:val="0"/>
  </w:num>
  <w:num w:numId="31">
    <w:abstractNumId w:val="12"/>
  </w:num>
  <w:num w:numId="32">
    <w:abstractNumId w:val="16"/>
  </w:num>
  <w:num w:numId="33">
    <w:abstractNumId w:val="32"/>
  </w:num>
  <w:num w:numId="34">
    <w:abstractNumId w:val="2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linkStyles/>
  <w:trackRevisions/>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F57AB4"/>
    <w:rsid w:val="00003A2E"/>
    <w:rsid w:val="00006240"/>
    <w:rsid w:val="0000696F"/>
    <w:rsid w:val="00010457"/>
    <w:rsid w:val="00011091"/>
    <w:rsid w:val="00012D35"/>
    <w:rsid w:val="00027AFA"/>
    <w:rsid w:val="00032380"/>
    <w:rsid w:val="000349E1"/>
    <w:rsid w:val="00034BD5"/>
    <w:rsid w:val="00040EE2"/>
    <w:rsid w:val="00050AFF"/>
    <w:rsid w:val="00051D70"/>
    <w:rsid w:val="00051FBF"/>
    <w:rsid w:val="0005447B"/>
    <w:rsid w:val="0005509B"/>
    <w:rsid w:val="00056654"/>
    <w:rsid w:val="00056B32"/>
    <w:rsid w:val="00060419"/>
    <w:rsid w:val="000608BB"/>
    <w:rsid w:val="0006243C"/>
    <w:rsid w:val="000637A2"/>
    <w:rsid w:val="00064AB4"/>
    <w:rsid w:val="00066F8F"/>
    <w:rsid w:val="000670AB"/>
    <w:rsid w:val="00076D37"/>
    <w:rsid w:val="0008064E"/>
    <w:rsid w:val="000905BA"/>
    <w:rsid w:val="00092EEE"/>
    <w:rsid w:val="0009497F"/>
    <w:rsid w:val="00095B03"/>
    <w:rsid w:val="00095BF2"/>
    <w:rsid w:val="000A1957"/>
    <w:rsid w:val="000A5505"/>
    <w:rsid w:val="000A7016"/>
    <w:rsid w:val="000B449D"/>
    <w:rsid w:val="000B6046"/>
    <w:rsid w:val="000B71FC"/>
    <w:rsid w:val="000C393C"/>
    <w:rsid w:val="000D055D"/>
    <w:rsid w:val="000E1FDD"/>
    <w:rsid w:val="000E2D24"/>
    <w:rsid w:val="000E4790"/>
    <w:rsid w:val="000E7B9D"/>
    <w:rsid w:val="000F10B8"/>
    <w:rsid w:val="000F168D"/>
    <w:rsid w:val="000F3BB8"/>
    <w:rsid w:val="000F4227"/>
    <w:rsid w:val="000F5CFE"/>
    <w:rsid w:val="000F6DF6"/>
    <w:rsid w:val="00102A5D"/>
    <w:rsid w:val="001126DE"/>
    <w:rsid w:val="00116DFC"/>
    <w:rsid w:val="0012337D"/>
    <w:rsid w:val="00125D04"/>
    <w:rsid w:val="00135C73"/>
    <w:rsid w:val="00136370"/>
    <w:rsid w:val="00136683"/>
    <w:rsid w:val="001403AC"/>
    <w:rsid w:val="001414EA"/>
    <w:rsid w:val="001442ED"/>
    <w:rsid w:val="00147928"/>
    <w:rsid w:val="00150E5D"/>
    <w:rsid w:val="00151CA2"/>
    <w:rsid w:val="00153081"/>
    <w:rsid w:val="001542D0"/>
    <w:rsid w:val="001556E9"/>
    <w:rsid w:val="00160143"/>
    <w:rsid w:val="00160D95"/>
    <w:rsid w:val="001618B4"/>
    <w:rsid w:val="001634DF"/>
    <w:rsid w:val="00164D6C"/>
    <w:rsid w:val="00170397"/>
    <w:rsid w:val="00170D42"/>
    <w:rsid w:val="001731D5"/>
    <w:rsid w:val="001778ED"/>
    <w:rsid w:val="00180CD9"/>
    <w:rsid w:val="00182187"/>
    <w:rsid w:val="00182AE9"/>
    <w:rsid w:val="00185834"/>
    <w:rsid w:val="001879F1"/>
    <w:rsid w:val="00187A67"/>
    <w:rsid w:val="001904F4"/>
    <w:rsid w:val="00193DFC"/>
    <w:rsid w:val="001955BC"/>
    <w:rsid w:val="00196A20"/>
    <w:rsid w:val="001A45BA"/>
    <w:rsid w:val="001A7F49"/>
    <w:rsid w:val="001C1D6F"/>
    <w:rsid w:val="001C3563"/>
    <w:rsid w:val="001C4053"/>
    <w:rsid w:val="001C56AA"/>
    <w:rsid w:val="001C6C6E"/>
    <w:rsid w:val="001D3E5F"/>
    <w:rsid w:val="001D4E29"/>
    <w:rsid w:val="001E4E63"/>
    <w:rsid w:val="001F0B85"/>
    <w:rsid w:val="001F4BCE"/>
    <w:rsid w:val="00200562"/>
    <w:rsid w:val="0021065D"/>
    <w:rsid w:val="0022061D"/>
    <w:rsid w:val="002236AA"/>
    <w:rsid w:val="002275DD"/>
    <w:rsid w:val="002336AC"/>
    <w:rsid w:val="002414CE"/>
    <w:rsid w:val="00242AB3"/>
    <w:rsid w:val="00243FA3"/>
    <w:rsid w:val="0024480D"/>
    <w:rsid w:val="00245949"/>
    <w:rsid w:val="00253ABB"/>
    <w:rsid w:val="00254CC9"/>
    <w:rsid w:val="00266103"/>
    <w:rsid w:val="00270F24"/>
    <w:rsid w:val="00271869"/>
    <w:rsid w:val="00273696"/>
    <w:rsid w:val="00274E1D"/>
    <w:rsid w:val="002764CC"/>
    <w:rsid w:val="0028011A"/>
    <w:rsid w:val="00282512"/>
    <w:rsid w:val="002827C0"/>
    <w:rsid w:val="00282A6C"/>
    <w:rsid w:val="00282E3D"/>
    <w:rsid w:val="002B1D5D"/>
    <w:rsid w:val="002B1F90"/>
    <w:rsid w:val="002B1FB1"/>
    <w:rsid w:val="002B42D5"/>
    <w:rsid w:val="002E0BC1"/>
    <w:rsid w:val="002E16DB"/>
    <w:rsid w:val="002E2295"/>
    <w:rsid w:val="002E4D58"/>
    <w:rsid w:val="002E5E3E"/>
    <w:rsid w:val="002E662D"/>
    <w:rsid w:val="002F1DB4"/>
    <w:rsid w:val="002F1F9C"/>
    <w:rsid w:val="002F40CD"/>
    <w:rsid w:val="002F7099"/>
    <w:rsid w:val="00301330"/>
    <w:rsid w:val="00301509"/>
    <w:rsid w:val="00312A18"/>
    <w:rsid w:val="00312C21"/>
    <w:rsid w:val="00313A7F"/>
    <w:rsid w:val="00314286"/>
    <w:rsid w:val="00317814"/>
    <w:rsid w:val="0032136B"/>
    <w:rsid w:val="0032209C"/>
    <w:rsid w:val="003235CD"/>
    <w:rsid w:val="0032705A"/>
    <w:rsid w:val="00327477"/>
    <w:rsid w:val="00331DDD"/>
    <w:rsid w:val="00333063"/>
    <w:rsid w:val="0033425C"/>
    <w:rsid w:val="00357782"/>
    <w:rsid w:val="003577E9"/>
    <w:rsid w:val="00357D76"/>
    <w:rsid w:val="003603E7"/>
    <w:rsid w:val="003638D5"/>
    <w:rsid w:val="003650C5"/>
    <w:rsid w:val="0037128B"/>
    <w:rsid w:val="003767FE"/>
    <w:rsid w:val="00382E1B"/>
    <w:rsid w:val="003832FC"/>
    <w:rsid w:val="003854B5"/>
    <w:rsid w:val="003866AF"/>
    <w:rsid w:val="00387CEE"/>
    <w:rsid w:val="003902AF"/>
    <w:rsid w:val="003940D7"/>
    <w:rsid w:val="00394A83"/>
    <w:rsid w:val="003A00DB"/>
    <w:rsid w:val="003A0781"/>
    <w:rsid w:val="003A4A34"/>
    <w:rsid w:val="003A7B6E"/>
    <w:rsid w:val="003B1C12"/>
    <w:rsid w:val="003B376C"/>
    <w:rsid w:val="003B673B"/>
    <w:rsid w:val="003B6837"/>
    <w:rsid w:val="003B7D9D"/>
    <w:rsid w:val="003C03FB"/>
    <w:rsid w:val="003C1D85"/>
    <w:rsid w:val="003C1EF8"/>
    <w:rsid w:val="003C6258"/>
    <w:rsid w:val="003C75D4"/>
    <w:rsid w:val="003D355D"/>
    <w:rsid w:val="003D43EC"/>
    <w:rsid w:val="003D5D6E"/>
    <w:rsid w:val="003E406E"/>
    <w:rsid w:val="003E7266"/>
    <w:rsid w:val="003E72B8"/>
    <w:rsid w:val="003E7723"/>
    <w:rsid w:val="003E783F"/>
    <w:rsid w:val="003F0463"/>
    <w:rsid w:val="003F2B69"/>
    <w:rsid w:val="003F517C"/>
    <w:rsid w:val="004030AE"/>
    <w:rsid w:val="00415AA4"/>
    <w:rsid w:val="00415CE9"/>
    <w:rsid w:val="004168E2"/>
    <w:rsid w:val="00417FE5"/>
    <w:rsid w:val="00420260"/>
    <w:rsid w:val="004227DE"/>
    <w:rsid w:val="00422BE8"/>
    <w:rsid w:val="00424792"/>
    <w:rsid w:val="00427318"/>
    <w:rsid w:val="00432419"/>
    <w:rsid w:val="00434D66"/>
    <w:rsid w:val="00440F4B"/>
    <w:rsid w:val="00441B70"/>
    <w:rsid w:val="00443267"/>
    <w:rsid w:val="0044393E"/>
    <w:rsid w:val="00444B29"/>
    <w:rsid w:val="004479C2"/>
    <w:rsid w:val="00450A43"/>
    <w:rsid w:val="00451287"/>
    <w:rsid w:val="004516EC"/>
    <w:rsid w:val="00451F54"/>
    <w:rsid w:val="00453227"/>
    <w:rsid w:val="004612C8"/>
    <w:rsid w:val="004673C6"/>
    <w:rsid w:val="0047153C"/>
    <w:rsid w:val="00476ADA"/>
    <w:rsid w:val="00477144"/>
    <w:rsid w:val="00477C90"/>
    <w:rsid w:val="00477F06"/>
    <w:rsid w:val="0048433F"/>
    <w:rsid w:val="00486A78"/>
    <w:rsid w:val="0049117E"/>
    <w:rsid w:val="004911BB"/>
    <w:rsid w:val="00496117"/>
    <w:rsid w:val="00496F7A"/>
    <w:rsid w:val="004A1A21"/>
    <w:rsid w:val="004A2232"/>
    <w:rsid w:val="004A49CD"/>
    <w:rsid w:val="004A4DE6"/>
    <w:rsid w:val="004B142B"/>
    <w:rsid w:val="004B15C8"/>
    <w:rsid w:val="004B1F3C"/>
    <w:rsid w:val="004B46E3"/>
    <w:rsid w:val="004B5677"/>
    <w:rsid w:val="004C4886"/>
    <w:rsid w:val="004C64FD"/>
    <w:rsid w:val="004D2797"/>
    <w:rsid w:val="004D396A"/>
    <w:rsid w:val="004D4EC2"/>
    <w:rsid w:val="004E21BF"/>
    <w:rsid w:val="004E3D53"/>
    <w:rsid w:val="004E6E36"/>
    <w:rsid w:val="004F0047"/>
    <w:rsid w:val="004F13FC"/>
    <w:rsid w:val="004F2031"/>
    <w:rsid w:val="004F288C"/>
    <w:rsid w:val="004F642A"/>
    <w:rsid w:val="005017C3"/>
    <w:rsid w:val="005031D2"/>
    <w:rsid w:val="00504A55"/>
    <w:rsid w:val="00507527"/>
    <w:rsid w:val="0051351B"/>
    <w:rsid w:val="005214C2"/>
    <w:rsid w:val="00522543"/>
    <w:rsid w:val="00527341"/>
    <w:rsid w:val="00535D5A"/>
    <w:rsid w:val="0053752B"/>
    <w:rsid w:val="00540B5C"/>
    <w:rsid w:val="0054303D"/>
    <w:rsid w:val="005436C1"/>
    <w:rsid w:val="00550FE0"/>
    <w:rsid w:val="00552FD8"/>
    <w:rsid w:val="00555339"/>
    <w:rsid w:val="00555487"/>
    <w:rsid w:val="00556D91"/>
    <w:rsid w:val="00567B52"/>
    <w:rsid w:val="0057122B"/>
    <w:rsid w:val="00573639"/>
    <w:rsid w:val="00573865"/>
    <w:rsid w:val="00581D18"/>
    <w:rsid w:val="00586CE6"/>
    <w:rsid w:val="005907BF"/>
    <w:rsid w:val="00593CA5"/>
    <w:rsid w:val="005A1B81"/>
    <w:rsid w:val="005A1FA7"/>
    <w:rsid w:val="005A7853"/>
    <w:rsid w:val="005B3F99"/>
    <w:rsid w:val="005B5116"/>
    <w:rsid w:val="005B6659"/>
    <w:rsid w:val="005B673F"/>
    <w:rsid w:val="005B6F55"/>
    <w:rsid w:val="005B788F"/>
    <w:rsid w:val="005C1820"/>
    <w:rsid w:val="005C7794"/>
    <w:rsid w:val="005D147F"/>
    <w:rsid w:val="005D49DF"/>
    <w:rsid w:val="005D54F0"/>
    <w:rsid w:val="005D5E21"/>
    <w:rsid w:val="005D78D3"/>
    <w:rsid w:val="005E133F"/>
    <w:rsid w:val="005E3019"/>
    <w:rsid w:val="005E718B"/>
    <w:rsid w:val="005F1135"/>
    <w:rsid w:val="005F3AF6"/>
    <w:rsid w:val="005F3C74"/>
    <w:rsid w:val="005F4042"/>
    <w:rsid w:val="005F4649"/>
    <w:rsid w:val="005F4A57"/>
    <w:rsid w:val="005F5893"/>
    <w:rsid w:val="005F6D42"/>
    <w:rsid w:val="005F72E6"/>
    <w:rsid w:val="00602136"/>
    <w:rsid w:val="00602C90"/>
    <w:rsid w:val="006051C0"/>
    <w:rsid w:val="0061546B"/>
    <w:rsid w:val="0061604C"/>
    <w:rsid w:val="006177F0"/>
    <w:rsid w:val="0062286A"/>
    <w:rsid w:val="00622C40"/>
    <w:rsid w:val="00623582"/>
    <w:rsid w:val="00624BE6"/>
    <w:rsid w:val="00630F3A"/>
    <w:rsid w:val="00631959"/>
    <w:rsid w:val="00632BB5"/>
    <w:rsid w:val="00640B1B"/>
    <w:rsid w:val="00642D04"/>
    <w:rsid w:val="0064503D"/>
    <w:rsid w:val="00650D2D"/>
    <w:rsid w:val="006517D9"/>
    <w:rsid w:val="00656735"/>
    <w:rsid w:val="00663AF0"/>
    <w:rsid w:val="00663D94"/>
    <w:rsid w:val="00665E2B"/>
    <w:rsid w:val="00667808"/>
    <w:rsid w:val="00671A5D"/>
    <w:rsid w:val="00673040"/>
    <w:rsid w:val="00676030"/>
    <w:rsid w:val="006761B4"/>
    <w:rsid w:val="0068441D"/>
    <w:rsid w:val="00685D53"/>
    <w:rsid w:val="00686C23"/>
    <w:rsid w:val="006919B6"/>
    <w:rsid w:val="006933C9"/>
    <w:rsid w:val="00693BE7"/>
    <w:rsid w:val="006A5758"/>
    <w:rsid w:val="006B227A"/>
    <w:rsid w:val="006B2A01"/>
    <w:rsid w:val="006B4E4C"/>
    <w:rsid w:val="006B6C10"/>
    <w:rsid w:val="006C4255"/>
    <w:rsid w:val="006C530C"/>
    <w:rsid w:val="006D1E39"/>
    <w:rsid w:val="006D4BE3"/>
    <w:rsid w:val="006D5717"/>
    <w:rsid w:val="006D7570"/>
    <w:rsid w:val="006D778E"/>
    <w:rsid w:val="006E0F87"/>
    <w:rsid w:val="006E112C"/>
    <w:rsid w:val="006E3857"/>
    <w:rsid w:val="006E3AEF"/>
    <w:rsid w:val="006E3D4A"/>
    <w:rsid w:val="006F0E57"/>
    <w:rsid w:val="006F1D67"/>
    <w:rsid w:val="006F1FB4"/>
    <w:rsid w:val="006F2A08"/>
    <w:rsid w:val="006F3DDE"/>
    <w:rsid w:val="006F7A00"/>
    <w:rsid w:val="00703131"/>
    <w:rsid w:val="00721CD3"/>
    <w:rsid w:val="00723F57"/>
    <w:rsid w:val="0072416A"/>
    <w:rsid w:val="007243E9"/>
    <w:rsid w:val="007276E3"/>
    <w:rsid w:val="00727CDB"/>
    <w:rsid w:val="00730793"/>
    <w:rsid w:val="00732CCD"/>
    <w:rsid w:val="0073425A"/>
    <w:rsid w:val="00744098"/>
    <w:rsid w:val="0075253B"/>
    <w:rsid w:val="00755990"/>
    <w:rsid w:val="00757031"/>
    <w:rsid w:val="0076587F"/>
    <w:rsid w:val="007662F8"/>
    <w:rsid w:val="00767940"/>
    <w:rsid w:val="00767F3C"/>
    <w:rsid w:val="00771A53"/>
    <w:rsid w:val="007749AE"/>
    <w:rsid w:val="00777C9D"/>
    <w:rsid w:val="00780BBA"/>
    <w:rsid w:val="00781EC3"/>
    <w:rsid w:val="007878D1"/>
    <w:rsid w:val="00793637"/>
    <w:rsid w:val="007939D1"/>
    <w:rsid w:val="00795D8F"/>
    <w:rsid w:val="00796079"/>
    <w:rsid w:val="00796F39"/>
    <w:rsid w:val="007A16AF"/>
    <w:rsid w:val="007A6B44"/>
    <w:rsid w:val="007B2477"/>
    <w:rsid w:val="007B48B3"/>
    <w:rsid w:val="007B5C7E"/>
    <w:rsid w:val="007C28BD"/>
    <w:rsid w:val="007C2D40"/>
    <w:rsid w:val="007C46FB"/>
    <w:rsid w:val="007C57E1"/>
    <w:rsid w:val="007C6224"/>
    <w:rsid w:val="007D29A2"/>
    <w:rsid w:val="007D5018"/>
    <w:rsid w:val="007E004F"/>
    <w:rsid w:val="007E5843"/>
    <w:rsid w:val="007F4A7E"/>
    <w:rsid w:val="007F4BBC"/>
    <w:rsid w:val="007F6B6C"/>
    <w:rsid w:val="008023B0"/>
    <w:rsid w:val="008026AE"/>
    <w:rsid w:val="00807BE2"/>
    <w:rsid w:val="0081129C"/>
    <w:rsid w:val="00814457"/>
    <w:rsid w:val="00821311"/>
    <w:rsid w:val="00824520"/>
    <w:rsid w:val="00841F45"/>
    <w:rsid w:val="0084344D"/>
    <w:rsid w:val="00844464"/>
    <w:rsid w:val="00852C70"/>
    <w:rsid w:val="00853F02"/>
    <w:rsid w:val="0086350B"/>
    <w:rsid w:val="00865EEE"/>
    <w:rsid w:val="00866B13"/>
    <w:rsid w:val="00870E61"/>
    <w:rsid w:val="00872C24"/>
    <w:rsid w:val="00873011"/>
    <w:rsid w:val="0087580E"/>
    <w:rsid w:val="00875D64"/>
    <w:rsid w:val="0087746F"/>
    <w:rsid w:val="008821B8"/>
    <w:rsid w:val="00884AB3"/>
    <w:rsid w:val="00885709"/>
    <w:rsid w:val="008872CD"/>
    <w:rsid w:val="00887FB2"/>
    <w:rsid w:val="00890A4F"/>
    <w:rsid w:val="00890AC8"/>
    <w:rsid w:val="008911D4"/>
    <w:rsid w:val="00891AF5"/>
    <w:rsid w:val="008A23B8"/>
    <w:rsid w:val="008A4453"/>
    <w:rsid w:val="008B447B"/>
    <w:rsid w:val="008B46B5"/>
    <w:rsid w:val="008B537A"/>
    <w:rsid w:val="008B5810"/>
    <w:rsid w:val="008B6F22"/>
    <w:rsid w:val="008C45DD"/>
    <w:rsid w:val="008C5A53"/>
    <w:rsid w:val="008C617F"/>
    <w:rsid w:val="008D4C01"/>
    <w:rsid w:val="008E7DE2"/>
    <w:rsid w:val="008F13EB"/>
    <w:rsid w:val="008F380F"/>
    <w:rsid w:val="008F3C11"/>
    <w:rsid w:val="008F599A"/>
    <w:rsid w:val="008F65DA"/>
    <w:rsid w:val="008F757E"/>
    <w:rsid w:val="008F7DE2"/>
    <w:rsid w:val="009063BC"/>
    <w:rsid w:val="00910732"/>
    <w:rsid w:val="00914C86"/>
    <w:rsid w:val="00914D4F"/>
    <w:rsid w:val="00923FCB"/>
    <w:rsid w:val="00925943"/>
    <w:rsid w:val="009309A4"/>
    <w:rsid w:val="00930F18"/>
    <w:rsid w:val="00933D2C"/>
    <w:rsid w:val="00936DEE"/>
    <w:rsid w:val="00936F3D"/>
    <w:rsid w:val="00942F5C"/>
    <w:rsid w:val="00945017"/>
    <w:rsid w:val="00954A94"/>
    <w:rsid w:val="00955117"/>
    <w:rsid w:val="00963785"/>
    <w:rsid w:val="00965E4E"/>
    <w:rsid w:val="009700B6"/>
    <w:rsid w:val="00972B5F"/>
    <w:rsid w:val="00973CD5"/>
    <w:rsid w:val="009772DC"/>
    <w:rsid w:val="00980733"/>
    <w:rsid w:val="0098665E"/>
    <w:rsid w:val="00990072"/>
    <w:rsid w:val="0099021C"/>
    <w:rsid w:val="00991E5E"/>
    <w:rsid w:val="00992E9D"/>
    <w:rsid w:val="009A0437"/>
    <w:rsid w:val="009A4A83"/>
    <w:rsid w:val="009B210C"/>
    <w:rsid w:val="009B3FCF"/>
    <w:rsid w:val="009C0F55"/>
    <w:rsid w:val="009C4B9B"/>
    <w:rsid w:val="009D2421"/>
    <w:rsid w:val="009D2A33"/>
    <w:rsid w:val="009D5302"/>
    <w:rsid w:val="009D5DE5"/>
    <w:rsid w:val="009E35D4"/>
    <w:rsid w:val="009F30E4"/>
    <w:rsid w:val="009F425F"/>
    <w:rsid w:val="009F60F7"/>
    <w:rsid w:val="00A0330D"/>
    <w:rsid w:val="00A0497E"/>
    <w:rsid w:val="00A11A40"/>
    <w:rsid w:val="00A11C12"/>
    <w:rsid w:val="00A17B58"/>
    <w:rsid w:val="00A207E1"/>
    <w:rsid w:val="00A351CA"/>
    <w:rsid w:val="00A35A85"/>
    <w:rsid w:val="00A36180"/>
    <w:rsid w:val="00A37763"/>
    <w:rsid w:val="00A41BC0"/>
    <w:rsid w:val="00A46DEF"/>
    <w:rsid w:val="00A46E50"/>
    <w:rsid w:val="00A4738B"/>
    <w:rsid w:val="00A5148D"/>
    <w:rsid w:val="00A51F73"/>
    <w:rsid w:val="00A54F87"/>
    <w:rsid w:val="00A562A0"/>
    <w:rsid w:val="00A60272"/>
    <w:rsid w:val="00A66A19"/>
    <w:rsid w:val="00A707AC"/>
    <w:rsid w:val="00A73D91"/>
    <w:rsid w:val="00A74732"/>
    <w:rsid w:val="00A80CEC"/>
    <w:rsid w:val="00A87A86"/>
    <w:rsid w:val="00AB05E6"/>
    <w:rsid w:val="00AB0AC1"/>
    <w:rsid w:val="00AB5FA4"/>
    <w:rsid w:val="00AB78BA"/>
    <w:rsid w:val="00AC23CF"/>
    <w:rsid w:val="00AC579D"/>
    <w:rsid w:val="00AD3D86"/>
    <w:rsid w:val="00AD7E55"/>
    <w:rsid w:val="00AD7F8F"/>
    <w:rsid w:val="00AE2433"/>
    <w:rsid w:val="00AE48BF"/>
    <w:rsid w:val="00AE765E"/>
    <w:rsid w:val="00AE774A"/>
    <w:rsid w:val="00AF0676"/>
    <w:rsid w:val="00AF0DCB"/>
    <w:rsid w:val="00AF23FF"/>
    <w:rsid w:val="00AF71A3"/>
    <w:rsid w:val="00B02238"/>
    <w:rsid w:val="00B04534"/>
    <w:rsid w:val="00B067D6"/>
    <w:rsid w:val="00B17750"/>
    <w:rsid w:val="00B218A0"/>
    <w:rsid w:val="00B2237F"/>
    <w:rsid w:val="00B235A4"/>
    <w:rsid w:val="00B26491"/>
    <w:rsid w:val="00B32982"/>
    <w:rsid w:val="00B32ACE"/>
    <w:rsid w:val="00B35943"/>
    <w:rsid w:val="00B42ACD"/>
    <w:rsid w:val="00B51F3E"/>
    <w:rsid w:val="00B524CA"/>
    <w:rsid w:val="00B5616E"/>
    <w:rsid w:val="00B57661"/>
    <w:rsid w:val="00B578A4"/>
    <w:rsid w:val="00B631ED"/>
    <w:rsid w:val="00B7232B"/>
    <w:rsid w:val="00B7387A"/>
    <w:rsid w:val="00B75CA4"/>
    <w:rsid w:val="00B77405"/>
    <w:rsid w:val="00B775B8"/>
    <w:rsid w:val="00B800EA"/>
    <w:rsid w:val="00B81217"/>
    <w:rsid w:val="00B81355"/>
    <w:rsid w:val="00B83487"/>
    <w:rsid w:val="00B86991"/>
    <w:rsid w:val="00B914E7"/>
    <w:rsid w:val="00B93836"/>
    <w:rsid w:val="00B9694E"/>
    <w:rsid w:val="00BA215A"/>
    <w:rsid w:val="00BA36BE"/>
    <w:rsid w:val="00BA481A"/>
    <w:rsid w:val="00BA4E37"/>
    <w:rsid w:val="00BA588E"/>
    <w:rsid w:val="00BA70F0"/>
    <w:rsid w:val="00BB6C29"/>
    <w:rsid w:val="00BC56C9"/>
    <w:rsid w:val="00BD1BC4"/>
    <w:rsid w:val="00BD4AF8"/>
    <w:rsid w:val="00BD4F9D"/>
    <w:rsid w:val="00BD5BC0"/>
    <w:rsid w:val="00BD77DE"/>
    <w:rsid w:val="00BE00AF"/>
    <w:rsid w:val="00BE454B"/>
    <w:rsid w:val="00BF21F5"/>
    <w:rsid w:val="00BF5B73"/>
    <w:rsid w:val="00BF660B"/>
    <w:rsid w:val="00BF797A"/>
    <w:rsid w:val="00C00466"/>
    <w:rsid w:val="00C06F9F"/>
    <w:rsid w:val="00C0775B"/>
    <w:rsid w:val="00C1022A"/>
    <w:rsid w:val="00C11C4F"/>
    <w:rsid w:val="00C11D34"/>
    <w:rsid w:val="00C11F92"/>
    <w:rsid w:val="00C135A7"/>
    <w:rsid w:val="00C14262"/>
    <w:rsid w:val="00C146F0"/>
    <w:rsid w:val="00C172D0"/>
    <w:rsid w:val="00C233D9"/>
    <w:rsid w:val="00C24E5D"/>
    <w:rsid w:val="00C251AE"/>
    <w:rsid w:val="00C25B0F"/>
    <w:rsid w:val="00C329A3"/>
    <w:rsid w:val="00C42626"/>
    <w:rsid w:val="00C45FBB"/>
    <w:rsid w:val="00C51FA2"/>
    <w:rsid w:val="00C565F9"/>
    <w:rsid w:val="00C616D3"/>
    <w:rsid w:val="00C62A4D"/>
    <w:rsid w:val="00C6341F"/>
    <w:rsid w:val="00C67727"/>
    <w:rsid w:val="00C71005"/>
    <w:rsid w:val="00C74885"/>
    <w:rsid w:val="00C75957"/>
    <w:rsid w:val="00C763B8"/>
    <w:rsid w:val="00C93487"/>
    <w:rsid w:val="00C968DC"/>
    <w:rsid w:val="00CA10CB"/>
    <w:rsid w:val="00CA3F22"/>
    <w:rsid w:val="00CA6DF3"/>
    <w:rsid w:val="00CB77A5"/>
    <w:rsid w:val="00CC6CD8"/>
    <w:rsid w:val="00CD15D4"/>
    <w:rsid w:val="00CD7164"/>
    <w:rsid w:val="00CE797D"/>
    <w:rsid w:val="00CF0E94"/>
    <w:rsid w:val="00CF5E3C"/>
    <w:rsid w:val="00D01C86"/>
    <w:rsid w:val="00D0676A"/>
    <w:rsid w:val="00D06925"/>
    <w:rsid w:val="00D1172C"/>
    <w:rsid w:val="00D11F5D"/>
    <w:rsid w:val="00D13DFB"/>
    <w:rsid w:val="00D15652"/>
    <w:rsid w:val="00D209EF"/>
    <w:rsid w:val="00D2281E"/>
    <w:rsid w:val="00D30352"/>
    <w:rsid w:val="00D3088A"/>
    <w:rsid w:val="00D34A08"/>
    <w:rsid w:val="00D43477"/>
    <w:rsid w:val="00D51182"/>
    <w:rsid w:val="00D51C0A"/>
    <w:rsid w:val="00D51C68"/>
    <w:rsid w:val="00D70618"/>
    <w:rsid w:val="00D7260A"/>
    <w:rsid w:val="00D72C07"/>
    <w:rsid w:val="00D72ECD"/>
    <w:rsid w:val="00D734AA"/>
    <w:rsid w:val="00D76062"/>
    <w:rsid w:val="00D81B45"/>
    <w:rsid w:val="00D82490"/>
    <w:rsid w:val="00D826FF"/>
    <w:rsid w:val="00D84693"/>
    <w:rsid w:val="00D87F36"/>
    <w:rsid w:val="00D9496E"/>
    <w:rsid w:val="00D9660B"/>
    <w:rsid w:val="00D97223"/>
    <w:rsid w:val="00DA30FE"/>
    <w:rsid w:val="00DA394A"/>
    <w:rsid w:val="00DA5254"/>
    <w:rsid w:val="00DA7D10"/>
    <w:rsid w:val="00DB0245"/>
    <w:rsid w:val="00DC088D"/>
    <w:rsid w:val="00DC64CA"/>
    <w:rsid w:val="00DD4F77"/>
    <w:rsid w:val="00DD5974"/>
    <w:rsid w:val="00DE0AEC"/>
    <w:rsid w:val="00DE2A8B"/>
    <w:rsid w:val="00DE3D01"/>
    <w:rsid w:val="00DE5482"/>
    <w:rsid w:val="00DE5F61"/>
    <w:rsid w:val="00DF1642"/>
    <w:rsid w:val="00DF503A"/>
    <w:rsid w:val="00E06239"/>
    <w:rsid w:val="00E072B4"/>
    <w:rsid w:val="00E0776E"/>
    <w:rsid w:val="00E128E5"/>
    <w:rsid w:val="00E139A5"/>
    <w:rsid w:val="00E13FFC"/>
    <w:rsid w:val="00E1572E"/>
    <w:rsid w:val="00E20876"/>
    <w:rsid w:val="00E215B8"/>
    <w:rsid w:val="00E226FA"/>
    <w:rsid w:val="00E26F79"/>
    <w:rsid w:val="00E353E9"/>
    <w:rsid w:val="00E36004"/>
    <w:rsid w:val="00E432A4"/>
    <w:rsid w:val="00E4335E"/>
    <w:rsid w:val="00E44090"/>
    <w:rsid w:val="00E44A1C"/>
    <w:rsid w:val="00E55600"/>
    <w:rsid w:val="00E64C98"/>
    <w:rsid w:val="00E663DC"/>
    <w:rsid w:val="00E67FC0"/>
    <w:rsid w:val="00E85BC8"/>
    <w:rsid w:val="00E87EEC"/>
    <w:rsid w:val="00E91091"/>
    <w:rsid w:val="00E91695"/>
    <w:rsid w:val="00EA0CA1"/>
    <w:rsid w:val="00EA2D8F"/>
    <w:rsid w:val="00EA71C2"/>
    <w:rsid w:val="00EB0A15"/>
    <w:rsid w:val="00EB27DE"/>
    <w:rsid w:val="00EB6FD1"/>
    <w:rsid w:val="00EC057F"/>
    <w:rsid w:val="00EC1B60"/>
    <w:rsid w:val="00EC1F88"/>
    <w:rsid w:val="00EC42CA"/>
    <w:rsid w:val="00EC4B2A"/>
    <w:rsid w:val="00EC753C"/>
    <w:rsid w:val="00ED005D"/>
    <w:rsid w:val="00ED538F"/>
    <w:rsid w:val="00EE27BE"/>
    <w:rsid w:val="00EE3A33"/>
    <w:rsid w:val="00EE53FC"/>
    <w:rsid w:val="00F04257"/>
    <w:rsid w:val="00F06140"/>
    <w:rsid w:val="00F154BB"/>
    <w:rsid w:val="00F158A0"/>
    <w:rsid w:val="00F17685"/>
    <w:rsid w:val="00F17691"/>
    <w:rsid w:val="00F17881"/>
    <w:rsid w:val="00F2036E"/>
    <w:rsid w:val="00F26690"/>
    <w:rsid w:val="00F268A7"/>
    <w:rsid w:val="00F26A70"/>
    <w:rsid w:val="00F313A4"/>
    <w:rsid w:val="00F322CF"/>
    <w:rsid w:val="00F419F1"/>
    <w:rsid w:val="00F41CE0"/>
    <w:rsid w:val="00F420C3"/>
    <w:rsid w:val="00F4509A"/>
    <w:rsid w:val="00F46486"/>
    <w:rsid w:val="00F52EEE"/>
    <w:rsid w:val="00F57AB4"/>
    <w:rsid w:val="00F6212E"/>
    <w:rsid w:val="00F63CC3"/>
    <w:rsid w:val="00F63CFB"/>
    <w:rsid w:val="00F6531B"/>
    <w:rsid w:val="00F65EDA"/>
    <w:rsid w:val="00F66070"/>
    <w:rsid w:val="00F67092"/>
    <w:rsid w:val="00F70955"/>
    <w:rsid w:val="00F726FF"/>
    <w:rsid w:val="00F7298A"/>
    <w:rsid w:val="00F86664"/>
    <w:rsid w:val="00F93686"/>
    <w:rsid w:val="00F957D4"/>
    <w:rsid w:val="00F95DEE"/>
    <w:rsid w:val="00F96354"/>
    <w:rsid w:val="00F97D44"/>
    <w:rsid w:val="00FA1493"/>
    <w:rsid w:val="00FA1C62"/>
    <w:rsid w:val="00FA229B"/>
    <w:rsid w:val="00FA2447"/>
    <w:rsid w:val="00FA718C"/>
    <w:rsid w:val="00FA7249"/>
    <w:rsid w:val="00FB06B7"/>
    <w:rsid w:val="00FB088E"/>
    <w:rsid w:val="00FB17E0"/>
    <w:rsid w:val="00FB1D72"/>
    <w:rsid w:val="00FC231C"/>
    <w:rsid w:val="00FC6651"/>
    <w:rsid w:val="00FD24A7"/>
    <w:rsid w:val="00FD34E2"/>
    <w:rsid w:val="00FD4190"/>
    <w:rsid w:val="00FD4EDA"/>
    <w:rsid w:val="00FD7F18"/>
    <w:rsid w:val="00FE0AA9"/>
    <w:rsid w:val="00FF42CF"/>
    <w:rsid w:val="00FF4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table of figures" w:uiPriority="99"/>
    <w:lsdException w:name="Title" w:uiPriority="99" w:qFormat="1"/>
    <w:lsdException w:name="Default Paragraph Font" w:uiPriority="1"/>
    <w:lsdException w:name="Body Text" w:uiPriority="99" w:qFormat="1"/>
    <w:lsdException w:name="Subtitle" w:qFormat="1"/>
    <w:lsdException w:name="Hyperlink" w:uiPriority="99"/>
    <w:lsdException w:name="Emphasis" w:uiPriority="20" w:qFormat="1"/>
    <w:lsdException w:name="Plain Text" w:uiPriority="99"/>
    <w:lsdException w:name="No List" w:uiPriority="99"/>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154BB"/>
    <w:rPr>
      <w:sz w:val="24"/>
      <w:szCs w:val="24"/>
      <w:lang w:val="nl-NL" w:eastAsia="nl-NL"/>
    </w:rPr>
  </w:style>
  <w:style w:type="paragraph" w:styleId="Heading1">
    <w:name w:val="heading 1"/>
    <w:basedOn w:val="Normal"/>
    <w:next w:val="BodyText"/>
    <w:link w:val="Heading1Char"/>
    <w:uiPriority w:val="99"/>
    <w:qFormat/>
    <w:rsid w:val="00451287"/>
    <w:pPr>
      <w:keepNext/>
      <w:numPr>
        <w:numId w:val="17"/>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uiPriority w:val="99"/>
    <w:qFormat/>
    <w:rsid w:val="00451287"/>
    <w:pPr>
      <w:keepNext w:val="0"/>
      <w:numPr>
        <w:ilvl w:val="1"/>
      </w:numPr>
      <w:spacing w:after="120"/>
      <w:outlineLvl w:val="1"/>
    </w:pPr>
    <w:rPr>
      <w:rFonts w:eastAsia="MS Mincho"/>
      <w:bCs/>
      <w:caps w:val="0"/>
      <w:sz w:val="22"/>
    </w:rPr>
  </w:style>
  <w:style w:type="paragraph" w:styleId="Heading3">
    <w:name w:val="heading 3"/>
    <w:basedOn w:val="Normal"/>
    <w:next w:val="Normal"/>
    <w:link w:val="Heading3Char"/>
    <w:autoRedefine/>
    <w:qFormat/>
    <w:rsid w:val="00F154BB"/>
    <w:pPr>
      <w:keepNext/>
      <w:numPr>
        <w:ilvl w:val="2"/>
        <w:numId w:val="37"/>
      </w:numPr>
      <w:spacing w:before="240" w:after="60"/>
      <w:outlineLvl w:val="2"/>
    </w:pPr>
    <w:rPr>
      <w:rFonts w:ascii="Arial" w:hAnsi="Arial" w:cs="Arial"/>
      <w:b/>
      <w:bCs/>
      <w:sz w:val="26"/>
      <w:szCs w:val="26"/>
      <w:lang w:val="de-DE" w:eastAsia="de-DE"/>
    </w:rPr>
  </w:style>
  <w:style w:type="paragraph" w:styleId="Heading4">
    <w:name w:val="heading 4"/>
    <w:basedOn w:val="Normal"/>
    <w:next w:val="Normal"/>
    <w:link w:val="Heading4Char"/>
    <w:uiPriority w:val="99"/>
    <w:qFormat/>
    <w:rsid w:val="00451287"/>
    <w:pPr>
      <w:keepNext/>
      <w:numPr>
        <w:ilvl w:val="3"/>
        <w:numId w:val="17"/>
      </w:numPr>
      <w:spacing w:before="120" w:after="120"/>
      <w:outlineLvl w:val="3"/>
    </w:pPr>
    <w:rPr>
      <w:rFonts w:eastAsia="Calibri" w:cs="Calibri"/>
      <w:lang w:eastAsia="de-DE"/>
    </w:rPr>
  </w:style>
  <w:style w:type="paragraph" w:styleId="Heading5">
    <w:name w:val="heading 5"/>
    <w:basedOn w:val="Normal"/>
    <w:next w:val="Normal"/>
    <w:link w:val="Heading5Char"/>
    <w:rsid w:val="00451287"/>
    <w:pPr>
      <w:numPr>
        <w:ilvl w:val="4"/>
        <w:numId w:val="17"/>
      </w:numPr>
      <w:spacing w:before="240" w:after="60"/>
      <w:outlineLvl w:val="4"/>
    </w:pPr>
    <w:rPr>
      <w:lang w:val="de-DE" w:eastAsia="de-DE"/>
    </w:rPr>
  </w:style>
  <w:style w:type="paragraph" w:styleId="Heading6">
    <w:name w:val="heading 6"/>
    <w:basedOn w:val="Normal"/>
    <w:next w:val="Normal"/>
    <w:link w:val="Heading6Char"/>
    <w:rsid w:val="00451287"/>
    <w:pPr>
      <w:numPr>
        <w:ilvl w:val="5"/>
        <w:numId w:val="17"/>
      </w:numPr>
      <w:spacing w:before="240" w:after="60"/>
      <w:outlineLvl w:val="5"/>
    </w:pPr>
    <w:rPr>
      <w:i/>
      <w:lang w:val="de-DE" w:eastAsia="de-DE"/>
    </w:rPr>
  </w:style>
  <w:style w:type="paragraph" w:styleId="Heading7">
    <w:name w:val="heading 7"/>
    <w:basedOn w:val="Normal"/>
    <w:next w:val="Normal"/>
    <w:link w:val="Heading7Char"/>
    <w:rsid w:val="00451287"/>
    <w:pPr>
      <w:numPr>
        <w:ilvl w:val="6"/>
        <w:numId w:val="17"/>
      </w:numPr>
      <w:spacing w:before="240" w:after="60"/>
      <w:outlineLvl w:val="6"/>
    </w:pPr>
    <w:rPr>
      <w:lang w:val="de-DE" w:eastAsia="de-DE"/>
    </w:rPr>
  </w:style>
  <w:style w:type="paragraph" w:styleId="Heading8">
    <w:name w:val="heading 8"/>
    <w:basedOn w:val="Normal"/>
    <w:next w:val="Normal"/>
    <w:link w:val="Heading8Char"/>
    <w:rsid w:val="00451287"/>
    <w:pPr>
      <w:numPr>
        <w:ilvl w:val="7"/>
        <w:numId w:val="17"/>
      </w:numPr>
      <w:spacing w:before="240" w:after="60"/>
      <w:outlineLvl w:val="7"/>
    </w:pPr>
    <w:rPr>
      <w:i/>
      <w:lang w:val="de-DE" w:eastAsia="de-DE"/>
    </w:rPr>
  </w:style>
  <w:style w:type="paragraph" w:styleId="Heading9">
    <w:name w:val="heading 9"/>
    <w:basedOn w:val="Normal"/>
    <w:next w:val="Normal"/>
    <w:link w:val="Heading9Char"/>
    <w:rsid w:val="00451287"/>
    <w:pPr>
      <w:numPr>
        <w:ilvl w:val="8"/>
        <w:numId w:val="17"/>
      </w:numPr>
      <w:spacing w:before="240" w:after="60"/>
      <w:outlineLvl w:val="8"/>
    </w:pPr>
    <w:rPr>
      <w:b/>
      <w:i/>
      <w:sz w:val="18"/>
      <w:lang w:val="de-DE" w:eastAsia="de-DE"/>
    </w:rPr>
  </w:style>
  <w:style w:type="character" w:default="1" w:styleId="DefaultParagraphFont">
    <w:name w:val="Default Paragraph Font"/>
    <w:uiPriority w:val="1"/>
    <w:semiHidden/>
    <w:unhideWhenUsed/>
    <w:rsid w:val="00F154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4BB"/>
  </w:style>
  <w:style w:type="paragraph" w:styleId="Header">
    <w:name w:val="header"/>
    <w:basedOn w:val="Normal"/>
    <w:link w:val="HeaderChar"/>
    <w:rsid w:val="00451287"/>
    <w:pPr>
      <w:tabs>
        <w:tab w:val="center" w:pos="4678"/>
        <w:tab w:val="right" w:pos="9356"/>
      </w:tabs>
    </w:pPr>
  </w:style>
  <w:style w:type="paragraph" w:styleId="BodyText">
    <w:name w:val="Body Text"/>
    <w:basedOn w:val="Normal"/>
    <w:link w:val="BodyTextChar"/>
    <w:uiPriority w:val="99"/>
    <w:qFormat/>
    <w:rsid w:val="00451287"/>
    <w:pPr>
      <w:widowControl w:val="0"/>
      <w:spacing w:after="120"/>
      <w:jc w:val="both"/>
    </w:pPr>
    <w:rPr>
      <w:rFonts w:eastAsia="Calibri" w:cs="Calibri"/>
    </w:rPr>
  </w:style>
  <w:style w:type="paragraph" w:styleId="ListBullet">
    <w:name w:val="List Bullet"/>
    <w:basedOn w:val="Normal"/>
    <w:autoRedefine/>
    <w:rsid w:val="00451287"/>
    <w:pPr>
      <w:spacing w:before="60" w:after="80"/>
      <w:ind w:left="354"/>
    </w:pPr>
  </w:style>
  <w:style w:type="paragraph" w:styleId="ListBullet2">
    <w:name w:val="List Bullet 2"/>
    <w:basedOn w:val="Normal"/>
    <w:autoRedefine/>
    <w:rsid w:val="00CD15D4"/>
    <w:pPr>
      <w:numPr>
        <w:numId w:val="1"/>
      </w:numPr>
    </w:pPr>
  </w:style>
  <w:style w:type="paragraph" w:styleId="Title">
    <w:name w:val="Title"/>
    <w:basedOn w:val="Normal"/>
    <w:link w:val="TitleChar"/>
    <w:uiPriority w:val="99"/>
    <w:qFormat/>
    <w:rsid w:val="00451287"/>
    <w:pPr>
      <w:spacing w:before="120" w:after="240"/>
      <w:jc w:val="center"/>
      <w:outlineLvl w:val="0"/>
    </w:pPr>
    <w:rPr>
      <w:rFonts w:eastAsia="Calibri"/>
      <w:b/>
      <w:bCs/>
      <w:kern w:val="28"/>
      <w:sz w:val="32"/>
      <w:szCs w:val="32"/>
    </w:rPr>
  </w:style>
  <w:style w:type="paragraph" w:styleId="Footer">
    <w:name w:val="footer"/>
    <w:basedOn w:val="Normal"/>
    <w:link w:val="FooterChar"/>
    <w:rsid w:val="00451287"/>
    <w:pPr>
      <w:tabs>
        <w:tab w:val="center" w:pos="4678"/>
        <w:tab w:val="right" w:pos="9356"/>
      </w:tabs>
    </w:pPr>
  </w:style>
  <w:style w:type="paragraph" w:styleId="TOC1">
    <w:name w:val="toc 1"/>
    <w:basedOn w:val="Normal"/>
    <w:next w:val="Normal"/>
    <w:autoRedefine/>
    <w:uiPriority w:val="39"/>
    <w:rsid w:val="00451287"/>
    <w:pPr>
      <w:tabs>
        <w:tab w:val="left" w:pos="567"/>
        <w:tab w:val="right" w:pos="9639"/>
      </w:tabs>
      <w:spacing w:before="120"/>
      <w:ind w:left="567" w:right="142" w:hanging="567"/>
      <w:jc w:val="both"/>
    </w:pPr>
  </w:style>
  <w:style w:type="character" w:styleId="Hyperlink">
    <w:name w:val="Hyperlink"/>
    <w:uiPriority w:val="99"/>
    <w:rsid w:val="00451287"/>
    <w:rPr>
      <w:color w:val="0000FF"/>
      <w:u w:val="single"/>
    </w:rPr>
  </w:style>
  <w:style w:type="paragraph" w:styleId="Subtitle">
    <w:name w:val="Subtitle"/>
    <w:basedOn w:val="Normal"/>
    <w:link w:val="SubtitleChar"/>
    <w:qFormat/>
    <w:rsid w:val="00844464"/>
    <w:pPr>
      <w:spacing w:after="60"/>
      <w:jc w:val="center"/>
      <w:outlineLvl w:val="1"/>
    </w:pPr>
  </w:style>
  <w:style w:type="paragraph" w:customStyle="1" w:styleId="ActionItem">
    <w:name w:val="Action Item"/>
    <w:basedOn w:val="Normal"/>
    <w:next w:val="Normal"/>
    <w:link w:val="ActionItemChar"/>
    <w:qFormat/>
    <w:rsid w:val="00451287"/>
    <w:pPr>
      <w:spacing w:before="120" w:after="120"/>
    </w:pPr>
    <w:rPr>
      <w:rFonts w:eastAsia="Calibri" w:cs="Calibri"/>
      <w:i/>
      <w:color w:val="0000FF"/>
    </w:rPr>
  </w:style>
  <w:style w:type="paragraph" w:customStyle="1" w:styleId="Agenda1">
    <w:name w:val="Agenda 1"/>
    <w:basedOn w:val="Normal"/>
    <w:qFormat/>
    <w:rsid w:val="003638D5"/>
    <w:pPr>
      <w:numPr>
        <w:numId w:val="13"/>
      </w:numPr>
      <w:spacing w:before="120" w:after="120"/>
      <w:jc w:val="both"/>
    </w:pPr>
  </w:style>
  <w:style w:type="paragraph" w:styleId="TOC2">
    <w:name w:val="toc 2"/>
    <w:basedOn w:val="Normal"/>
    <w:next w:val="Normal"/>
    <w:autoRedefine/>
    <w:uiPriority w:val="39"/>
    <w:rsid w:val="00451287"/>
    <w:pPr>
      <w:tabs>
        <w:tab w:val="right" w:pos="9639"/>
      </w:tabs>
      <w:spacing w:before="120"/>
      <w:ind w:left="851" w:right="284" w:hanging="851"/>
    </w:pPr>
    <w:rPr>
      <w:rFonts w:eastAsia="MS Mincho"/>
      <w:noProof/>
      <w:lang w:eastAsia="ja-JP"/>
    </w:rPr>
  </w:style>
  <w:style w:type="paragraph" w:styleId="TOC3">
    <w:name w:val="toc 3"/>
    <w:basedOn w:val="Normal"/>
    <w:next w:val="Normal"/>
    <w:autoRedefine/>
    <w:uiPriority w:val="39"/>
    <w:rsid w:val="00451287"/>
    <w:pPr>
      <w:tabs>
        <w:tab w:val="right" w:pos="9639"/>
      </w:tabs>
      <w:spacing w:before="60" w:after="60"/>
      <w:ind w:left="1843" w:right="284" w:hanging="992"/>
    </w:pPr>
    <w:rPr>
      <w:rFonts w:eastAsia="MS Mincho"/>
      <w:noProof/>
      <w:lang w:eastAsia="ja-JP"/>
    </w:rPr>
  </w:style>
  <w:style w:type="paragraph" w:styleId="TOC4">
    <w:name w:val="toc 4"/>
    <w:basedOn w:val="Normal"/>
    <w:next w:val="Normal"/>
    <w:autoRedefine/>
    <w:uiPriority w:val="39"/>
    <w:rsid w:val="00451287"/>
    <w:pPr>
      <w:tabs>
        <w:tab w:val="left" w:pos="1701"/>
        <w:tab w:val="right" w:pos="9639"/>
      </w:tabs>
      <w:spacing w:before="240" w:after="240"/>
      <w:ind w:left="1701" w:hanging="1701"/>
    </w:pPr>
    <w:rPr>
      <w:noProof/>
    </w:rPr>
  </w:style>
  <w:style w:type="paragraph" w:styleId="TOC5">
    <w:name w:val="toc 5"/>
    <w:basedOn w:val="Normal"/>
    <w:next w:val="Normal"/>
    <w:autoRedefine/>
    <w:uiPriority w:val="39"/>
    <w:rsid w:val="00451287"/>
    <w:pPr>
      <w:tabs>
        <w:tab w:val="left" w:pos="1230"/>
        <w:tab w:val="right" w:pos="9628"/>
      </w:tabs>
      <w:spacing w:before="120" w:after="120"/>
      <w:ind w:right="284"/>
    </w:pPr>
    <w:rPr>
      <w:noProof/>
      <w:color w:val="000000"/>
    </w:rPr>
  </w:style>
  <w:style w:type="paragraph" w:styleId="TOC6">
    <w:name w:val="toc 6"/>
    <w:basedOn w:val="Normal"/>
    <w:next w:val="Normal"/>
    <w:autoRedefine/>
    <w:uiPriority w:val="99"/>
    <w:rsid w:val="00451287"/>
    <w:pPr>
      <w:ind w:left="1100"/>
    </w:pPr>
  </w:style>
  <w:style w:type="paragraph" w:styleId="TOC7">
    <w:name w:val="toc 7"/>
    <w:basedOn w:val="Normal"/>
    <w:next w:val="Normal"/>
    <w:autoRedefine/>
    <w:uiPriority w:val="99"/>
    <w:rsid w:val="00451287"/>
    <w:pPr>
      <w:ind w:left="1200"/>
    </w:pPr>
  </w:style>
  <w:style w:type="paragraph" w:styleId="TOC8">
    <w:name w:val="toc 8"/>
    <w:basedOn w:val="Normal"/>
    <w:next w:val="Normal"/>
    <w:autoRedefine/>
    <w:uiPriority w:val="99"/>
    <w:rsid w:val="00451287"/>
    <w:pPr>
      <w:ind w:left="1440"/>
    </w:pPr>
  </w:style>
  <w:style w:type="paragraph" w:styleId="TOC9">
    <w:name w:val="toc 9"/>
    <w:basedOn w:val="Normal"/>
    <w:next w:val="Normal"/>
    <w:autoRedefine/>
    <w:uiPriority w:val="99"/>
    <w:rsid w:val="00451287"/>
    <w:pPr>
      <w:ind w:left="1680"/>
    </w:pPr>
  </w:style>
  <w:style w:type="paragraph" w:styleId="BlockText">
    <w:name w:val="Block Text"/>
    <w:basedOn w:val="Normal"/>
    <w:rsid w:val="00451287"/>
    <w:pPr>
      <w:spacing w:after="120"/>
      <w:ind w:left="1440" w:right="1440"/>
    </w:pPr>
  </w:style>
  <w:style w:type="paragraph" w:styleId="BalloonText">
    <w:name w:val="Balloon Text"/>
    <w:basedOn w:val="Normal"/>
    <w:link w:val="BalloonTextChar"/>
    <w:rsid w:val="00451287"/>
    <w:rPr>
      <w:rFonts w:ascii="Tahoma" w:hAnsi="Tahoma" w:cs="Tahoma"/>
      <w:sz w:val="16"/>
      <w:szCs w:val="16"/>
    </w:rPr>
  </w:style>
  <w:style w:type="character" w:styleId="FollowedHyperlink">
    <w:name w:val="FollowedHyperlink"/>
    <w:rsid w:val="00451287"/>
    <w:rPr>
      <w:color w:val="800080"/>
      <w:u w:val="single"/>
    </w:rPr>
  </w:style>
  <w:style w:type="paragraph" w:styleId="FootnoteText">
    <w:name w:val="footnote text"/>
    <w:basedOn w:val="Normal"/>
    <w:link w:val="FootnoteTextChar"/>
    <w:rsid w:val="00451287"/>
  </w:style>
  <w:style w:type="character" w:styleId="FootnoteReference">
    <w:name w:val="footnote reference"/>
    <w:rsid w:val="00451287"/>
    <w:rPr>
      <w:vertAlign w:val="superscript"/>
    </w:rPr>
  </w:style>
  <w:style w:type="paragraph" w:styleId="NormalWeb">
    <w:name w:val="Normal (Web)"/>
    <w:basedOn w:val="Normal"/>
    <w:rsid w:val="00451287"/>
  </w:style>
  <w:style w:type="character" w:customStyle="1" w:styleId="JCarson-Jackson">
    <w:name w:val="J Carson-Jackson"/>
    <w:semiHidden/>
    <w:rsid w:val="00CD15D4"/>
    <w:rPr>
      <w:rFonts w:ascii="Arial" w:hAnsi="Arial" w:cs="Arial"/>
      <w:color w:val="auto"/>
      <w:sz w:val="20"/>
      <w:szCs w:val="20"/>
    </w:rPr>
  </w:style>
  <w:style w:type="paragraph" w:styleId="ListNumber">
    <w:name w:val="List Number"/>
    <w:basedOn w:val="Normal"/>
    <w:rsid w:val="00451287"/>
    <w:pPr>
      <w:numPr>
        <w:numId w:val="8"/>
      </w:numPr>
    </w:pPr>
  </w:style>
  <w:style w:type="character" w:styleId="PageNumber">
    <w:name w:val="page number"/>
    <w:rsid w:val="00451287"/>
    <w:rPr>
      <w:rFonts w:ascii="Arial" w:hAnsi="Arial"/>
      <w:sz w:val="20"/>
    </w:rPr>
  </w:style>
  <w:style w:type="paragraph" w:styleId="Caption">
    <w:name w:val="caption"/>
    <w:basedOn w:val="Normal"/>
    <w:next w:val="Normal"/>
    <w:rsid w:val="00667808"/>
    <w:rPr>
      <w:b/>
      <w:bCs/>
    </w:rPr>
  </w:style>
  <w:style w:type="paragraph" w:customStyle="1" w:styleId="Agenda2">
    <w:name w:val="Agenda 2"/>
    <w:basedOn w:val="Normal"/>
    <w:qFormat/>
    <w:rsid w:val="003638D5"/>
    <w:pPr>
      <w:numPr>
        <w:ilvl w:val="1"/>
        <w:numId w:val="13"/>
      </w:numPr>
      <w:spacing w:after="60"/>
    </w:pPr>
    <w:rPr>
      <w:rFonts w:eastAsia="MS Mincho"/>
    </w:rPr>
  </w:style>
  <w:style w:type="paragraph" w:customStyle="1" w:styleId="Annex">
    <w:name w:val="Annex"/>
    <w:basedOn w:val="Heading1"/>
    <w:next w:val="Normal"/>
    <w:autoRedefine/>
    <w:rsid w:val="00451287"/>
    <w:pPr>
      <w:numPr>
        <w:numId w:val="2"/>
      </w:numPr>
      <w:jc w:val="both"/>
    </w:pPr>
    <w:rPr>
      <w:snapToGrid w:val="0"/>
      <w:kern w:val="0"/>
      <w:lang w:eastAsia="en-GB"/>
    </w:rPr>
  </w:style>
  <w:style w:type="table" w:styleId="TableSubtle1">
    <w:name w:val="Table Subtle 1"/>
    <w:basedOn w:val="TableNormal"/>
    <w:rsid w:val="006678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gendaItem1">
    <w:name w:val="Agenda Item_1"/>
    <w:basedOn w:val="Normal"/>
    <w:next w:val="AgendaItem2"/>
    <w:qFormat/>
    <w:rsid w:val="00B7387A"/>
    <w:pPr>
      <w:numPr>
        <w:numId w:val="15"/>
      </w:numPr>
      <w:spacing w:before="240" w:after="240"/>
      <w:jc w:val="both"/>
    </w:pPr>
    <w:rPr>
      <w:b/>
    </w:rPr>
  </w:style>
  <w:style w:type="character" w:customStyle="1" w:styleId="BalloonTextChar">
    <w:name w:val="Balloon Text Char"/>
    <w:link w:val="BalloonText"/>
    <w:rsid w:val="00451287"/>
    <w:rPr>
      <w:rFonts w:ascii="Tahoma" w:hAnsi="Tahoma" w:cs="Tahoma"/>
      <w:sz w:val="16"/>
      <w:szCs w:val="16"/>
      <w:lang w:eastAsia="en-GB"/>
    </w:rPr>
  </w:style>
  <w:style w:type="character" w:customStyle="1" w:styleId="SubtitleChar">
    <w:name w:val="Subtitle Char"/>
    <w:link w:val="Subtitle"/>
    <w:rsid w:val="0051351B"/>
    <w:rPr>
      <w:rFonts w:ascii="Arial" w:hAnsi="Arial" w:cs="Arial"/>
      <w:sz w:val="22"/>
      <w:szCs w:val="24"/>
      <w:lang w:eastAsia="en-US"/>
    </w:rPr>
  </w:style>
  <w:style w:type="paragraph" w:styleId="NormalIndent">
    <w:name w:val="Normal Indent"/>
    <w:basedOn w:val="Normal"/>
    <w:rsid w:val="00D7260A"/>
    <w:pPr>
      <w:ind w:left="720"/>
    </w:pPr>
  </w:style>
  <w:style w:type="table" w:styleId="TableGrid">
    <w:name w:val="Table Grid"/>
    <w:basedOn w:val="TableNormal"/>
    <w:rsid w:val="00451287"/>
    <w:rPr>
      <w:rFonts w:ascii="Arial" w:hAnsi="Arial" w:cs="Arial"/>
      <w:sz w:val="22"/>
      <w:szCs w:val="22"/>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gendaItem2">
    <w:name w:val="Agenda Item_2"/>
    <w:basedOn w:val="Normal"/>
    <w:qFormat/>
    <w:rsid w:val="00B7387A"/>
    <w:pPr>
      <w:numPr>
        <w:ilvl w:val="1"/>
        <w:numId w:val="15"/>
      </w:numPr>
      <w:spacing w:after="120"/>
      <w:jc w:val="both"/>
    </w:pPr>
  </w:style>
  <w:style w:type="numbering" w:styleId="ArticleSection">
    <w:name w:val="Outline List 3"/>
    <w:basedOn w:val="NoList"/>
    <w:rsid w:val="00451287"/>
    <w:pPr>
      <w:numPr>
        <w:numId w:val="4"/>
      </w:numPr>
    </w:pPr>
  </w:style>
  <w:style w:type="paragraph" w:styleId="BodyText2">
    <w:name w:val="Body Text 2"/>
    <w:basedOn w:val="Normal"/>
    <w:link w:val="BodyText2Char"/>
    <w:unhideWhenUsed/>
    <w:rsid w:val="00301509"/>
    <w:pPr>
      <w:spacing w:line="480" w:lineRule="auto"/>
    </w:pPr>
    <w:rPr>
      <w:rFonts w:eastAsia="Calibri" w:cs="Calibri"/>
    </w:rPr>
  </w:style>
  <w:style w:type="paragraph" w:styleId="BodyText3">
    <w:name w:val="Body Text 3"/>
    <w:basedOn w:val="Normal"/>
    <w:rsid w:val="008444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rsid w:val="00844464"/>
    <w:pPr>
      <w:ind w:left="851"/>
      <w:jc w:val="both"/>
    </w:pPr>
  </w:style>
  <w:style w:type="paragraph" w:styleId="BodyTextIndent">
    <w:name w:val="Body Text Indent"/>
    <w:basedOn w:val="Normal"/>
    <w:link w:val="BodyTextIndentChar"/>
    <w:rsid w:val="00301509"/>
    <w:pPr>
      <w:spacing w:after="120"/>
      <w:ind w:left="567"/>
    </w:pPr>
    <w:rPr>
      <w:rFonts w:eastAsia="Calibri" w:cs="Calibri"/>
    </w:rPr>
  </w:style>
  <w:style w:type="paragraph" w:styleId="BodyTextFirstIndent2">
    <w:name w:val="Body Text First Indent 2"/>
    <w:aliases w:val="Body Text Second Indent"/>
    <w:basedOn w:val="BodyTextFirstIndent"/>
    <w:rsid w:val="00844464"/>
    <w:pPr>
      <w:ind w:left="720"/>
    </w:pPr>
  </w:style>
  <w:style w:type="paragraph" w:styleId="ListNumber2">
    <w:name w:val="List Number 2"/>
    <w:basedOn w:val="Normal"/>
    <w:rsid w:val="00844464"/>
    <w:pPr>
      <w:numPr>
        <w:numId w:val="9"/>
      </w:numPr>
    </w:pPr>
  </w:style>
  <w:style w:type="paragraph" w:styleId="Quote">
    <w:name w:val="Quote"/>
    <w:basedOn w:val="Normal"/>
    <w:rsid w:val="00844464"/>
    <w:pPr>
      <w:spacing w:before="60" w:after="60"/>
      <w:ind w:left="567" w:right="935"/>
      <w:jc w:val="both"/>
    </w:pPr>
    <w:rPr>
      <w:i/>
    </w:rPr>
  </w:style>
  <w:style w:type="paragraph" w:customStyle="1" w:styleId="Recallings">
    <w:name w:val="Recallings"/>
    <w:basedOn w:val="BodyText"/>
    <w:rsid w:val="00844464"/>
    <w:pPr>
      <w:spacing w:before="240"/>
      <w:ind w:left="425"/>
    </w:pPr>
    <w:rPr>
      <w:rFonts w:cs="Arial"/>
    </w:rPr>
  </w:style>
  <w:style w:type="paragraph" w:customStyle="1" w:styleId="RecommendsNo">
    <w:name w:val="Recommends No"/>
    <w:basedOn w:val="Normal"/>
    <w:rsid w:val="00844464"/>
    <w:pPr>
      <w:ind w:left="1145" w:right="-45" w:hanging="720"/>
      <w:jc w:val="both"/>
    </w:pPr>
  </w:style>
  <w:style w:type="character" w:customStyle="1" w:styleId="BodyTextChar">
    <w:name w:val="Body Text Char"/>
    <w:link w:val="BodyText"/>
    <w:uiPriority w:val="99"/>
    <w:rsid w:val="00451287"/>
    <w:rPr>
      <w:rFonts w:ascii="Arial" w:eastAsia="Calibri" w:hAnsi="Arial" w:cs="Calibri"/>
      <w:sz w:val="22"/>
      <w:szCs w:val="22"/>
      <w:lang w:eastAsia="en-GB"/>
    </w:rPr>
  </w:style>
  <w:style w:type="paragraph" w:customStyle="1" w:styleId="Para">
    <w:name w:val="Para"/>
    <w:basedOn w:val="BodyText"/>
    <w:next w:val="BodyText"/>
    <w:autoRedefine/>
    <w:rsid w:val="00180CD9"/>
    <w:pPr>
      <w:jc w:val="left"/>
    </w:pPr>
  </w:style>
  <w:style w:type="paragraph" w:customStyle="1" w:styleId="Workinggroup">
    <w:name w:val="Working group"/>
    <w:basedOn w:val="Normal"/>
    <w:next w:val="Normal"/>
    <w:autoRedefine/>
    <w:rsid w:val="00FD34E2"/>
    <w:pPr>
      <w:numPr>
        <w:numId w:val="14"/>
      </w:numPr>
      <w:tabs>
        <w:tab w:val="left" w:pos="2552"/>
      </w:tabs>
      <w:spacing w:after="240"/>
    </w:pPr>
    <w:rPr>
      <w:rFonts w:eastAsia="MS Mincho"/>
      <w:b/>
      <w:sz w:val="28"/>
    </w:rPr>
  </w:style>
  <w:style w:type="character" w:customStyle="1" w:styleId="ActionItemChar1">
    <w:name w:val="Action Item Char1"/>
    <w:rsid w:val="00164D6C"/>
    <w:rPr>
      <w:rFonts w:ascii="Arial" w:hAnsi="Arial"/>
      <w:b/>
      <w:i/>
      <w:sz w:val="24"/>
      <w:szCs w:val="24"/>
      <w:lang w:eastAsia="en-US"/>
    </w:rPr>
  </w:style>
  <w:style w:type="paragraph" w:styleId="DocumentMap">
    <w:name w:val="Document Map"/>
    <w:basedOn w:val="Normal"/>
    <w:link w:val="DocumentMapChar"/>
    <w:rsid w:val="00451287"/>
    <w:pPr>
      <w:shd w:val="clear" w:color="auto" w:fill="000080"/>
    </w:pPr>
    <w:rPr>
      <w:rFonts w:ascii="Tahoma" w:hAnsi="Tahoma"/>
      <w:lang w:val="de-DE" w:eastAsia="de-DE"/>
    </w:rPr>
  </w:style>
  <w:style w:type="paragraph" w:customStyle="1" w:styleId="Agendaitems">
    <w:name w:val="Agenda items"/>
    <w:basedOn w:val="Normal"/>
    <w:qFormat/>
    <w:rsid w:val="003F517C"/>
    <w:pPr>
      <w:tabs>
        <w:tab w:val="left" w:pos="1985"/>
      </w:tabs>
      <w:spacing w:before="240" w:after="240"/>
      <w:ind w:left="1985" w:hanging="1985"/>
      <w:jc w:val="both"/>
    </w:pPr>
    <w:rPr>
      <w:b/>
    </w:rPr>
  </w:style>
  <w:style w:type="paragraph" w:styleId="ListParagraph">
    <w:name w:val="List Paragraph"/>
    <w:basedOn w:val="Normal"/>
    <w:uiPriority w:val="34"/>
    <w:rsid w:val="00451287"/>
    <w:pPr>
      <w:ind w:left="720"/>
      <w:contextualSpacing/>
    </w:pPr>
    <w:rPr>
      <w:rFonts w:eastAsia="MS Mincho"/>
    </w:rPr>
  </w:style>
  <w:style w:type="paragraph" w:customStyle="1" w:styleId="ActionIALA">
    <w:name w:val="Action IALA"/>
    <w:basedOn w:val="Normal"/>
    <w:next w:val="BodyText"/>
    <w:link w:val="ActionIALAChar"/>
    <w:qFormat/>
    <w:rsid w:val="00451287"/>
    <w:pPr>
      <w:spacing w:before="120" w:after="120"/>
      <w:jc w:val="both"/>
    </w:pPr>
    <w:rPr>
      <w:rFonts w:eastAsia="MS Mincho"/>
      <w:i/>
      <w:iCs/>
    </w:rPr>
  </w:style>
  <w:style w:type="paragraph" w:customStyle="1" w:styleId="ActionMember">
    <w:name w:val="Action Member"/>
    <w:basedOn w:val="Normal"/>
    <w:next w:val="BodyText"/>
    <w:link w:val="ActionMemberChar"/>
    <w:qFormat/>
    <w:rsid w:val="00451287"/>
    <w:pPr>
      <w:spacing w:before="120" w:after="120"/>
      <w:jc w:val="both"/>
    </w:pPr>
    <w:rPr>
      <w:rFonts w:eastAsia="MS Mincho" w:cs="Calibri"/>
      <w:i/>
      <w:iCs/>
      <w:lang w:eastAsia="ja-JP"/>
    </w:rPr>
  </w:style>
  <w:style w:type="paragraph" w:styleId="PlainText">
    <w:name w:val="Plain Text"/>
    <w:basedOn w:val="Normal"/>
    <w:link w:val="PlainTextChar"/>
    <w:uiPriority w:val="99"/>
    <w:unhideWhenUsed/>
    <w:rsid w:val="00FA2447"/>
    <w:rPr>
      <w:rFonts w:ascii="Consolas" w:hAnsi="Consolas" w:cs="Consolas"/>
      <w:sz w:val="21"/>
      <w:szCs w:val="21"/>
    </w:rPr>
  </w:style>
  <w:style w:type="character" w:customStyle="1" w:styleId="PlainTextChar">
    <w:name w:val="Plain Text Char"/>
    <w:link w:val="PlainText"/>
    <w:uiPriority w:val="99"/>
    <w:rsid w:val="00FA2447"/>
    <w:rPr>
      <w:rFonts w:ascii="Consolas" w:eastAsia="Calibri" w:hAnsi="Consolas" w:cs="Consolas"/>
      <w:sz w:val="21"/>
      <w:szCs w:val="21"/>
      <w:lang w:val="en-GB" w:eastAsia="en-GB"/>
    </w:rPr>
  </w:style>
  <w:style w:type="paragraph" w:customStyle="1" w:styleId="AnnexFigure">
    <w:name w:val="Annex Figure"/>
    <w:basedOn w:val="Normal"/>
    <w:next w:val="BodyText"/>
    <w:rsid w:val="00451287"/>
    <w:pPr>
      <w:spacing w:before="120" w:after="120"/>
      <w:jc w:val="center"/>
    </w:pPr>
    <w:rPr>
      <w:rFonts w:cs="Calibri"/>
      <w:i/>
    </w:rPr>
  </w:style>
  <w:style w:type="paragraph" w:customStyle="1" w:styleId="AnnexHeading1">
    <w:name w:val="Annex Heading 1"/>
    <w:basedOn w:val="Normal"/>
    <w:next w:val="BodyText"/>
    <w:rsid w:val="00301509"/>
    <w:pPr>
      <w:numPr>
        <w:numId w:val="18"/>
      </w:numPr>
      <w:spacing w:before="120" w:after="120"/>
    </w:pPr>
    <w:rPr>
      <w:rFonts w:eastAsia="Calibri"/>
      <w:b/>
      <w:caps/>
    </w:rPr>
  </w:style>
  <w:style w:type="paragraph" w:customStyle="1" w:styleId="AnnexHeading2">
    <w:name w:val="Annex Heading 2"/>
    <w:basedOn w:val="Normal"/>
    <w:next w:val="BodyText"/>
    <w:rsid w:val="00301509"/>
    <w:pPr>
      <w:numPr>
        <w:ilvl w:val="1"/>
        <w:numId w:val="18"/>
      </w:numPr>
      <w:spacing w:before="120" w:after="120"/>
    </w:pPr>
    <w:rPr>
      <w:rFonts w:eastAsia="Calibri"/>
      <w:b/>
    </w:rPr>
  </w:style>
  <w:style w:type="paragraph" w:customStyle="1" w:styleId="AnnexHeading3">
    <w:name w:val="Annex Heading 3"/>
    <w:basedOn w:val="Normal"/>
    <w:next w:val="Normal"/>
    <w:rsid w:val="00301509"/>
    <w:pPr>
      <w:numPr>
        <w:ilvl w:val="2"/>
        <w:numId w:val="18"/>
      </w:numPr>
      <w:spacing w:before="120" w:after="120"/>
    </w:pPr>
    <w:rPr>
      <w:rFonts w:eastAsia="Calibri"/>
    </w:rPr>
  </w:style>
  <w:style w:type="paragraph" w:customStyle="1" w:styleId="AnnexHeading4">
    <w:name w:val="Annex Heading 4"/>
    <w:basedOn w:val="Normal"/>
    <w:next w:val="BodyText"/>
    <w:rsid w:val="00301509"/>
    <w:pPr>
      <w:numPr>
        <w:ilvl w:val="3"/>
        <w:numId w:val="18"/>
      </w:numPr>
      <w:spacing w:before="120" w:after="120"/>
    </w:pPr>
    <w:rPr>
      <w:rFonts w:eastAsia="Calibri"/>
    </w:rPr>
  </w:style>
  <w:style w:type="paragraph" w:customStyle="1" w:styleId="AnnexTable">
    <w:name w:val="Annex Table"/>
    <w:basedOn w:val="Normal"/>
    <w:next w:val="BodyText"/>
    <w:rsid w:val="00451287"/>
    <w:pPr>
      <w:spacing w:before="120" w:after="120"/>
      <w:jc w:val="center"/>
    </w:pPr>
    <w:rPr>
      <w:rFonts w:cs="Calibri"/>
      <w:i/>
    </w:rPr>
  </w:style>
  <w:style w:type="paragraph" w:customStyle="1" w:styleId="AppendixHeading1">
    <w:name w:val="Appendix Heading 1"/>
    <w:basedOn w:val="Normal"/>
    <w:next w:val="BodyText"/>
    <w:uiPriority w:val="99"/>
    <w:rsid w:val="00451287"/>
    <w:pPr>
      <w:numPr>
        <w:numId w:val="3"/>
      </w:numPr>
      <w:spacing w:before="120" w:after="120"/>
    </w:pPr>
    <w:rPr>
      <w:rFonts w:eastAsia="Calibri"/>
      <w:b/>
      <w:caps/>
    </w:rPr>
  </w:style>
  <w:style w:type="paragraph" w:customStyle="1" w:styleId="AppendixHeading2">
    <w:name w:val="Appendix Heading 2"/>
    <w:basedOn w:val="Normal"/>
    <w:next w:val="BodyText"/>
    <w:uiPriority w:val="99"/>
    <w:rsid w:val="00451287"/>
    <w:pPr>
      <w:numPr>
        <w:ilvl w:val="1"/>
        <w:numId w:val="3"/>
      </w:numPr>
      <w:spacing w:before="120" w:after="120"/>
    </w:pPr>
    <w:rPr>
      <w:rFonts w:eastAsia="Calibri"/>
      <w:b/>
    </w:rPr>
  </w:style>
  <w:style w:type="paragraph" w:customStyle="1" w:styleId="AppendixHeading3">
    <w:name w:val="Appendix Heading 3"/>
    <w:basedOn w:val="Normal"/>
    <w:next w:val="Normal"/>
    <w:uiPriority w:val="99"/>
    <w:rsid w:val="00451287"/>
    <w:pPr>
      <w:numPr>
        <w:ilvl w:val="2"/>
        <w:numId w:val="3"/>
      </w:numPr>
      <w:spacing w:before="120" w:after="120"/>
    </w:pPr>
    <w:rPr>
      <w:rFonts w:eastAsia="Calibri"/>
    </w:rPr>
  </w:style>
  <w:style w:type="paragraph" w:customStyle="1" w:styleId="AppendixHeading4">
    <w:name w:val="Appendix Heading 4"/>
    <w:basedOn w:val="Normal"/>
    <w:next w:val="BodyText"/>
    <w:uiPriority w:val="99"/>
    <w:rsid w:val="00451287"/>
    <w:pPr>
      <w:numPr>
        <w:ilvl w:val="3"/>
        <w:numId w:val="3"/>
      </w:numPr>
      <w:spacing w:before="120" w:after="120"/>
    </w:pPr>
    <w:rPr>
      <w:rFonts w:eastAsia="Calibri"/>
    </w:rPr>
  </w:style>
  <w:style w:type="paragraph" w:styleId="BodyTextIndent2">
    <w:name w:val="Body Text Indent 2"/>
    <w:basedOn w:val="Normal"/>
    <w:link w:val="BodyTextIndent2Char"/>
    <w:rsid w:val="00301509"/>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301509"/>
    <w:rPr>
      <w:rFonts w:ascii="Arial" w:eastAsia="Calibri" w:hAnsi="Arial" w:cs="Calibri"/>
      <w:sz w:val="22"/>
      <w:szCs w:val="22"/>
      <w:lang w:eastAsia="de-DE"/>
    </w:rPr>
  </w:style>
  <w:style w:type="paragraph" w:customStyle="1" w:styleId="Bullet1">
    <w:name w:val="Bullet 1"/>
    <w:basedOn w:val="Normal"/>
    <w:uiPriority w:val="99"/>
    <w:qFormat/>
    <w:rsid w:val="00451287"/>
    <w:pPr>
      <w:numPr>
        <w:numId w:val="5"/>
      </w:numPr>
      <w:spacing w:after="120"/>
      <w:jc w:val="both"/>
      <w:outlineLvl w:val="0"/>
    </w:pPr>
    <w:rPr>
      <w:rFonts w:eastAsia="Calibri"/>
    </w:rPr>
  </w:style>
  <w:style w:type="paragraph" w:customStyle="1" w:styleId="Bullet1text">
    <w:name w:val="Bullet 1 text"/>
    <w:basedOn w:val="Normal"/>
    <w:uiPriority w:val="99"/>
    <w:rsid w:val="00451287"/>
    <w:pPr>
      <w:suppressAutoHyphens/>
      <w:spacing w:after="120"/>
      <w:ind w:left="1134"/>
      <w:jc w:val="both"/>
    </w:pPr>
    <w:rPr>
      <w:rFonts w:eastAsia="Calibri"/>
    </w:rPr>
  </w:style>
  <w:style w:type="paragraph" w:customStyle="1" w:styleId="Bullet2">
    <w:name w:val="Bullet 2"/>
    <w:basedOn w:val="Normal"/>
    <w:uiPriority w:val="99"/>
    <w:qFormat/>
    <w:rsid w:val="00451287"/>
    <w:pPr>
      <w:numPr>
        <w:ilvl w:val="1"/>
        <w:numId w:val="5"/>
      </w:numPr>
      <w:spacing w:after="120"/>
      <w:jc w:val="both"/>
    </w:pPr>
    <w:rPr>
      <w:rFonts w:eastAsia="Calibri"/>
    </w:rPr>
  </w:style>
  <w:style w:type="paragraph" w:customStyle="1" w:styleId="Bullet2text">
    <w:name w:val="Bullet 2 text"/>
    <w:basedOn w:val="Normal"/>
    <w:uiPriority w:val="99"/>
    <w:rsid w:val="00451287"/>
    <w:pPr>
      <w:suppressAutoHyphens/>
      <w:spacing w:after="120"/>
      <w:ind w:left="1701"/>
      <w:jc w:val="both"/>
    </w:pPr>
    <w:rPr>
      <w:rFonts w:eastAsia="Calibri"/>
    </w:rPr>
  </w:style>
  <w:style w:type="paragraph" w:customStyle="1" w:styleId="Bullet3">
    <w:name w:val="Bullet 3"/>
    <w:basedOn w:val="Normal"/>
    <w:uiPriority w:val="99"/>
    <w:rsid w:val="00451287"/>
    <w:pPr>
      <w:numPr>
        <w:ilvl w:val="2"/>
        <w:numId w:val="5"/>
      </w:numPr>
      <w:spacing w:after="60"/>
      <w:jc w:val="both"/>
    </w:pPr>
    <w:rPr>
      <w:rFonts w:eastAsia="Calibri"/>
    </w:rPr>
  </w:style>
  <w:style w:type="paragraph" w:customStyle="1" w:styleId="Bullet3text">
    <w:name w:val="Bullet 3 text"/>
    <w:basedOn w:val="Normal"/>
    <w:uiPriority w:val="99"/>
    <w:rsid w:val="00451287"/>
    <w:pPr>
      <w:suppressAutoHyphens/>
      <w:spacing w:after="60"/>
      <w:ind w:left="2268"/>
    </w:pPr>
    <w:rPr>
      <w:rFonts w:eastAsia="Calibri"/>
    </w:rPr>
  </w:style>
  <w:style w:type="paragraph" w:customStyle="1" w:styleId="Figure">
    <w:name w:val="Figure_#"/>
    <w:basedOn w:val="Normal"/>
    <w:next w:val="BodyText"/>
    <w:link w:val="FigureChar"/>
    <w:qFormat/>
    <w:rsid w:val="00451287"/>
    <w:pPr>
      <w:numPr>
        <w:numId w:val="6"/>
      </w:numPr>
      <w:spacing w:before="120" w:after="120"/>
      <w:jc w:val="center"/>
    </w:pPr>
    <w:rPr>
      <w:i/>
    </w:rPr>
  </w:style>
  <w:style w:type="paragraph" w:customStyle="1" w:styleId="List1">
    <w:name w:val="List 1"/>
    <w:basedOn w:val="Normal"/>
    <w:uiPriority w:val="99"/>
    <w:qFormat/>
    <w:rsid w:val="00451287"/>
    <w:pPr>
      <w:numPr>
        <w:numId w:val="7"/>
      </w:numPr>
      <w:spacing w:after="120"/>
      <w:jc w:val="both"/>
    </w:pPr>
    <w:rPr>
      <w:rFonts w:eastAsia="MS Mincho" w:cs="Calibri"/>
      <w:lang w:eastAsia="ja-JP"/>
    </w:rPr>
  </w:style>
  <w:style w:type="paragraph" w:customStyle="1" w:styleId="List1indent1">
    <w:name w:val="List 1 indent 1"/>
    <w:basedOn w:val="Normal"/>
    <w:uiPriority w:val="99"/>
    <w:qFormat/>
    <w:rsid w:val="00451287"/>
    <w:pPr>
      <w:numPr>
        <w:ilvl w:val="1"/>
        <w:numId w:val="7"/>
      </w:numPr>
      <w:spacing w:after="120"/>
      <w:jc w:val="both"/>
    </w:pPr>
    <w:rPr>
      <w:rFonts w:eastAsia="Calibri"/>
    </w:rPr>
  </w:style>
  <w:style w:type="paragraph" w:customStyle="1" w:styleId="List1indent1text">
    <w:name w:val="List 1 indent 1 text"/>
    <w:basedOn w:val="Normal"/>
    <w:uiPriority w:val="99"/>
    <w:rsid w:val="00451287"/>
    <w:pPr>
      <w:spacing w:after="120"/>
      <w:ind w:left="1134"/>
      <w:jc w:val="both"/>
    </w:pPr>
    <w:rPr>
      <w:rFonts w:eastAsia="Calibri"/>
      <w:lang w:eastAsia="fr-FR"/>
    </w:rPr>
  </w:style>
  <w:style w:type="paragraph" w:customStyle="1" w:styleId="List1indent2">
    <w:name w:val="List 1 indent 2"/>
    <w:basedOn w:val="Normal"/>
    <w:uiPriority w:val="99"/>
    <w:rsid w:val="00451287"/>
    <w:pPr>
      <w:widowControl w:val="0"/>
      <w:numPr>
        <w:ilvl w:val="2"/>
        <w:numId w:val="7"/>
      </w:numPr>
      <w:spacing w:after="120"/>
      <w:jc w:val="both"/>
    </w:pPr>
    <w:rPr>
      <w:rFonts w:eastAsia="Calibri"/>
    </w:rPr>
  </w:style>
  <w:style w:type="paragraph" w:customStyle="1" w:styleId="List1indent2text">
    <w:name w:val="List 1 indent 2 text"/>
    <w:basedOn w:val="Normal"/>
    <w:uiPriority w:val="99"/>
    <w:rsid w:val="00451287"/>
    <w:pPr>
      <w:spacing w:after="60"/>
      <w:ind w:left="1701"/>
      <w:jc w:val="both"/>
    </w:pPr>
    <w:rPr>
      <w:rFonts w:eastAsia="Calibri"/>
    </w:rPr>
  </w:style>
  <w:style w:type="paragraph" w:customStyle="1" w:styleId="List1indenttext">
    <w:name w:val="List 1 indent text"/>
    <w:basedOn w:val="Normal"/>
    <w:uiPriority w:val="99"/>
    <w:rsid w:val="00451287"/>
    <w:pPr>
      <w:spacing w:after="120"/>
      <w:ind w:left="1134"/>
      <w:jc w:val="both"/>
    </w:pPr>
    <w:rPr>
      <w:rFonts w:eastAsia="Calibri" w:cs="Calibri"/>
    </w:rPr>
  </w:style>
  <w:style w:type="paragraph" w:customStyle="1" w:styleId="List1text">
    <w:name w:val="List 1 text"/>
    <w:basedOn w:val="Normal"/>
    <w:uiPriority w:val="99"/>
    <w:qFormat/>
    <w:rsid w:val="00451287"/>
    <w:pPr>
      <w:spacing w:after="120"/>
      <w:ind w:left="567"/>
      <w:jc w:val="both"/>
    </w:pPr>
    <w:rPr>
      <w:rFonts w:eastAsia="Calibri"/>
    </w:rPr>
  </w:style>
  <w:style w:type="character" w:styleId="SubtleEmphasis">
    <w:name w:val="Subtle Emphasis"/>
    <w:uiPriority w:val="19"/>
    <w:rsid w:val="006C530C"/>
    <w:rPr>
      <w:i/>
      <w:iCs/>
      <w:color w:val="808080"/>
    </w:rPr>
  </w:style>
  <w:style w:type="paragraph" w:customStyle="1" w:styleId="References">
    <w:name w:val="References"/>
    <w:basedOn w:val="Normal"/>
    <w:qFormat/>
    <w:rsid w:val="00451287"/>
    <w:pPr>
      <w:numPr>
        <w:numId w:val="10"/>
      </w:numPr>
      <w:spacing w:after="120"/>
    </w:pPr>
  </w:style>
  <w:style w:type="character" w:customStyle="1" w:styleId="StyleFootnoteReference115ptBlack">
    <w:name w:val="Style Footnote Reference + 11.5 pt Black"/>
    <w:rsid w:val="00844464"/>
    <w:rPr>
      <w:rFonts w:ascii="Arial" w:hAnsi="Arial"/>
      <w:color w:val="000000"/>
      <w:sz w:val="23"/>
      <w:vertAlign w:val="superscript"/>
    </w:rPr>
  </w:style>
  <w:style w:type="paragraph" w:styleId="TableofFigures">
    <w:name w:val="table of figures"/>
    <w:basedOn w:val="Normal"/>
    <w:next w:val="Normal"/>
    <w:uiPriority w:val="99"/>
    <w:rsid w:val="00451287"/>
    <w:pPr>
      <w:numPr>
        <w:numId w:val="22"/>
      </w:numPr>
      <w:tabs>
        <w:tab w:val="right" w:pos="9639"/>
      </w:tabs>
      <w:spacing w:after="120"/>
      <w:ind w:right="284"/>
      <w:jc w:val="both"/>
    </w:pPr>
  </w:style>
  <w:style w:type="paragraph" w:customStyle="1" w:styleId="Table">
    <w:name w:val="Table_#"/>
    <w:basedOn w:val="Normal"/>
    <w:next w:val="Normal"/>
    <w:qFormat/>
    <w:rsid w:val="00451287"/>
    <w:pPr>
      <w:numPr>
        <w:numId w:val="11"/>
      </w:numPr>
      <w:spacing w:before="120" w:after="120"/>
      <w:jc w:val="center"/>
    </w:pPr>
    <w:rPr>
      <w:i/>
    </w:rPr>
  </w:style>
  <w:style w:type="character" w:customStyle="1" w:styleId="Heading1Char">
    <w:name w:val="Heading 1 Char"/>
    <w:link w:val="Heading1"/>
    <w:uiPriority w:val="99"/>
    <w:rsid w:val="00451287"/>
    <w:rPr>
      <w:rFonts w:ascii="Arial" w:eastAsia="Calibri" w:hAnsi="Arial" w:cs="Calibri"/>
      <w:b/>
      <w:caps/>
      <w:kern w:val="28"/>
      <w:sz w:val="24"/>
      <w:szCs w:val="22"/>
      <w:lang w:eastAsia="de-DE"/>
    </w:rPr>
  </w:style>
  <w:style w:type="paragraph" w:customStyle="1" w:styleId="AnnexHead1">
    <w:name w:val="Annex Head 1"/>
    <w:basedOn w:val="Normal"/>
    <w:next w:val="BodyText"/>
    <w:rsid w:val="00451287"/>
    <w:pPr>
      <w:spacing w:before="120" w:after="120"/>
    </w:pPr>
    <w:rPr>
      <w:rFonts w:cs="Calibri"/>
      <w:b/>
      <w:bCs/>
      <w:caps/>
    </w:rPr>
  </w:style>
  <w:style w:type="paragraph" w:customStyle="1" w:styleId="AnnexHead2">
    <w:name w:val="Annex Head 2"/>
    <w:basedOn w:val="Normal"/>
    <w:next w:val="BodyText"/>
    <w:rsid w:val="00451287"/>
    <w:pPr>
      <w:spacing w:before="120" w:after="120"/>
    </w:pPr>
    <w:rPr>
      <w:rFonts w:cs="Calibri"/>
      <w:b/>
    </w:rPr>
  </w:style>
  <w:style w:type="paragraph" w:customStyle="1" w:styleId="AnnexHead3">
    <w:name w:val="Annex Head 3"/>
    <w:basedOn w:val="Normal"/>
    <w:next w:val="BodyText"/>
    <w:rsid w:val="00451287"/>
    <w:pPr>
      <w:spacing w:before="120" w:after="120"/>
    </w:pPr>
    <w:rPr>
      <w:rFonts w:cs="Calibri"/>
    </w:rPr>
  </w:style>
  <w:style w:type="paragraph" w:customStyle="1" w:styleId="AnnexHead4">
    <w:name w:val="Annex Head 4"/>
    <w:basedOn w:val="Normal"/>
    <w:next w:val="BodyText"/>
    <w:rsid w:val="00451287"/>
    <w:pPr>
      <w:spacing w:before="120" w:after="120"/>
    </w:pPr>
    <w:rPr>
      <w:rFonts w:cs="Calibri"/>
    </w:rPr>
  </w:style>
  <w:style w:type="paragraph" w:customStyle="1" w:styleId="Appendix">
    <w:name w:val="Appendix"/>
    <w:basedOn w:val="Normal"/>
    <w:next w:val="Normal"/>
    <w:uiPriority w:val="99"/>
    <w:rsid w:val="00451287"/>
    <w:pPr>
      <w:numPr>
        <w:numId w:val="19"/>
      </w:numPr>
      <w:tabs>
        <w:tab w:val="left" w:pos="1985"/>
      </w:tabs>
      <w:spacing w:before="120" w:after="240"/>
    </w:pPr>
    <w:rPr>
      <w:b/>
      <w:szCs w:val="28"/>
    </w:rPr>
  </w:style>
  <w:style w:type="paragraph" w:customStyle="1" w:styleId="Article">
    <w:name w:val="Article"/>
    <w:basedOn w:val="Normal"/>
    <w:next w:val="Normal"/>
    <w:rsid w:val="004168E2"/>
    <w:pPr>
      <w:spacing w:before="360"/>
    </w:pPr>
    <w:rPr>
      <w:b/>
      <w:caps/>
      <w:sz w:val="28"/>
      <w:szCs w:val="28"/>
    </w:rPr>
  </w:style>
  <w:style w:type="character" w:customStyle="1" w:styleId="BodyText2Char">
    <w:name w:val="Body Text 2 Char"/>
    <w:basedOn w:val="DefaultParagraphFont"/>
    <w:link w:val="BodyText2"/>
    <w:rsid w:val="00301509"/>
    <w:rPr>
      <w:rFonts w:ascii="Arial" w:eastAsia="Calibri" w:hAnsi="Arial" w:cs="Calibri"/>
      <w:sz w:val="22"/>
      <w:szCs w:val="22"/>
      <w:lang w:eastAsia="en-GB"/>
    </w:rPr>
  </w:style>
  <w:style w:type="character" w:customStyle="1" w:styleId="BodyTextIndentChar">
    <w:name w:val="Body Text Indent Char"/>
    <w:basedOn w:val="DefaultParagraphFont"/>
    <w:link w:val="BodyTextIndent"/>
    <w:rsid w:val="00301509"/>
    <w:rPr>
      <w:rFonts w:ascii="Arial" w:eastAsia="Calibri" w:hAnsi="Arial" w:cs="Calibri"/>
      <w:sz w:val="22"/>
      <w:szCs w:val="22"/>
      <w:lang w:eastAsia="en-GB"/>
    </w:rPr>
  </w:style>
  <w:style w:type="character" w:styleId="BookTitle">
    <w:name w:val="Book Title"/>
    <w:basedOn w:val="DefaultParagraphFont"/>
    <w:uiPriority w:val="33"/>
    <w:rsid w:val="00301509"/>
    <w:rPr>
      <w:b/>
      <w:bCs/>
      <w:smallCaps/>
      <w:spacing w:val="5"/>
    </w:rPr>
  </w:style>
  <w:style w:type="paragraph" w:customStyle="1" w:styleId="Default">
    <w:name w:val="Default"/>
    <w:rsid w:val="004168E2"/>
    <w:pPr>
      <w:autoSpaceDE w:val="0"/>
      <w:autoSpaceDN w:val="0"/>
      <w:adjustRightInd w:val="0"/>
    </w:pPr>
    <w:rPr>
      <w:rFonts w:ascii="Arial" w:eastAsia="SimSun" w:hAnsi="Arial" w:cs="Arial"/>
      <w:color w:val="000000"/>
      <w:sz w:val="24"/>
      <w:szCs w:val="24"/>
      <w:lang w:val="en-US" w:eastAsia="zh-CN"/>
    </w:rPr>
  </w:style>
  <w:style w:type="character" w:customStyle="1" w:styleId="descriptionblock">
    <w:name w:val="description block"/>
    <w:basedOn w:val="DefaultParagraphFont"/>
    <w:rsid w:val="004168E2"/>
  </w:style>
  <w:style w:type="character" w:customStyle="1" w:styleId="DocumentMapChar">
    <w:name w:val="Document Map Char"/>
    <w:link w:val="DocumentMap"/>
    <w:rsid w:val="00451287"/>
    <w:rPr>
      <w:rFonts w:ascii="Tahoma" w:hAnsi="Tahoma" w:cs="Arial"/>
      <w:szCs w:val="22"/>
      <w:shd w:val="clear" w:color="auto" w:fill="000080"/>
      <w:lang w:val="de-DE" w:eastAsia="de-DE"/>
    </w:rPr>
  </w:style>
  <w:style w:type="character" w:styleId="Emphasis">
    <w:name w:val="Emphasis"/>
    <w:basedOn w:val="DefaultParagraphFont"/>
    <w:uiPriority w:val="20"/>
    <w:rsid w:val="00301509"/>
    <w:rPr>
      <w:i/>
      <w:iCs/>
    </w:rPr>
  </w:style>
  <w:style w:type="character" w:customStyle="1" w:styleId="FooterChar">
    <w:name w:val="Footer Char"/>
    <w:link w:val="Footer"/>
    <w:rsid w:val="00451287"/>
    <w:rPr>
      <w:rFonts w:ascii="Arial" w:hAnsi="Arial" w:cs="Arial"/>
      <w:sz w:val="22"/>
      <w:szCs w:val="22"/>
      <w:lang w:eastAsia="en-GB"/>
    </w:rPr>
  </w:style>
  <w:style w:type="character" w:customStyle="1" w:styleId="FootnoteTextChar">
    <w:name w:val="Footnote Text Char"/>
    <w:link w:val="FootnoteText"/>
    <w:rsid w:val="00451287"/>
    <w:rPr>
      <w:rFonts w:ascii="Arial" w:hAnsi="Arial" w:cs="Arial"/>
      <w:lang w:eastAsia="en-GB"/>
    </w:rPr>
  </w:style>
  <w:style w:type="character" w:customStyle="1" w:styleId="HeaderChar">
    <w:name w:val="Header Char"/>
    <w:link w:val="Header"/>
    <w:rsid w:val="00451287"/>
    <w:rPr>
      <w:rFonts w:ascii="Arial" w:hAnsi="Arial" w:cs="Arial"/>
      <w:sz w:val="22"/>
      <w:szCs w:val="22"/>
      <w:lang w:eastAsia="en-GB"/>
    </w:rPr>
  </w:style>
  <w:style w:type="character" w:customStyle="1" w:styleId="Heading2Char">
    <w:name w:val="Heading 2 Char"/>
    <w:link w:val="Heading2"/>
    <w:uiPriority w:val="99"/>
    <w:rsid w:val="00451287"/>
    <w:rPr>
      <w:rFonts w:ascii="Arial" w:eastAsia="MS Mincho" w:hAnsi="Arial" w:cs="Calibri"/>
      <w:b/>
      <w:bCs/>
      <w:kern w:val="28"/>
      <w:sz w:val="22"/>
      <w:szCs w:val="22"/>
      <w:lang w:eastAsia="de-DE"/>
    </w:rPr>
  </w:style>
  <w:style w:type="character" w:customStyle="1" w:styleId="Heading3Char">
    <w:name w:val="Heading 3 Char"/>
    <w:link w:val="Heading3"/>
    <w:rsid w:val="00451287"/>
    <w:rPr>
      <w:rFonts w:ascii="Arial" w:hAnsi="Arial" w:cs="Arial"/>
      <w:b/>
      <w:bCs/>
      <w:sz w:val="26"/>
      <w:szCs w:val="26"/>
      <w:lang w:val="de-DE" w:eastAsia="de-DE"/>
    </w:rPr>
  </w:style>
  <w:style w:type="character" w:customStyle="1" w:styleId="Heading4Char">
    <w:name w:val="Heading 4 Char"/>
    <w:link w:val="Heading4"/>
    <w:uiPriority w:val="99"/>
    <w:rsid w:val="00451287"/>
    <w:rPr>
      <w:rFonts w:ascii="Arial" w:eastAsia="Calibri" w:hAnsi="Arial" w:cs="Calibri"/>
      <w:sz w:val="22"/>
      <w:lang w:val="en-US" w:eastAsia="de-DE"/>
    </w:rPr>
  </w:style>
  <w:style w:type="character" w:customStyle="1" w:styleId="Heading5Char">
    <w:name w:val="Heading 5 Char"/>
    <w:link w:val="Heading5"/>
    <w:rsid w:val="00451287"/>
    <w:rPr>
      <w:rFonts w:ascii="Arial" w:hAnsi="Arial"/>
      <w:sz w:val="22"/>
      <w:lang w:val="de-DE" w:eastAsia="de-DE"/>
    </w:rPr>
  </w:style>
  <w:style w:type="character" w:customStyle="1" w:styleId="Heading6Char">
    <w:name w:val="Heading 6 Char"/>
    <w:link w:val="Heading6"/>
    <w:rsid w:val="00451287"/>
    <w:rPr>
      <w:rFonts w:ascii="Arial" w:hAnsi="Arial" w:cs="Arial"/>
      <w:i/>
      <w:sz w:val="22"/>
      <w:lang w:val="de-DE" w:eastAsia="de-DE"/>
    </w:rPr>
  </w:style>
  <w:style w:type="character" w:customStyle="1" w:styleId="Heading7Char">
    <w:name w:val="Heading 7 Char"/>
    <w:link w:val="Heading7"/>
    <w:rsid w:val="00451287"/>
    <w:rPr>
      <w:rFonts w:ascii="Arial" w:hAnsi="Arial" w:cs="Arial"/>
      <w:sz w:val="22"/>
      <w:lang w:val="de-DE" w:eastAsia="de-DE"/>
    </w:rPr>
  </w:style>
  <w:style w:type="character" w:customStyle="1" w:styleId="Heading8Char">
    <w:name w:val="Heading 8 Char"/>
    <w:link w:val="Heading8"/>
    <w:rsid w:val="00451287"/>
    <w:rPr>
      <w:rFonts w:ascii="Arial" w:hAnsi="Arial" w:cs="Arial"/>
      <w:i/>
      <w:sz w:val="22"/>
      <w:lang w:val="de-DE" w:eastAsia="de-DE"/>
    </w:rPr>
  </w:style>
  <w:style w:type="character" w:customStyle="1" w:styleId="Heading9Char">
    <w:name w:val="Heading 9 Char"/>
    <w:link w:val="Heading9"/>
    <w:rsid w:val="00451287"/>
    <w:rPr>
      <w:rFonts w:ascii="Arial" w:hAnsi="Arial" w:cs="Arial"/>
      <w:b/>
      <w:i/>
      <w:sz w:val="18"/>
      <w:lang w:val="de-DE" w:eastAsia="de-DE"/>
    </w:rPr>
  </w:style>
  <w:style w:type="paragraph" w:customStyle="1" w:styleId="List1indent">
    <w:name w:val="List 1 indent"/>
    <w:basedOn w:val="Normal"/>
    <w:uiPriority w:val="99"/>
    <w:qFormat/>
    <w:rsid w:val="00451287"/>
    <w:pPr>
      <w:numPr>
        <w:numId w:val="21"/>
      </w:numPr>
      <w:tabs>
        <w:tab w:val="left" w:pos="1134"/>
      </w:tabs>
      <w:spacing w:after="120"/>
      <w:jc w:val="both"/>
    </w:pPr>
    <w:rPr>
      <w:rFonts w:eastAsia="Calibri"/>
    </w:rPr>
  </w:style>
  <w:style w:type="character" w:customStyle="1" w:styleId="ActionItemChar">
    <w:name w:val="Action Item Char"/>
    <w:link w:val="ActionItem"/>
    <w:rsid w:val="00451287"/>
    <w:rPr>
      <w:rFonts w:ascii="Arial" w:eastAsia="Calibri" w:hAnsi="Arial" w:cs="Calibri"/>
      <w:i/>
      <w:color w:val="0000FF"/>
      <w:sz w:val="22"/>
      <w:szCs w:val="22"/>
      <w:lang w:val="en-US" w:eastAsia="en-GB"/>
    </w:rPr>
  </w:style>
  <w:style w:type="paragraph" w:customStyle="1" w:styleId="equation">
    <w:name w:val="equation"/>
    <w:basedOn w:val="Normal"/>
    <w:next w:val="BodyText"/>
    <w:qFormat/>
    <w:rsid w:val="00451287"/>
    <w:pPr>
      <w:keepNext/>
      <w:numPr>
        <w:numId w:val="20"/>
      </w:numPr>
      <w:tabs>
        <w:tab w:val="left" w:pos="142"/>
      </w:tabs>
      <w:spacing w:after="120"/>
      <w:jc w:val="right"/>
    </w:pPr>
  </w:style>
  <w:style w:type="character" w:customStyle="1" w:styleId="TitleChar">
    <w:name w:val="Title Char"/>
    <w:link w:val="Title"/>
    <w:uiPriority w:val="99"/>
    <w:rsid w:val="00451287"/>
    <w:rPr>
      <w:rFonts w:ascii="Arial" w:eastAsia="Calibri" w:hAnsi="Arial" w:cs="Arial"/>
      <w:b/>
      <w:bCs/>
      <w:kern w:val="28"/>
      <w:sz w:val="32"/>
      <w:szCs w:val="32"/>
      <w:lang w:eastAsia="en-GB"/>
    </w:rPr>
  </w:style>
  <w:style w:type="paragraph" w:customStyle="1" w:styleId="ActionWWA">
    <w:name w:val="Action WWA"/>
    <w:basedOn w:val="Normal"/>
    <w:next w:val="BodyText"/>
    <w:qFormat/>
    <w:rsid w:val="00451287"/>
    <w:pPr>
      <w:spacing w:before="120" w:after="120"/>
      <w:jc w:val="both"/>
    </w:pPr>
    <w:rPr>
      <w:i/>
    </w:rPr>
  </w:style>
  <w:style w:type="character" w:customStyle="1" w:styleId="FigureChar">
    <w:name w:val="Figure_# Char"/>
    <w:link w:val="Figure"/>
    <w:rsid w:val="00451287"/>
    <w:rPr>
      <w:rFonts w:ascii="Arial" w:hAnsi="Arial" w:cs="Arial"/>
      <w:i/>
      <w:sz w:val="22"/>
      <w:lang w:eastAsia="en-GB"/>
    </w:rPr>
  </w:style>
  <w:style w:type="character" w:customStyle="1" w:styleId="ActionIALAChar">
    <w:name w:val="Action IALA Char"/>
    <w:basedOn w:val="DefaultParagraphFont"/>
    <w:link w:val="ActionIALA"/>
    <w:rsid w:val="00451287"/>
    <w:rPr>
      <w:rFonts w:ascii="Arial" w:eastAsia="MS Mincho" w:hAnsi="Arial" w:cs="Arial"/>
      <w:i/>
      <w:iCs/>
      <w:sz w:val="22"/>
      <w:szCs w:val="22"/>
      <w:lang w:val="en-US" w:eastAsia="en-GB"/>
    </w:rPr>
  </w:style>
  <w:style w:type="character" w:customStyle="1" w:styleId="ActionMemberChar">
    <w:name w:val="Action Member Char"/>
    <w:basedOn w:val="DefaultParagraphFont"/>
    <w:link w:val="ActionMember"/>
    <w:rsid w:val="00451287"/>
    <w:rPr>
      <w:rFonts w:ascii="Arial" w:eastAsia="MS Mincho" w:hAnsi="Arial" w:cs="Calibri"/>
      <w:i/>
      <w:iCs/>
      <w:sz w:val="22"/>
      <w:szCs w:val="22"/>
      <w:lang w:val="en-US" w:eastAsia="ja-JP"/>
    </w:rPr>
  </w:style>
  <w:style w:type="character" w:styleId="CommentReference">
    <w:name w:val="annotation reference"/>
    <w:rsid w:val="00451287"/>
    <w:rPr>
      <w:sz w:val="16"/>
      <w:szCs w:val="16"/>
    </w:rPr>
  </w:style>
  <w:style w:type="paragraph" w:styleId="CommentText">
    <w:name w:val="annotation text"/>
    <w:basedOn w:val="Normal"/>
    <w:link w:val="CommentTextChar"/>
    <w:rsid w:val="00451287"/>
    <w:rPr>
      <w:lang w:eastAsia="de-DE"/>
    </w:rPr>
  </w:style>
  <w:style w:type="character" w:customStyle="1" w:styleId="CommentTextChar">
    <w:name w:val="Comment Text Char"/>
    <w:link w:val="CommentText"/>
    <w:rsid w:val="00451287"/>
    <w:rPr>
      <w:rFonts w:ascii="Arial" w:hAnsi="Arial" w:cs="Arial"/>
      <w:sz w:val="22"/>
      <w:szCs w:val="22"/>
      <w:lang w:eastAsia="de-DE"/>
    </w:rPr>
  </w:style>
  <w:style w:type="paragraph" w:styleId="CommentSubject">
    <w:name w:val="annotation subject"/>
    <w:basedOn w:val="CommentText"/>
    <w:next w:val="CommentText"/>
    <w:link w:val="CommentSubjectChar"/>
    <w:rsid w:val="00451287"/>
    <w:rPr>
      <w:b/>
      <w:bCs/>
      <w:lang w:eastAsia="en-US"/>
    </w:rPr>
  </w:style>
  <w:style w:type="character" w:customStyle="1" w:styleId="CommentSubjectChar">
    <w:name w:val="Comment Subject Char"/>
    <w:link w:val="CommentSubject"/>
    <w:rsid w:val="00451287"/>
    <w:rPr>
      <w:rFonts w:ascii="Arial" w:hAnsi="Arial" w:cs="Arial"/>
      <w:b/>
      <w:bCs/>
    </w:rPr>
  </w:style>
  <w:style w:type="paragraph" w:styleId="Index1">
    <w:name w:val="index 1"/>
    <w:basedOn w:val="Normal"/>
    <w:next w:val="Normal"/>
    <w:autoRedefine/>
    <w:rsid w:val="00032380"/>
    <w:pPr>
      <w:ind w:left="220" w:hanging="220"/>
    </w:pPr>
  </w:style>
  <w:style w:type="paragraph" w:styleId="IndexHeading">
    <w:name w:val="index heading"/>
    <w:basedOn w:val="Normal"/>
    <w:next w:val="Normal"/>
    <w:rsid w:val="00451287"/>
    <w:pPr>
      <w:tabs>
        <w:tab w:val="left" w:pos="794"/>
        <w:tab w:val="left" w:pos="1191"/>
        <w:tab w:val="left" w:pos="1588"/>
        <w:tab w:val="left" w:pos="1985"/>
      </w:tabs>
      <w:spacing w:before="120"/>
    </w:pPr>
    <w:rPr>
      <w:lang w:eastAsia="de-DE"/>
    </w:rPr>
  </w:style>
  <w:style w:type="paragraph" w:styleId="NoSpacing">
    <w:name w:val="No Spacing"/>
    <w:uiPriority w:val="1"/>
    <w:qFormat/>
    <w:rsid w:val="00451287"/>
    <w:rPr>
      <w:rFonts w:ascii="Calibri" w:eastAsia="Calibri" w:hAnsi="Calibri"/>
      <w:sz w:val="22"/>
      <w:szCs w:val="22"/>
      <w:lang w:val="en-US" w:eastAsia="ja-JP"/>
    </w:rPr>
  </w:style>
  <w:style w:type="paragraph" w:customStyle="1" w:styleId="Tabletext">
    <w:name w:val="Table_text"/>
    <w:basedOn w:val="Normal"/>
    <w:rsid w:val="0045128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i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table of figures" w:uiPriority="99"/>
    <w:lsdException w:name="Title" w:uiPriority="99" w:qFormat="1"/>
    <w:lsdException w:name="Default Paragraph Font" w:uiPriority="1"/>
    <w:lsdException w:name="Body Text" w:uiPriority="99" w:qFormat="1"/>
    <w:lsdException w:name="Subtitle" w:qFormat="1"/>
    <w:lsdException w:name="Hyperlink" w:uiPriority="99"/>
    <w:lsdException w:name="Emphasis" w:uiPriority="20" w:qFormat="1"/>
    <w:lsdException w:name="Plain Text" w:uiPriority="99"/>
    <w:lsdException w:name="No List" w:uiPriority="99"/>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154BB"/>
    <w:rPr>
      <w:sz w:val="24"/>
      <w:szCs w:val="24"/>
      <w:lang w:val="nl-NL" w:eastAsia="nl-NL"/>
    </w:rPr>
  </w:style>
  <w:style w:type="paragraph" w:styleId="Heading1">
    <w:name w:val="heading 1"/>
    <w:basedOn w:val="Normal"/>
    <w:next w:val="BodyText"/>
    <w:link w:val="Heading1Char"/>
    <w:uiPriority w:val="99"/>
    <w:qFormat/>
    <w:rsid w:val="00451287"/>
    <w:pPr>
      <w:keepNext/>
      <w:numPr>
        <w:numId w:val="17"/>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uiPriority w:val="99"/>
    <w:qFormat/>
    <w:rsid w:val="00451287"/>
    <w:pPr>
      <w:keepNext w:val="0"/>
      <w:numPr>
        <w:ilvl w:val="1"/>
      </w:numPr>
      <w:spacing w:after="120"/>
      <w:outlineLvl w:val="1"/>
    </w:pPr>
    <w:rPr>
      <w:rFonts w:eastAsia="MS Mincho"/>
      <w:bCs/>
      <w:caps w:val="0"/>
      <w:sz w:val="22"/>
    </w:rPr>
  </w:style>
  <w:style w:type="paragraph" w:styleId="Heading3">
    <w:name w:val="heading 3"/>
    <w:basedOn w:val="Normal"/>
    <w:next w:val="Normal"/>
    <w:link w:val="Heading3Char"/>
    <w:autoRedefine/>
    <w:qFormat/>
    <w:rsid w:val="00F154BB"/>
    <w:pPr>
      <w:keepNext/>
      <w:numPr>
        <w:ilvl w:val="2"/>
        <w:numId w:val="37"/>
      </w:numPr>
      <w:spacing w:before="240" w:after="60"/>
      <w:outlineLvl w:val="2"/>
    </w:pPr>
    <w:rPr>
      <w:rFonts w:ascii="Arial" w:hAnsi="Arial" w:cs="Arial"/>
      <w:b/>
      <w:bCs/>
      <w:sz w:val="26"/>
      <w:szCs w:val="26"/>
      <w:lang w:val="de-DE" w:eastAsia="de-DE"/>
    </w:rPr>
  </w:style>
  <w:style w:type="paragraph" w:styleId="Heading4">
    <w:name w:val="heading 4"/>
    <w:basedOn w:val="Normal"/>
    <w:next w:val="Normal"/>
    <w:link w:val="Heading4Char"/>
    <w:uiPriority w:val="99"/>
    <w:qFormat/>
    <w:rsid w:val="00451287"/>
    <w:pPr>
      <w:keepNext/>
      <w:numPr>
        <w:ilvl w:val="3"/>
        <w:numId w:val="17"/>
      </w:numPr>
      <w:spacing w:before="120" w:after="120"/>
      <w:outlineLvl w:val="3"/>
    </w:pPr>
    <w:rPr>
      <w:rFonts w:eastAsia="Calibri" w:cs="Calibri"/>
      <w:lang w:eastAsia="de-DE"/>
    </w:rPr>
  </w:style>
  <w:style w:type="paragraph" w:styleId="Heading5">
    <w:name w:val="heading 5"/>
    <w:basedOn w:val="Normal"/>
    <w:next w:val="Normal"/>
    <w:link w:val="Heading5Char"/>
    <w:rsid w:val="00451287"/>
    <w:pPr>
      <w:numPr>
        <w:ilvl w:val="4"/>
        <w:numId w:val="17"/>
      </w:numPr>
      <w:spacing w:before="240" w:after="60"/>
      <w:outlineLvl w:val="4"/>
    </w:pPr>
    <w:rPr>
      <w:lang w:val="de-DE" w:eastAsia="de-DE"/>
    </w:rPr>
  </w:style>
  <w:style w:type="paragraph" w:styleId="Heading6">
    <w:name w:val="heading 6"/>
    <w:basedOn w:val="Normal"/>
    <w:next w:val="Normal"/>
    <w:link w:val="Heading6Char"/>
    <w:rsid w:val="00451287"/>
    <w:pPr>
      <w:numPr>
        <w:ilvl w:val="5"/>
        <w:numId w:val="17"/>
      </w:numPr>
      <w:spacing w:before="240" w:after="60"/>
      <w:outlineLvl w:val="5"/>
    </w:pPr>
    <w:rPr>
      <w:i/>
      <w:lang w:val="de-DE" w:eastAsia="de-DE"/>
    </w:rPr>
  </w:style>
  <w:style w:type="paragraph" w:styleId="Heading7">
    <w:name w:val="heading 7"/>
    <w:basedOn w:val="Normal"/>
    <w:next w:val="Normal"/>
    <w:link w:val="Heading7Char"/>
    <w:rsid w:val="00451287"/>
    <w:pPr>
      <w:numPr>
        <w:ilvl w:val="6"/>
        <w:numId w:val="17"/>
      </w:numPr>
      <w:spacing w:before="240" w:after="60"/>
      <w:outlineLvl w:val="6"/>
    </w:pPr>
    <w:rPr>
      <w:lang w:val="de-DE" w:eastAsia="de-DE"/>
    </w:rPr>
  </w:style>
  <w:style w:type="paragraph" w:styleId="Heading8">
    <w:name w:val="heading 8"/>
    <w:basedOn w:val="Normal"/>
    <w:next w:val="Normal"/>
    <w:link w:val="Heading8Char"/>
    <w:rsid w:val="00451287"/>
    <w:pPr>
      <w:numPr>
        <w:ilvl w:val="7"/>
        <w:numId w:val="17"/>
      </w:numPr>
      <w:spacing w:before="240" w:after="60"/>
      <w:outlineLvl w:val="7"/>
    </w:pPr>
    <w:rPr>
      <w:i/>
      <w:lang w:val="de-DE" w:eastAsia="de-DE"/>
    </w:rPr>
  </w:style>
  <w:style w:type="paragraph" w:styleId="Heading9">
    <w:name w:val="heading 9"/>
    <w:basedOn w:val="Normal"/>
    <w:next w:val="Normal"/>
    <w:link w:val="Heading9Char"/>
    <w:rsid w:val="00451287"/>
    <w:pPr>
      <w:numPr>
        <w:ilvl w:val="8"/>
        <w:numId w:val="17"/>
      </w:numPr>
      <w:spacing w:before="240" w:after="60"/>
      <w:outlineLvl w:val="8"/>
    </w:pPr>
    <w:rPr>
      <w:b/>
      <w:i/>
      <w:sz w:val="18"/>
      <w:lang w:val="de-DE" w:eastAsia="de-DE"/>
    </w:rPr>
  </w:style>
  <w:style w:type="character" w:default="1" w:styleId="DefaultParagraphFont">
    <w:name w:val="Default Paragraph Font"/>
    <w:uiPriority w:val="1"/>
    <w:semiHidden/>
    <w:unhideWhenUsed/>
    <w:rsid w:val="00F154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54BB"/>
  </w:style>
  <w:style w:type="paragraph" w:styleId="Header">
    <w:name w:val="header"/>
    <w:basedOn w:val="Normal"/>
    <w:link w:val="HeaderChar"/>
    <w:rsid w:val="00451287"/>
    <w:pPr>
      <w:tabs>
        <w:tab w:val="center" w:pos="4678"/>
        <w:tab w:val="right" w:pos="9356"/>
      </w:tabs>
    </w:pPr>
  </w:style>
  <w:style w:type="paragraph" w:styleId="BodyText">
    <w:name w:val="Body Text"/>
    <w:basedOn w:val="Normal"/>
    <w:link w:val="BodyTextChar"/>
    <w:uiPriority w:val="99"/>
    <w:qFormat/>
    <w:rsid w:val="00451287"/>
    <w:pPr>
      <w:widowControl w:val="0"/>
      <w:spacing w:after="120"/>
      <w:jc w:val="both"/>
    </w:pPr>
    <w:rPr>
      <w:rFonts w:eastAsia="Calibri" w:cs="Calibri"/>
    </w:rPr>
  </w:style>
  <w:style w:type="paragraph" w:styleId="ListBullet">
    <w:name w:val="List Bullet"/>
    <w:basedOn w:val="Normal"/>
    <w:autoRedefine/>
    <w:rsid w:val="00451287"/>
    <w:pPr>
      <w:spacing w:before="60" w:after="80"/>
      <w:ind w:left="354"/>
    </w:pPr>
  </w:style>
  <w:style w:type="paragraph" w:styleId="ListBullet2">
    <w:name w:val="List Bullet 2"/>
    <w:basedOn w:val="Normal"/>
    <w:autoRedefine/>
    <w:rsid w:val="00CD15D4"/>
    <w:pPr>
      <w:numPr>
        <w:numId w:val="1"/>
      </w:numPr>
    </w:pPr>
  </w:style>
  <w:style w:type="paragraph" w:styleId="Title">
    <w:name w:val="Title"/>
    <w:basedOn w:val="Normal"/>
    <w:link w:val="TitleChar"/>
    <w:uiPriority w:val="99"/>
    <w:qFormat/>
    <w:rsid w:val="00451287"/>
    <w:pPr>
      <w:spacing w:before="120" w:after="240"/>
      <w:jc w:val="center"/>
      <w:outlineLvl w:val="0"/>
    </w:pPr>
    <w:rPr>
      <w:rFonts w:eastAsia="Calibri"/>
      <w:b/>
      <w:bCs/>
      <w:kern w:val="28"/>
      <w:sz w:val="32"/>
      <w:szCs w:val="32"/>
    </w:rPr>
  </w:style>
  <w:style w:type="paragraph" w:styleId="Footer">
    <w:name w:val="footer"/>
    <w:basedOn w:val="Normal"/>
    <w:link w:val="FooterChar"/>
    <w:rsid w:val="00451287"/>
    <w:pPr>
      <w:tabs>
        <w:tab w:val="center" w:pos="4678"/>
        <w:tab w:val="right" w:pos="9356"/>
      </w:tabs>
    </w:pPr>
  </w:style>
  <w:style w:type="paragraph" w:styleId="TOC1">
    <w:name w:val="toc 1"/>
    <w:basedOn w:val="Normal"/>
    <w:next w:val="Normal"/>
    <w:autoRedefine/>
    <w:uiPriority w:val="39"/>
    <w:rsid w:val="00451287"/>
    <w:pPr>
      <w:tabs>
        <w:tab w:val="left" w:pos="567"/>
        <w:tab w:val="right" w:pos="9639"/>
      </w:tabs>
      <w:spacing w:before="120"/>
      <w:ind w:left="567" w:right="142" w:hanging="567"/>
      <w:jc w:val="both"/>
    </w:pPr>
  </w:style>
  <w:style w:type="character" w:styleId="Hyperlink">
    <w:name w:val="Hyperlink"/>
    <w:uiPriority w:val="99"/>
    <w:rsid w:val="00451287"/>
    <w:rPr>
      <w:color w:val="0000FF"/>
      <w:u w:val="single"/>
    </w:rPr>
  </w:style>
  <w:style w:type="paragraph" w:styleId="Subtitle">
    <w:name w:val="Subtitle"/>
    <w:basedOn w:val="Normal"/>
    <w:link w:val="SubtitleChar"/>
    <w:qFormat/>
    <w:rsid w:val="00844464"/>
    <w:pPr>
      <w:spacing w:after="60"/>
      <w:jc w:val="center"/>
      <w:outlineLvl w:val="1"/>
    </w:pPr>
  </w:style>
  <w:style w:type="paragraph" w:customStyle="1" w:styleId="ActionItem">
    <w:name w:val="Action Item"/>
    <w:basedOn w:val="Normal"/>
    <w:next w:val="Normal"/>
    <w:link w:val="ActionItemChar"/>
    <w:qFormat/>
    <w:rsid w:val="00451287"/>
    <w:pPr>
      <w:spacing w:before="120" w:after="120"/>
    </w:pPr>
    <w:rPr>
      <w:rFonts w:eastAsia="Calibri" w:cs="Calibri"/>
      <w:i/>
      <w:color w:val="0000FF"/>
    </w:rPr>
  </w:style>
  <w:style w:type="paragraph" w:customStyle="1" w:styleId="Agenda1">
    <w:name w:val="Agenda 1"/>
    <w:basedOn w:val="Normal"/>
    <w:qFormat/>
    <w:rsid w:val="003638D5"/>
    <w:pPr>
      <w:numPr>
        <w:numId w:val="13"/>
      </w:numPr>
      <w:spacing w:before="120" w:after="120"/>
      <w:jc w:val="both"/>
    </w:pPr>
  </w:style>
  <w:style w:type="paragraph" w:styleId="TOC2">
    <w:name w:val="toc 2"/>
    <w:basedOn w:val="Normal"/>
    <w:next w:val="Normal"/>
    <w:autoRedefine/>
    <w:uiPriority w:val="39"/>
    <w:rsid w:val="00451287"/>
    <w:pPr>
      <w:tabs>
        <w:tab w:val="right" w:pos="9639"/>
      </w:tabs>
      <w:spacing w:before="120"/>
      <w:ind w:left="851" w:right="284" w:hanging="851"/>
    </w:pPr>
    <w:rPr>
      <w:rFonts w:eastAsia="MS Mincho"/>
      <w:noProof/>
      <w:lang w:eastAsia="ja-JP"/>
    </w:rPr>
  </w:style>
  <w:style w:type="paragraph" w:styleId="TOC3">
    <w:name w:val="toc 3"/>
    <w:basedOn w:val="Normal"/>
    <w:next w:val="Normal"/>
    <w:autoRedefine/>
    <w:uiPriority w:val="39"/>
    <w:rsid w:val="00451287"/>
    <w:pPr>
      <w:tabs>
        <w:tab w:val="right" w:pos="9639"/>
      </w:tabs>
      <w:spacing w:before="60" w:after="60"/>
      <w:ind w:left="1843" w:right="284" w:hanging="992"/>
    </w:pPr>
    <w:rPr>
      <w:rFonts w:eastAsia="MS Mincho"/>
      <w:noProof/>
      <w:lang w:eastAsia="ja-JP"/>
    </w:rPr>
  </w:style>
  <w:style w:type="paragraph" w:styleId="TOC4">
    <w:name w:val="toc 4"/>
    <w:basedOn w:val="Normal"/>
    <w:next w:val="Normal"/>
    <w:autoRedefine/>
    <w:uiPriority w:val="39"/>
    <w:rsid w:val="00451287"/>
    <w:pPr>
      <w:tabs>
        <w:tab w:val="left" w:pos="1701"/>
        <w:tab w:val="right" w:pos="9639"/>
      </w:tabs>
      <w:spacing w:before="240" w:after="240"/>
      <w:ind w:left="1701" w:hanging="1701"/>
    </w:pPr>
    <w:rPr>
      <w:noProof/>
    </w:rPr>
  </w:style>
  <w:style w:type="paragraph" w:styleId="TOC5">
    <w:name w:val="toc 5"/>
    <w:basedOn w:val="Normal"/>
    <w:next w:val="Normal"/>
    <w:autoRedefine/>
    <w:uiPriority w:val="39"/>
    <w:rsid w:val="00451287"/>
    <w:pPr>
      <w:tabs>
        <w:tab w:val="left" w:pos="1230"/>
        <w:tab w:val="right" w:pos="9628"/>
      </w:tabs>
      <w:spacing w:before="120" w:after="120"/>
      <w:ind w:right="284"/>
    </w:pPr>
    <w:rPr>
      <w:noProof/>
      <w:color w:val="000000"/>
    </w:rPr>
  </w:style>
  <w:style w:type="paragraph" w:styleId="TOC6">
    <w:name w:val="toc 6"/>
    <w:basedOn w:val="Normal"/>
    <w:next w:val="Normal"/>
    <w:autoRedefine/>
    <w:uiPriority w:val="99"/>
    <w:rsid w:val="00451287"/>
    <w:pPr>
      <w:ind w:left="1100"/>
    </w:pPr>
  </w:style>
  <w:style w:type="paragraph" w:styleId="TOC7">
    <w:name w:val="toc 7"/>
    <w:basedOn w:val="Normal"/>
    <w:next w:val="Normal"/>
    <w:autoRedefine/>
    <w:uiPriority w:val="99"/>
    <w:rsid w:val="00451287"/>
    <w:pPr>
      <w:ind w:left="1200"/>
    </w:pPr>
  </w:style>
  <w:style w:type="paragraph" w:styleId="TOC8">
    <w:name w:val="toc 8"/>
    <w:basedOn w:val="Normal"/>
    <w:next w:val="Normal"/>
    <w:autoRedefine/>
    <w:uiPriority w:val="99"/>
    <w:rsid w:val="00451287"/>
    <w:pPr>
      <w:ind w:left="1440"/>
    </w:pPr>
  </w:style>
  <w:style w:type="paragraph" w:styleId="TOC9">
    <w:name w:val="toc 9"/>
    <w:basedOn w:val="Normal"/>
    <w:next w:val="Normal"/>
    <w:autoRedefine/>
    <w:uiPriority w:val="99"/>
    <w:rsid w:val="00451287"/>
    <w:pPr>
      <w:ind w:left="1680"/>
    </w:pPr>
  </w:style>
  <w:style w:type="paragraph" w:styleId="BlockText">
    <w:name w:val="Block Text"/>
    <w:basedOn w:val="Normal"/>
    <w:rsid w:val="00451287"/>
    <w:pPr>
      <w:spacing w:after="120"/>
      <w:ind w:left="1440" w:right="1440"/>
    </w:pPr>
  </w:style>
  <w:style w:type="paragraph" w:styleId="BalloonText">
    <w:name w:val="Balloon Text"/>
    <w:basedOn w:val="Normal"/>
    <w:link w:val="BalloonTextChar"/>
    <w:rsid w:val="00451287"/>
    <w:rPr>
      <w:rFonts w:ascii="Tahoma" w:hAnsi="Tahoma" w:cs="Tahoma"/>
      <w:sz w:val="16"/>
      <w:szCs w:val="16"/>
    </w:rPr>
  </w:style>
  <w:style w:type="character" w:styleId="FollowedHyperlink">
    <w:name w:val="FollowedHyperlink"/>
    <w:rsid w:val="00451287"/>
    <w:rPr>
      <w:color w:val="800080"/>
      <w:u w:val="single"/>
    </w:rPr>
  </w:style>
  <w:style w:type="paragraph" w:styleId="FootnoteText">
    <w:name w:val="footnote text"/>
    <w:basedOn w:val="Normal"/>
    <w:link w:val="FootnoteTextChar"/>
    <w:rsid w:val="00451287"/>
  </w:style>
  <w:style w:type="character" w:styleId="FootnoteReference">
    <w:name w:val="footnote reference"/>
    <w:rsid w:val="00451287"/>
    <w:rPr>
      <w:vertAlign w:val="superscript"/>
    </w:rPr>
  </w:style>
  <w:style w:type="paragraph" w:styleId="NormalWeb">
    <w:name w:val="Normal (Web)"/>
    <w:basedOn w:val="Normal"/>
    <w:rsid w:val="00451287"/>
  </w:style>
  <w:style w:type="character" w:customStyle="1" w:styleId="JCarson-Jackson">
    <w:name w:val="J Carson-Jackson"/>
    <w:semiHidden/>
    <w:rsid w:val="00CD15D4"/>
    <w:rPr>
      <w:rFonts w:ascii="Arial" w:hAnsi="Arial" w:cs="Arial"/>
      <w:color w:val="auto"/>
      <w:sz w:val="20"/>
      <w:szCs w:val="20"/>
    </w:rPr>
  </w:style>
  <w:style w:type="paragraph" w:styleId="ListNumber">
    <w:name w:val="List Number"/>
    <w:basedOn w:val="Normal"/>
    <w:rsid w:val="00451287"/>
    <w:pPr>
      <w:numPr>
        <w:numId w:val="8"/>
      </w:numPr>
    </w:pPr>
  </w:style>
  <w:style w:type="character" w:styleId="PageNumber">
    <w:name w:val="page number"/>
    <w:rsid w:val="00451287"/>
    <w:rPr>
      <w:rFonts w:ascii="Arial" w:hAnsi="Arial"/>
      <w:sz w:val="20"/>
    </w:rPr>
  </w:style>
  <w:style w:type="paragraph" w:styleId="Caption">
    <w:name w:val="caption"/>
    <w:basedOn w:val="Normal"/>
    <w:next w:val="Normal"/>
    <w:rsid w:val="00667808"/>
    <w:rPr>
      <w:b/>
      <w:bCs/>
    </w:rPr>
  </w:style>
  <w:style w:type="paragraph" w:customStyle="1" w:styleId="Agenda2">
    <w:name w:val="Agenda 2"/>
    <w:basedOn w:val="Normal"/>
    <w:qFormat/>
    <w:rsid w:val="003638D5"/>
    <w:pPr>
      <w:numPr>
        <w:ilvl w:val="1"/>
        <w:numId w:val="13"/>
      </w:numPr>
      <w:spacing w:after="60"/>
    </w:pPr>
    <w:rPr>
      <w:rFonts w:eastAsia="MS Mincho"/>
    </w:rPr>
  </w:style>
  <w:style w:type="paragraph" w:customStyle="1" w:styleId="Annex">
    <w:name w:val="Annex"/>
    <w:basedOn w:val="Heading1"/>
    <w:next w:val="Normal"/>
    <w:autoRedefine/>
    <w:rsid w:val="00451287"/>
    <w:pPr>
      <w:numPr>
        <w:numId w:val="2"/>
      </w:numPr>
      <w:jc w:val="both"/>
    </w:pPr>
    <w:rPr>
      <w:snapToGrid w:val="0"/>
      <w:kern w:val="0"/>
      <w:lang w:eastAsia="en-GB"/>
    </w:rPr>
  </w:style>
  <w:style w:type="table" w:styleId="TableSubtle1">
    <w:name w:val="Table Subtle 1"/>
    <w:basedOn w:val="TableNormal"/>
    <w:rsid w:val="006678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gendaItem1">
    <w:name w:val="Agenda Item_1"/>
    <w:basedOn w:val="Normal"/>
    <w:next w:val="AgendaItem2"/>
    <w:qFormat/>
    <w:rsid w:val="00B7387A"/>
    <w:pPr>
      <w:numPr>
        <w:numId w:val="15"/>
      </w:numPr>
      <w:spacing w:before="240" w:after="240"/>
      <w:jc w:val="both"/>
    </w:pPr>
    <w:rPr>
      <w:b/>
    </w:rPr>
  </w:style>
  <w:style w:type="character" w:customStyle="1" w:styleId="BalloonTextChar">
    <w:name w:val="Balloon Text Char"/>
    <w:link w:val="BalloonText"/>
    <w:rsid w:val="00451287"/>
    <w:rPr>
      <w:rFonts w:ascii="Tahoma" w:hAnsi="Tahoma" w:cs="Tahoma"/>
      <w:sz w:val="16"/>
      <w:szCs w:val="16"/>
      <w:lang w:eastAsia="en-GB"/>
    </w:rPr>
  </w:style>
  <w:style w:type="character" w:customStyle="1" w:styleId="SubtitleChar">
    <w:name w:val="Subtitle Char"/>
    <w:link w:val="Subtitle"/>
    <w:rsid w:val="0051351B"/>
    <w:rPr>
      <w:rFonts w:ascii="Arial" w:hAnsi="Arial" w:cs="Arial"/>
      <w:sz w:val="22"/>
      <w:szCs w:val="24"/>
      <w:lang w:eastAsia="en-US"/>
    </w:rPr>
  </w:style>
  <w:style w:type="paragraph" w:styleId="NormalIndent">
    <w:name w:val="Normal Indent"/>
    <w:basedOn w:val="Normal"/>
    <w:rsid w:val="00D7260A"/>
    <w:pPr>
      <w:ind w:left="720"/>
    </w:pPr>
  </w:style>
  <w:style w:type="table" w:styleId="TableGrid">
    <w:name w:val="Table Grid"/>
    <w:basedOn w:val="TableNormal"/>
    <w:rsid w:val="00451287"/>
    <w:rPr>
      <w:rFonts w:ascii="Arial" w:hAnsi="Arial" w:cs="Arial"/>
      <w:sz w:val="22"/>
      <w:szCs w:val="22"/>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gendaItem2">
    <w:name w:val="Agenda Item_2"/>
    <w:basedOn w:val="Normal"/>
    <w:qFormat/>
    <w:rsid w:val="00B7387A"/>
    <w:pPr>
      <w:numPr>
        <w:ilvl w:val="1"/>
        <w:numId w:val="15"/>
      </w:numPr>
      <w:spacing w:after="120"/>
      <w:jc w:val="both"/>
    </w:pPr>
  </w:style>
  <w:style w:type="numbering" w:styleId="ArticleSection">
    <w:name w:val="Outline List 3"/>
    <w:basedOn w:val="NoList"/>
    <w:rsid w:val="00451287"/>
    <w:pPr>
      <w:numPr>
        <w:numId w:val="4"/>
      </w:numPr>
    </w:pPr>
  </w:style>
  <w:style w:type="paragraph" w:styleId="BodyText2">
    <w:name w:val="Body Text 2"/>
    <w:basedOn w:val="Normal"/>
    <w:link w:val="BodyText2Char"/>
    <w:unhideWhenUsed/>
    <w:rsid w:val="00301509"/>
    <w:pPr>
      <w:spacing w:line="480" w:lineRule="auto"/>
    </w:pPr>
    <w:rPr>
      <w:rFonts w:eastAsia="Calibri" w:cs="Calibri"/>
    </w:rPr>
  </w:style>
  <w:style w:type="paragraph" w:styleId="BodyText3">
    <w:name w:val="Body Text 3"/>
    <w:basedOn w:val="Normal"/>
    <w:rsid w:val="008444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rsid w:val="00844464"/>
    <w:pPr>
      <w:ind w:left="851"/>
      <w:jc w:val="both"/>
    </w:pPr>
  </w:style>
  <w:style w:type="paragraph" w:styleId="BodyTextIndent">
    <w:name w:val="Body Text Indent"/>
    <w:basedOn w:val="Normal"/>
    <w:link w:val="BodyTextIndentChar"/>
    <w:rsid w:val="00301509"/>
    <w:pPr>
      <w:spacing w:after="120"/>
      <w:ind w:left="567"/>
    </w:pPr>
    <w:rPr>
      <w:rFonts w:eastAsia="Calibri" w:cs="Calibri"/>
    </w:rPr>
  </w:style>
  <w:style w:type="paragraph" w:styleId="BodyTextFirstIndent2">
    <w:name w:val="Body Text First Indent 2"/>
    <w:aliases w:val="Body Text Second Indent"/>
    <w:basedOn w:val="BodyTextFirstIndent"/>
    <w:rsid w:val="00844464"/>
    <w:pPr>
      <w:ind w:left="720"/>
    </w:pPr>
  </w:style>
  <w:style w:type="paragraph" w:styleId="ListNumber2">
    <w:name w:val="List Number 2"/>
    <w:basedOn w:val="Normal"/>
    <w:rsid w:val="00844464"/>
    <w:pPr>
      <w:numPr>
        <w:numId w:val="9"/>
      </w:numPr>
    </w:pPr>
  </w:style>
  <w:style w:type="paragraph" w:styleId="Quote">
    <w:name w:val="Quote"/>
    <w:basedOn w:val="Normal"/>
    <w:rsid w:val="00844464"/>
    <w:pPr>
      <w:spacing w:before="60" w:after="60"/>
      <w:ind w:left="567" w:right="935"/>
      <w:jc w:val="both"/>
    </w:pPr>
    <w:rPr>
      <w:i/>
    </w:rPr>
  </w:style>
  <w:style w:type="paragraph" w:customStyle="1" w:styleId="Recallings">
    <w:name w:val="Recallings"/>
    <w:basedOn w:val="BodyText"/>
    <w:rsid w:val="00844464"/>
    <w:pPr>
      <w:spacing w:before="240"/>
      <w:ind w:left="425"/>
    </w:pPr>
    <w:rPr>
      <w:rFonts w:cs="Arial"/>
    </w:rPr>
  </w:style>
  <w:style w:type="paragraph" w:customStyle="1" w:styleId="RecommendsNo">
    <w:name w:val="Recommends No"/>
    <w:basedOn w:val="Normal"/>
    <w:rsid w:val="00844464"/>
    <w:pPr>
      <w:ind w:left="1145" w:right="-45" w:hanging="720"/>
      <w:jc w:val="both"/>
    </w:pPr>
  </w:style>
  <w:style w:type="character" w:customStyle="1" w:styleId="BodyTextChar">
    <w:name w:val="Body Text Char"/>
    <w:link w:val="BodyText"/>
    <w:uiPriority w:val="99"/>
    <w:rsid w:val="00451287"/>
    <w:rPr>
      <w:rFonts w:ascii="Arial" w:eastAsia="Calibri" w:hAnsi="Arial" w:cs="Calibri"/>
      <w:sz w:val="22"/>
      <w:szCs w:val="22"/>
      <w:lang w:eastAsia="en-GB"/>
    </w:rPr>
  </w:style>
  <w:style w:type="paragraph" w:customStyle="1" w:styleId="Para">
    <w:name w:val="Para"/>
    <w:basedOn w:val="BodyText"/>
    <w:next w:val="BodyText"/>
    <w:autoRedefine/>
    <w:rsid w:val="00180CD9"/>
    <w:pPr>
      <w:jc w:val="left"/>
    </w:pPr>
  </w:style>
  <w:style w:type="paragraph" w:customStyle="1" w:styleId="Workinggroup">
    <w:name w:val="Working group"/>
    <w:basedOn w:val="Normal"/>
    <w:next w:val="Normal"/>
    <w:autoRedefine/>
    <w:rsid w:val="00FD34E2"/>
    <w:pPr>
      <w:numPr>
        <w:numId w:val="14"/>
      </w:numPr>
      <w:tabs>
        <w:tab w:val="left" w:pos="2552"/>
      </w:tabs>
      <w:spacing w:after="240"/>
    </w:pPr>
    <w:rPr>
      <w:rFonts w:eastAsia="MS Mincho"/>
      <w:b/>
      <w:sz w:val="28"/>
    </w:rPr>
  </w:style>
  <w:style w:type="character" w:customStyle="1" w:styleId="ActionItemChar1">
    <w:name w:val="Action Item Char1"/>
    <w:rsid w:val="00164D6C"/>
    <w:rPr>
      <w:rFonts w:ascii="Arial" w:hAnsi="Arial"/>
      <w:b/>
      <w:i/>
      <w:sz w:val="24"/>
      <w:szCs w:val="24"/>
      <w:lang w:eastAsia="en-US"/>
    </w:rPr>
  </w:style>
  <w:style w:type="paragraph" w:styleId="DocumentMap">
    <w:name w:val="Document Map"/>
    <w:basedOn w:val="Normal"/>
    <w:link w:val="DocumentMapChar"/>
    <w:rsid w:val="00451287"/>
    <w:pPr>
      <w:shd w:val="clear" w:color="auto" w:fill="000080"/>
    </w:pPr>
    <w:rPr>
      <w:rFonts w:ascii="Tahoma" w:hAnsi="Tahoma"/>
      <w:lang w:val="de-DE" w:eastAsia="de-DE"/>
    </w:rPr>
  </w:style>
  <w:style w:type="paragraph" w:customStyle="1" w:styleId="Agendaitems">
    <w:name w:val="Agenda items"/>
    <w:basedOn w:val="Normal"/>
    <w:qFormat/>
    <w:rsid w:val="003F517C"/>
    <w:pPr>
      <w:tabs>
        <w:tab w:val="left" w:pos="1985"/>
      </w:tabs>
      <w:spacing w:before="240" w:after="240"/>
      <w:ind w:left="1985" w:hanging="1985"/>
      <w:jc w:val="both"/>
    </w:pPr>
    <w:rPr>
      <w:b/>
    </w:rPr>
  </w:style>
  <w:style w:type="paragraph" w:styleId="ListParagraph">
    <w:name w:val="List Paragraph"/>
    <w:basedOn w:val="Normal"/>
    <w:uiPriority w:val="34"/>
    <w:rsid w:val="00451287"/>
    <w:pPr>
      <w:ind w:left="720"/>
      <w:contextualSpacing/>
    </w:pPr>
    <w:rPr>
      <w:rFonts w:eastAsia="MS Mincho"/>
    </w:rPr>
  </w:style>
  <w:style w:type="paragraph" w:customStyle="1" w:styleId="ActionIALA">
    <w:name w:val="Action IALA"/>
    <w:basedOn w:val="Normal"/>
    <w:next w:val="BodyText"/>
    <w:link w:val="ActionIALAChar"/>
    <w:qFormat/>
    <w:rsid w:val="00451287"/>
    <w:pPr>
      <w:spacing w:before="120" w:after="120"/>
      <w:jc w:val="both"/>
    </w:pPr>
    <w:rPr>
      <w:rFonts w:eastAsia="MS Mincho"/>
      <w:i/>
      <w:iCs/>
    </w:rPr>
  </w:style>
  <w:style w:type="paragraph" w:customStyle="1" w:styleId="ActionMember">
    <w:name w:val="Action Member"/>
    <w:basedOn w:val="Normal"/>
    <w:next w:val="BodyText"/>
    <w:link w:val="ActionMemberChar"/>
    <w:qFormat/>
    <w:rsid w:val="00451287"/>
    <w:pPr>
      <w:spacing w:before="120" w:after="120"/>
      <w:jc w:val="both"/>
    </w:pPr>
    <w:rPr>
      <w:rFonts w:eastAsia="MS Mincho" w:cs="Calibri"/>
      <w:i/>
      <w:iCs/>
      <w:lang w:eastAsia="ja-JP"/>
    </w:rPr>
  </w:style>
  <w:style w:type="paragraph" w:styleId="PlainText">
    <w:name w:val="Plain Text"/>
    <w:basedOn w:val="Normal"/>
    <w:link w:val="PlainTextChar"/>
    <w:uiPriority w:val="99"/>
    <w:unhideWhenUsed/>
    <w:rsid w:val="00FA2447"/>
    <w:rPr>
      <w:rFonts w:ascii="Consolas" w:hAnsi="Consolas" w:cs="Consolas"/>
      <w:sz w:val="21"/>
      <w:szCs w:val="21"/>
    </w:rPr>
  </w:style>
  <w:style w:type="character" w:customStyle="1" w:styleId="PlainTextChar">
    <w:name w:val="Plain Text Char"/>
    <w:link w:val="PlainText"/>
    <w:uiPriority w:val="99"/>
    <w:rsid w:val="00FA2447"/>
    <w:rPr>
      <w:rFonts w:ascii="Consolas" w:eastAsia="Calibri" w:hAnsi="Consolas" w:cs="Consolas"/>
      <w:sz w:val="21"/>
      <w:szCs w:val="21"/>
      <w:lang w:val="en-GB" w:eastAsia="en-GB"/>
    </w:rPr>
  </w:style>
  <w:style w:type="paragraph" w:customStyle="1" w:styleId="AnnexFigure">
    <w:name w:val="Annex Figure"/>
    <w:basedOn w:val="Normal"/>
    <w:next w:val="BodyText"/>
    <w:rsid w:val="00451287"/>
    <w:pPr>
      <w:spacing w:before="120" w:after="120"/>
      <w:jc w:val="center"/>
    </w:pPr>
    <w:rPr>
      <w:rFonts w:cs="Calibri"/>
      <w:i/>
    </w:rPr>
  </w:style>
  <w:style w:type="paragraph" w:customStyle="1" w:styleId="AnnexHeading1">
    <w:name w:val="Annex Heading 1"/>
    <w:basedOn w:val="Normal"/>
    <w:next w:val="BodyText"/>
    <w:rsid w:val="00301509"/>
    <w:pPr>
      <w:numPr>
        <w:numId w:val="18"/>
      </w:numPr>
      <w:spacing w:before="120" w:after="120"/>
    </w:pPr>
    <w:rPr>
      <w:rFonts w:eastAsia="Calibri"/>
      <w:b/>
      <w:caps/>
    </w:rPr>
  </w:style>
  <w:style w:type="paragraph" w:customStyle="1" w:styleId="AnnexHeading2">
    <w:name w:val="Annex Heading 2"/>
    <w:basedOn w:val="Normal"/>
    <w:next w:val="BodyText"/>
    <w:rsid w:val="00301509"/>
    <w:pPr>
      <w:numPr>
        <w:ilvl w:val="1"/>
        <w:numId w:val="18"/>
      </w:numPr>
      <w:spacing w:before="120" w:after="120"/>
    </w:pPr>
    <w:rPr>
      <w:rFonts w:eastAsia="Calibri"/>
      <w:b/>
    </w:rPr>
  </w:style>
  <w:style w:type="paragraph" w:customStyle="1" w:styleId="AnnexHeading3">
    <w:name w:val="Annex Heading 3"/>
    <w:basedOn w:val="Normal"/>
    <w:next w:val="Normal"/>
    <w:rsid w:val="00301509"/>
    <w:pPr>
      <w:numPr>
        <w:ilvl w:val="2"/>
        <w:numId w:val="18"/>
      </w:numPr>
      <w:spacing w:before="120" w:after="120"/>
    </w:pPr>
    <w:rPr>
      <w:rFonts w:eastAsia="Calibri"/>
    </w:rPr>
  </w:style>
  <w:style w:type="paragraph" w:customStyle="1" w:styleId="AnnexHeading4">
    <w:name w:val="Annex Heading 4"/>
    <w:basedOn w:val="Normal"/>
    <w:next w:val="BodyText"/>
    <w:rsid w:val="00301509"/>
    <w:pPr>
      <w:numPr>
        <w:ilvl w:val="3"/>
        <w:numId w:val="18"/>
      </w:numPr>
      <w:spacing w:before="120" w:after="120"/>
    </w:pPr>
    <w:rPr>
      <w:rFonts w:eastAsia="Calibri"/>
    </w:rPr>
  </w:style>
  <w:style w:type="paragraph" w:customStyle="1" w:styleId="AnnexTable">
    <w:name w:val="Annex Table"/>
    <w:basedOn w:val="Normal"/>
    <w:next w:val="BodyText"/>
    <w:rsid w:val="00451287"/>
    <w:pPr>
      <w:spacing w:before="120" w:after="120"/>
      <w:jc w:val="center"/>
    </w:pPr>
    <w:rPr>
      <w:rFonts w:cs="Calibri"/>
      <w:i/>
    </w:rPr>
  </w:style>
  <w:style w:type="paragraph" w:customStyle="1" w:styleId="AppendixHeading1">
    <w:name w:val="Appendix Heading 1"/>
    <w:basedOn w:val="Normal"/>
    <w:next w:val="BodyText"/>
    <w:uiPriority w:val="99"/>
    <w:rsid w:val="00451287"/>
    <w:pPr>
      <w:numPr>
        <w:numId w:val="3"/>
      </w:numPr>
      <w:spacing w:before="120" w:after="120"/>
    </w:pPr>
    <w:rPr>
      <w:rFonts w:eastAsia="Calibri"/>
      <w:b/>
      <w:caps/>
    </w:rPr>
  </w:style>
  <w:style w:type="paragraph" w:customStyle="1" w:styleId="AppendixHeading2">
    <w:name w:val="Appendix Heading 2"/>
    <w:basedOn w:val="Normal"/>
    <w:next w:val="BodyText"/>
    <w:uiPriority w:val="99"/>
    <w:rsid w:val="00451287"/>
    <w:pPr>
      <w:numPr>
        <w:ilvl w:val="1"/>
        <w:numId w:val="3"/>
      </w:numPr>
      <w:spacing w:before="120" w:after="120"/>
    </w:pPr>
    <w:rPr>
      <w:rFonts w:eastAsia="Calibri"/>
      <w:b/>
    </w:rPr>
  </w:style>
  <w:style w:type="paragraph" w:customStyle="1" w:styleId="AppendixHeading3">
    <w:name w:val="Appendix Heading 3"/>
    <w:basedOn w:val="Normal"/>
    <w:next w:val="Normal"/>
    <w:uiPriority w:val="99"/>
    <w:rsid w:val="00451287"/>
    <w:pPr>
      <w:numPr>
        <w:ilvl w:val="2"/>
        <w:numId w:val="3"/>
      </w:numPr>
      <w:spacing w:before="120" w:after="120"/>
    </w:pPr>
    <w:rPr>
      <w:rFonts w:eastAsia="Calibri"/>
    </w:rPr>
  </w:style>
  <w:style w:type="paragraph" w:customStyle="1" w:styleId="AppendixHeading4">
    <w:name w:val="Appendix Heading 4"/>
    <w:basedOn w:val="Normal"/>
    <w:next w:val="BodyText"/>
    <w:uiPriority w:val="99"/>
    <w:rsid w:val="00451287"/>
    <w:pPr>
      <w:numPr>
        <w:ilvl w:val="3"/>
        <w:numId w:val="3"/>
      </w:numPr>
      <w:spacing w:before="120" w:after="120"/>
    </w:pPr>
    <w:rPr>
      <w:rFonts w:eastAsia="Calibri"/>
    </w:rPr>
  </w:style>
  <w:style w:type="paragraph" w:styleId="BodyTextIndent2">
    <w:name w:val="Body Text Indent 2"/>
    <w:basedOn w:val="Normal"/>
    <w:link w:val="BodyTextIndent2Char"/>
    <w:rsid w:val="00301509"/>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301509"/>
    <w:rPr>
      <w:rFonts w:ascii="Arial" w:eastAsia="Calibri" w:hAnsi="Arial" w:cs="Calibri"/>
      <w:sz w:val="22"/>
      <w:szCs w:val="22"/>
      <w:lang w:eastAsia="de-DE"/>
    </w:rPr>
  </w:style>
  <w:style w:type="paragraph" w:customStyle="1" w:styleId="Bullet1">
    <w:name w:val="Bullet 1"/>
    <w:basedOn w:val="Normal"/>
    <w:uiPriority w:val="99"/>
    <w:qFormat/>
    <w:rsid w:val="00451287"/>
    <w:pPr>
      <w:numPr>
        <w:numId w:val="5"/>
      </w:numPr>
      <w:spacing w:after="120"/>
      <w:jc w:val="both"/>
      <w:outlineLvl w:val="0"/>
    </w:pPr>
    <w:rPr>
      <w:rFonts w:eastAsia="Calibri"/>
    </w:rPr>
  </w:style>
  <w:style w:type="paragraph" w:customStyle="1" w:styleId="Bullet1text">
    <w:name w:val="Bullet 1 text"/>
    <w:basedOn w:val="Normal"/>
    <w:uiPriority w:val="99"/>
    <w:rsid w:val="00451287"/>
    <w:pPr>
      <w:suppressAutoHyphens/>
      <w:spacing w:after="120"/>
      <w:ind w:left="1134"/>
      <w:jc w:val="both"/>
    </w:pPr>
    <w:rPr>
      <w:rFonts w:eastAsia="Calibri"/>
    </w:rPr>
  </w:style>
  <w:style w:type="paragraph" w:customStyle="1" w:styleId="Bullet2">
    <w:name w:val="Bullet 2"/>
    <w:basedOn w:val="Normal"/>
    <w:uiPriority w:val="99"/>
    <w:qFormat/>
    <w:rsid w:val="00451287"/>
    <w:pPr>
      <w:numPr>
        <w:ilvl w:val="1"/>
        <w:numId w:val="5"/>
      </w:numPr>
      <w:spacing w:after="120"/>
      <w:jc w:val="both"/>
    </w:pPr>
    <w:rPr>
      <w:rFonts w:eastAsia="Calibri"/>
    </w:rPr>
  </w:style>
  <w:style w:type="paragraph" w:customStyle="1" w:styleId="Bullet2text">
    <w:name w:val="Bullet 2 text"/>
    <w:basedOn w:val="Normal"/>
    <w:uiPriority w:val="99"/>
    <w:rsid w:val="00451287"/>
    <w:pPr>
      <w:suppressAutoHyphens/>
      <w:spacing w:after="120"/>
      <w:ind w:left="1701"/>
      <w:jc w:val="both"/>
    </w:pPr>
    <w:rPr>
      <w:rFonts w:eastAsia="Calibri"/>
    </w:rPr>
  </w:style>
  <w:style w:type="paragraph" w:customStyle="1" w:styleId="Bullet3">
    <w:name w:val="Bullet 3"/>
    <w:basedOn w:val="Normal"/>
    <w:uiPriority w:val="99"/>
    <w:rsid w:val="00451287"/>
    <w:pPr>
      <w:numPr>
        <w:ilvl w:val="2"/>
        <w:numId w:val="5"/>
      </w:numPr>
      <w:spacing w:after="60"/>
      <w:jc w:val="both"/>
    </w:pPr>
    <w:rPr>
      <w:rFonts w:eastAsia="Calibri"/>
    </w:rPr>
  </w:style>
  <w:style w:type="paragraph" w:customStyle="1" w:styleId="Bullet3text">
    <w:name w:val="Bullet 3 text"/>
    <w:basedOn w:val="Normal"/>
    <w:uiPriority w:val="99"/>
    <w:rsid w:val="00451287"/>
    <w:pPr>
      <w:suppressAutoHyphens/>
      <w:spacing w:after="60"/>
      <w:ind w:left="2268"/>
    </w:pPr>
    <w:rPr>
      <w:rFonts w:eastAsia="Calibri"/>
    </w:rPr>
  </w:style>
  <w:style w:type="paragraph" w:customStyle="1" w:styleId="Figure">
    <w:name w:val="Figure_#"/>
    <w:basedOn w:val="Normal"/>
    <w:next w:val="BodyText"/>
    <w:link w:val="FigureChar"/>
    <w:qFormat/>
    <w:rsid w:val="00451287"/>
    <w:pPr>
      <w:numPr>
        <w:numId w:val="6"/>
      </w:numPr>
      <w:spacing w:before="120" w:after="120"/>
      <w:jc w:val="center"/>
    </w:pPr>
    <w:rPr>
      <w:i/>
    </w:rPr>
  </w:style>
  <w:style w:type="paragraph" w:customStyle="1" w:styleId="List1">
    <w:name w:val="List 1"/>
    <w:basedOn w:val="Normal"/>
    <w:uiPriority w:val="99"/>
    <w:qFormat/>
    <w:rsid w:val="00451287"/>
    <w:pPr>
      <w:numPr>
        <w:numId w:val="7"/>
      </w:numPr>
      <w:spacing w:after="120"/>
      <w:jc w:val="both"/>
    </w:pPr>
    <w:rPr>
      <w:rFonts w:eastAsia="MS Mincho" w:cs="Calibri"/>
      <w:lang w:eastAsia="ja-JP"/>
    </w:rPr>
  </w:style>
  <w:style w:type="paragraph" w:customStyle="1" w:styleId="List1indent1">
    <w:name w:val="List 1 indent 1"/>
    <w:basedOn w:val="Normal"/>
    <w:uiPriority w:val="99"/>
    <w:qFormat/>
    <w:rsid w:val="00451287"/>
    <w:pPr>
      <w:numPr>
        <w:ilvl w:val="1"/>
        <w:numId w:val="7"/>
      </w:numPr>
      <w:spacing w:after="120"/>
      <w:jc w:val="both"/>
    </w:pPr>
    <w:rPr>
      <w:rFonts w:eastAsia="Calibri"/>
    </w:rPr>
  </w:style>
  <w:style w:type="paragraph" w:customStyle="1" w:styleId="List1indent1text">
    <w:name w:val="List 1 indent 1 text"/>
    <w:basedOn w:val="Normal"/>
    <w:uiPriority w:val="99"/>
    <w:rsid w:val="00451287"/>
    <w:pPr>
      <w:spacing w:after="120"/>
      <w:ind w:left="1134"/>
      <w:jc w:val="both"/>
    </w:pPr>
    <w:rPr>
      <w:rFonts w:eastAsia="Calibri"/>
      <w:lang w:eastAsia="fr-FR"/>
    </w:rPr>
  </w:style>
  <w:style w:type="paragraph" w:customStyle="1" w:styleId="List1indent2">
    <w:name w:val="List 1 indent 2"/>
    <w:basedOn w:val="Normal"/>
    <w:uiPriority w:val="99"/>
    <w:rsid w:val="00451287"/>
    <w:pPr>
      <w:widowControl w:val="0"/>
      <w:numPr>
        <w:ilvl w:val="2"/>
        <w:numId w:val="7"/>
      </w:numPr>
      <w:spacing w:after="120"/>
      <w:jc w:val="both"/>
    </w:pPr>
    <w:rPr>
      <w:rFonts w:eastAsia="Calibri"/>
    </w:rPr>
  </w:style>
  <w:style w:type="paragraph" w:customStyle="1" w:styleId="List1indent2text">
    <w:name w:val="List 1 indent 2 text"/>
    <w:basedOn w:val="Normal"/>
    <w:uiPriority w:val="99"/>
    <w:rsid w:val="00451287"/>
    <w:pPr>
      <w:spacing w:after="60"/>
      <w:ind w:left="1701"/>
      <w:jc w:val="both"/>
    </w:pPr>
    <w:rPr>
      <w:rFonts w:eastAsia="Calibri"/>
    </w:rPr>
  </w:style>
  <w:style w:type="paragraph" w:customStyle="1" w:styleId="List1indenttext">
    <w:name w:val="List 1 indent text"/>
    <w:basedOn w:val="Normal"/>
    <w:uiPriority w:val="99"/>
    <w:rsid w:val="00451287"/>
    <w:pPr>
      <w:spacing w:after="120"/>
      <w:ind w:left="1134"/>
      <w:jc w:val="both"/>
    </w:pPr>
    <w:rPr>
      <w:rFonts w:eastAsia="Calibri" w:cs="Calibri"/>
    </w:rPr>
  </w:style>
  <w:style w:type="paragraph" w:customStyle="1" w:styleId="List1text">
    <w:name w:val="List 1 text"/>
    <w:basedOn w:val="Normal"/>
    <w:uiPriority w:val="99"/>
    <w:qFormat/>
    <w:rsid w:val="00451287"/>
    <w:pPr>
      <w:spacing w:after="120"/>
      <w:ind w:left="567"/>
      <w:jc w:val="both"/>
    </w:pPr>
    <w:rPr>
      <w:rFonts w:eastAsia="Calibri"/>
    </w:rPr>
  </w:style>
  <w:style w:type="character" w:styleId="SubtleEmphasis">
    <w:name w:val="Subtle Emphasis"/>
    <w:uiPriority w:val="19"/>
    <w:rsid w:val="006C530C"/>
    <w:rPr>
      <w:i/>
      <w:iCs/>
      <w:color w:val="808080"/>
    </w:rPr>
  </w:style>
  <w:style w:type="paragraph" w:customStyle="1" w:styleId="References">
    <w:name w:val="References"/>
    <w:basedOn w:val="Normal"/>
    <w:qFormat/>
    <w:rsid w:val="00451287"/>
    <w:pPr>
      <w:numPr>
        <w:numId w:val="10"/>
      </w:numPr>
      <w:spacing w:after="120"/>
    </w:pPr>
  </w:style>
  <w:style w:type="character" w:customStyle="1" w:styleId="StyleFootnoteReference115ptBlack">
    <w:name w:val="Style Footnote Reference + 11.5 pt Black"/>
    <w:rsid w:val="00844464"/>
    <w:rPr>
      <w:rFonts w:ascii="Arial" w:hAnsi="Arial"/>
      <w:color w:val="000000"/>
      <w:sz w:val="23"/>
      <w:vertAlign w:val="superscript"/>
    </w:rPr>
  </w:style>
  <w:style w:type="paragraph" w:styleId="TableofFigures">
    <w:name w:val="table of figures"/>
    <w:basedOn w:val="Normal"/>
    <w:next w:val="Normal"/>
    <w:uiPriority w:val="99"/>
    <w:rsid w:val="00451287"/>
    <w:pPr>
      <w:numPr>
        <w:numId w:val="22"/>
      </w:numPr>
      <w:tabs>
        <w:tab w:val="right" w:pos="9639"/>
      </w:tabs>
      <w:spacing w:after="120"/>
      <w:ind w:right="284"/>
      <w:jc w:val="both"/>
    </w:pPr>
  </w:style>
  <w:style w:type="paragraph" w:customStyle="1" w:styleId="Table">
    <w:name w:val="Table_#"/>
    <w:basedOn w:val="Normal"/>
    <w:next w:val="Normal"/>
    <w:qFormat/>
    <w:rsid w:val="00451287"/>
    <w:pPr>
      <w:numPr>
        <w:numId w:val="11"/>
      </w:numPr>
      <w:spacing w:before="120" w:after="120"/>
      <w:jc w:val="center"/>
    </w:pPr>
    <w:rPr>
      <w:i/>
    </w:rPr>
  </w:style>
  <w:style w:type="character" w:customStyle="1" w:styleId="Heading1Char">
    <w:name w:val="Heading 1 Char"/>
    <w:link w:val="Heading1"/>
    <w:uiPriority w:val="99"/>
    <w:rsid w:val="00451287"/>
    <w:rPr>
      <w:rFonts w:ascii="Arial" w:eastAsia="Calibri" w:hAnsi="Arial" w:cs="Calibri"/>
      <w:b/>
      <w:caps/>
      <w:kern w:val="28"/>
      <w:sz w:val="24"/>
      <w:szCs w:val="22"/>
      <w:lang w:eastAsia="de-DE"/>
    </w:rPr>
  </w:style>
  <w:style w:type="paragraph" w:customStyle="1" w:styleId="AnnexHead1">
    <w:name w:val="Annex Head 1"/>
    <w:basedOn w:val="Normal"/>
    <w:next w:val="BodyText"/>
    <w:rsid w:val="00451287"/>
    <w:pPr>
      <w:spacing w:before="120" w:after="120"/>
    </w:pPr>
    <w:rPr>
      <w:rFonts w:cs="Calibri"/>
      <w:b/>
      <w:bCs/>
      <w:caps/>
    </w:rPr>
  </w:style>
  <w:style w:type="paragraph" w:customStyle="1" w:styleId="AnnexHead2">
    <w:name w:val="Annex Head 2"/>
    <w:basedOn w:val="Normal"/>
    <w:next w:val="BodyText"/>
    <w:rsid w:val="00451287"/>
    <w:pPr>
      <w:spacing w:before="120" w:after="120"/>
    </w:pPr>
    <w:rPr>
      <w:rFonts w:cs="Calibri"/>
      <w:b/>
    </w:rPr>
  </w:style>
  <w:style w:type="paragraph" w:customStyle="1" w:styleId="AnnexHead3">
    <w:name w:val="Annex Head 3"/>
    <w:basedOn w:val="Normal"/>
    <w:next w:val="BodyText"/>
    <w:rsid w:val="00451287"/>
    <w:pPr>
      <w:spacing w:before="120" w:after="120"/>
    </w:pPr>
    <w:rPr>
      <w:rFonts w:cs="Calibri"/>
    </w:rPr>
  </w:style>
  <w:style w:type="paragraph" w:customStyle="1" w:styleId="AnnexHead4">
    <w:name w:val="Annex Head 4"/>
    <w:basedOn w:val="Normal"/>
    <w:next w:val="BodyText"/>
    <w:rsid w:val="00451287"/>
    <w:pPr>
      <w:spacing w:before="120" w:after="120"/>
    </w:pPr>
    <w:rPr>
      <w:rFonts w:cs="Calibri"/>
    </w:rPr>
  </w:style>
  <w:style w:type="paragraph" w:customStyle="1" w:styleId="Appendix">
    <w:name w:val="Appendix"/>
    <w:basedOn w:val="Normal"/>
    <w:next w:val="Normal"/>
    <w:uiPriority w:val="99"/>
    <w:rsid w:val="00451287"/>
    <w:pPr>
      <w:numPr>
        <w:numId w:val="19"/>
      </w:numPr>
      <w:tabs>
        <w:tab w:val="left" w:pos="1985"/>
      </w:tabs>
      <w:spacing w:before="120" w:after="240"/>
    </w:pPr>
    <w:rPr>
      <w:b/>
      <w:szCs w:val="28"/>
    </w:rPr>
  </w:style>
  <w:style w:type="paragraph" w:customStyle="1" w:styleId="Article">
    <w:name w:val="Article"/>
    <w:basedOn w:val="Normal"/>
    <w:next w:val="Normal"/>
    <w:rsid w:val="004168E2"/>
    <w:pPr>
      <w:spacing w:before="360"/>
    </w:pPr>
    <w:rPr>
      <w:b/>
      <w:caps/>
      <w:sz w:val="28"/>
      <w:szCs w:val="28"/>
    </w:rPr>
  </w:style>
  <w:style w:type="character" w:customStyle="1" w:styleId="BodyText2Char">
    <w:name w:val="Body Text 2 Char"/>
    <w:basedOn w:val="DefaultParagraphFont"/>
    <w:link w:val="BodyText2"/>
    <w:rsid w:val="00301509"/>
    <w:rPr>
      <w:rFonts w:ascii="Arial" w:eastAsia="Calibri" w:hAnsi="Arial" w:cs="Calibri"/>
      <w:sz w:val="22"/>
      <w:szCs w:val="22"/>
      <w:lang w:eastAsia="en-GB"/>
    </w:rPr>
  </w:style>
  <w:style w:type="character" w:customStyle="1" w:styleId="BodyTextIndentChar">
    <w:name w:val="Body Text Indent Char"/>
    <w:basedOn w:val="DefaultParagraphFont"/>
    <w:link w:val="BodyTextIndent"/>
    <w:rsid w:val="00301509"/>
    <w:rPr>
      <w:rFonts w:ascii="Arial" w:eastAsia="Calibri" w:hAnsi="Arial" w:cs="Calibri"/>
      <w:sz w:val="22"/>
      <w:szCs w:val="22"/>
      <w:lang w:eastAsia="en-GB"/>
    </w:rPr>
  </w:style>
  <w:style w:type="character" w:styleId="BookTitle">
    <w:name w:val="Book Title"/>
    <w:basedOn w:val="DefaultParagraphFont"/>
    <w:uiPriority w:val="33"/>
    <w:rsid w:val="00301509"/>
    <w:rPr>
      <w:b/>
      <w:bCs/>
      <w:smallCaps/>
      <w:spacing w:val="5"/>
    </w:rPr>
  </w:style>
  <w:style w:type="paragraph" w:customStyle="1" w:styleId="Default">
    <w:name w:val="Default"/>
    <w:rsid w:val="004168E2"/>
    <w:pPr>
      <w:autoSpaceDE w:val="0"/>
      <w:autoSpaceDN w:val="0"/>
      <w:adjustRightInd w:val="0"/>
    </w:pPr>
    <w:rPr>
      <w:rFonts w:ascii="Arial" w:eastAsia="SimSun" w:hAnsi="Arial" w:cs="Arial"/>
      <w:color w:val="000000"/>
      <w:sz w:val="24"/>
      <w:szCs w:val="24"/>
      <w:lang w:val="en-US" w:eastAsia="zh-CN"/>
    </w:rPr>
  </w:style>
  <w:style w:type="character" w:customStyle="1" w:styleId="descriptionblock">
    <w:name w:val="description block"/>
    <w:basedOn w:val="DefaultParagraphFont"/>
    <w:rsid w:val="004168E2"/>
  </w:style>
  <w:style w:type="character" w:customStyle="1" w:styleId="DocumentMapChar">
    <w:name w:val="Document Map Char"/>
    <w:link w:val="DocumentMap"/>
    <w:rsid w:val="00451287"/>
    <w:rPr>
      <w:rFonts w:ascii="Tahoma" w:hAnsi="Tahoma" w:cs="Arial"/>
      <w:szCs w:val="22"/>
      <w:shd w:val="clear" w:color="auto" w:fill="000080"/>
      <w:lang w:val="de-DE" w:eastAsia="de-DE"/>
    </w:rPr>
  </w:style>
  <w:style w:type="character" w:styleId="Emphasis">
    <w:name w:val="Emphasis"/>
    <w:basedOn w:val="DefaultParagraphFont"/>
    <w:uiPriority w:val="20"/>
    <w:rsid w:val="00301509"/>
    <w:rPr>
      <w:i/>
      <w:iCs/>
    </w:rPr>
  </w:style>
  <w:style w:type="character" w:customStyle="1" w:styleId="FooterChar">
    <w:name w:val="Footer Char"/>
    <w:link w:val="Footer"/>
    <w:rsid w:val="00451287"/>
    <w:rPr>
      <w:rFonts w:ascii="Arial" w:hAnsi="Arial" w:cs="Arial"/>
      <w:sz w:val="22"/>
      <w:szCs w:val="22"/>
      <w:lang w:eastAsia="en-GB"/>
    </w:rPr>
  </w:style>
  <w:style w:type="character" w:customStyle="1" w:styleId="FootnoteTextChar">
    <w:name w:val="Footnote Text Char"/>
    <w:link w:val="FootnoteText"/>
    <w:rsid w:val="00451287"/>
    <w:rPr>
      <w:rFonts w:ascii="Arial" w:hAnsi="Arial" w:cs="Arial"/>
      <w:lang w:eastAsia="en-GB"/>
    </w:rPr>
  </w:style>
  <w:style w:type="character" w:customStyle="1" w:styleId="HeaderChar">
    <w:name w:val="Header Char"/>
    <w:link w:val="Header"/>
    <w:rsid w:val="00451287"/>
    <w:rPr>
      <w:rFonts w:ascii="Arial" w:hAnsi="Arial" w:cs="Arial"/>
      <w:sz w:val="22"/>
      <w:szCs w:val="22"/>
      <w:lang w:eastAsia="en-GB"/>
    </w:rPr>
  </w:style>
  <w:style w:type="character" w:customStyle="1" w:styleId="Heading2Char">
    <w:name w:val="Heading 2 Char"/>
    <w:link w:val="Heading2"/>
    <w:uiPriority w:val="99"/>
    <w:rsid w:val="00451287"/>
    <w:rPr>
      <w:rFonts w:ascii="Arial" w:eastAsia="MS Mincho" w:hAnsi="Arial" w:cs="Calibri"/>
      <w:b/>
      <w:bCs/>
      <w:kern w:val="28"/>
      <w:sz w:val="22"/>
      <w:szCs w:val="22"/>
      <w:lang w:eastAsia="de-DE"/>
    </w:rPr>
  </w:style>
  <w:style w:type="character" w:customStyle="1" w:styleId="Heading3Char">
    <w:name w:val="Heading 3 Char"/>
    <w:link w:val="Heading3"/>
    <w:rsid w:val="00451287"/>
    <w:rPr>
      <w:rFonts w:ascii="Arial" w:hAnsi="Arial" w:cs="Arial"/>
      <w:b/>
      <w:bCs/>
      <w:sz w:val="26"/>
      <w:szCs w:val="26"/>
      <w:lang w:val="de-DE" w:eastAsia="de-DE"/>
    </w:rPr>
  </w:style>
  <w:style w:type="character" w:customStyle="1" w:styleId="Heading4Char">
    <w:name w:val="Heading 4 Char"/>
    <w:link w:val="Heading4"/>
    <w:uiPriority w:val="99"/>
    <w:rsid w:val="00451287"/>
    <w:rPr>
      <w:rFonts w:ascii="Arial" w:eastAsia="Calibri" w:hAnsi="Arial" w:cs="Calibri"/>
      <w:sz w:val="22"/>
      <w:lang w:val="en-US" w:eastAsia="de-DE"/>
    </w:rPr>
  </w:style>
  <w:style w:type="character" w:customStyle="1" w:styleId="Heading5Char">
    <w:name w:val="Heading 5 Char"/>
    <w:link w:val="Heading5"/>
    <w:rsid w:val="00451287"/>
    <w:rPr>
      <w:rFonts w:ascii="Arial" w:hAnsi="Arial"/>
      <w:sz w:val="22"/>
      <w:lang w:val="de-DE" w:eastAsia="de-DE"/>
    </w:rPr>
  </w:style>
  <w:style w:type="character" w:customStyle="1" w:styleId="Heading6Char">
    <w:name w:val="Heading 6 Char"/>
    <w:link w:val="Heading6"/>
    <w:rsid w:val="00451287"/>
    <w:rPr>
      <w:rFonts w:ascii="Arial" w:hAnsi="Arial" w:cs="Arial"/>
      <w:i/>
      <w:sz w:val="22"/>
      <w:lang w:val="de-DE" w:eastAsia="de-DE"/>
    </w:rPr>
  </w:style>
  <w:style w:type="character" w:customStyle="1" w:styleId="Heading7Char">
    <w:name w:val="Heading 7 Char"/>
    <w:link w:val="Heading7"/>
    <w:rsid w:val="00451287"/>
    <w:rPr>
      <w:rFonts w:ascii="Arial" w:hAnsi="Arial" w:cs="Arial"/>
      <w:sz w:val="22"/>
      <w:lang w:val="de-DE" w:eastAsia="de-DE"/>
    </w:rPr>
  </w:style>
  <w:style w:type="character" w:customStyle="1" w:styleId="Heading8Char">
    <w:name w:val="Heading 8 Char"/>
    <w:link w:val="Heading8"/>
    <w:rsid w:val="00451287"/>
    <w:rPr>
      <w:rFonts w:ascii="Arial" w:hAnsi="Arial" w:cs="Arial"/>
      <w:i/>
      <w:sz w:val="22"/>
      <w:lang w:val="de-DE" w:eastAsia="de-DE"/>
    </w:rPr>
  </w:style>
  <w:style w:type="character" w:customStyle="1" w:styleId="Heading9Char">
    <w:name w:val="Heading 9 Char"/>
    <w:link w:val="Heading9"/>
    <w:rsid w:val="00451287"/>
    <w:rPr>
      <w:rFonts w:ascii="Arial" w:hAnsi="Arial" w:cs="Arial"/>
      <w:b/>
      <w:i/>
      <w:sz w:val="18"/>
      <w:lang w:val="de-DE" w:eastAsia="de-DE"/>
    </w:rPr>
  </w:style>
  <w:style w:type="paragraph" w:customStyle="1" w:styleId="List1indent">
    <w:name w:val="List 1 indent"/>
    <w:basedOn w:val="Normal"/>
    <w:uiPriority w:val="99"/>
    <w:qFormat/>
    <w:rsid w:val="00451287"/>
    <w:pPr>
      <w:numPr>
        <w:numId w:val="21"/>
      </w:numPr>
      <w:tabs>
        <w:tab w:val="left" w:pos="1134"/>
      </w:tabs>
      <w:spacing w:after="120"/>
      <w:jc w:val="both"/>
    </w:pPr>
    <w:rPr>
      <w:rFonts w:eastAsia="Calibri"/>
    </w:rPr>
  </w:style>
  <w:style w:type="character" w:customStyle="1" w:styleId="ActionItemChar">
    <w:name w:val="Action Item Char"/>
    <w:link w:val="ActionItem"/>
    <w:rsid w:val="00451287"/>
    <w:rPr>
      <w:rFonts w:ascii="Arial" w:eastAsia="Calibri" w:hAnsi="Arial" w:cs="Calibri"/>
      <w:i/>
      <w:color w:val="0000FF"/>
      <w:sz w:val="22"/>
      <w:szCs w:val="22"/>
      <w:lang w:val="en-US" w:eastAsia="en-GB"/>
    </w:rPr>
  </w:style>
  <w:style w:type="paragraph" w:customStyle="1" w:styleId="equation">
    <w:name w:val="equation"/>
    <w:basedOn w:val="Normal"/>
    <w:next w:val="BodyText"/>
    <w:qFormat/>
    <w:rsid w:val="00451287"/>
    <w:pPr>
      <w:keepNext/>
      <w:numPr>
        <w:numId w:val="20"/>
      </w:numPr>
      <w:tabs>
        <w:tab w:val="left" w:pos="142"/>
      </w:tabs>
      <w:spacing w:after="120"/>
      <w:jc w:val="right"/>
    </w:pPr>
  </w:style>
  <w:style w:type="character" w:customStyle="1" w:styleId="TitleChar">
    <w:name w:val="Title Char"/>
    <w:link w:val="Title"/>
    <w:uiPriority w:val="99"/>
    <w:rsid w:val="00451287"/>
    <w:rPr>
      <w:rFonts w:ascii="Arial" w:eastAsia="Calibri" w:hAnsi="Arial" w:cs="Arial"/>
      <w:b/>
      <w:bCs/>
      <w:kern w:val="28"/>
      <w:sz w:val="32"/>
      <w:szCs w:val="32"/>
      <w:lang w:eastAsia="en-GB"/>
    </w:rPr>
  </w:style>
  <w:style w:type="paragraph" w:customStyle="1" w:styleId="ActionWWA">
    <w:name w:val="Action WWA"/>
    <w:basedOn w:val="Normal"/>
    <w:next w:val="BodyText"/>
    <w:qFormat/>
    <w:rsid w:val="00451287"/>
    <w:pPr>
      <w:spacing w:before="120" w:after="120"/>
      <w:jc w:val="both"/>
    </w:pPr>
    <w:rPr>
      <w:i/>
    </w:rPr>
  </w:style>
  <w:style w:type="character" w:customStyle="1" w:styleId="FigureChar">
    <w:name w:val="Figure_# Char"/>
    <w:link w:val="Figure"/>
    <w:rsid w:val="00451287"/>
    <w:rPr>
      <w:rFonts w:ascii="Arial" w:hAnsi="Arial" w:cs="Arial"/>
      <w:i/>
      <w:sz w:val="22"/>
      <w:lang w:eastAsia="en-GB"/>
    </w:rPr>
  </w:style>
  <w:style w:type="character" w:customStyle="1" w:styleId="ActionIALAChar">
    <w:name w:val="Action IALA Char"/>
    <w:basedOn w:val="DefaultParagraphFont"/>
    <w:link w:val="ActionIALA"/>
    <w:rsid w:val="00451287"/>
    <w:rPr>
      <w:rFonts w:ascii="Arial" w:eastAsia="MS Mincho" w:hAnsi="Arial" w:cs="Arial"/>
      <w:i/>
      <w:iCs/>
      <w:sz w:val="22"/>
      <w:szCs w:val="22"/>
      <w:lang w:val="en-US" w:eastAsia="en-GB"/>
    </w:rPr>
  </w:style>
  <w:style w:type="character" w:customStyle="1" w:styleId="ActionMemberChar">
    <w:name w:val="Action Member Char"/>
    <w:basedOn w:val="DefaultParagraphFont"/>
    <w:link w:val="ActionMember"/>
    <w:rsid w:val="00451287"/>
    <w:rPr>
      <w:rFonts w:ascii="Arial" w:eastAsia="MS Mincho" w:hAnsi="Arial" w:cs="Calibri"/>
      <w:i/>
      <w:iCs/>
      <w:sz w:val="22"/>
      <w:szCs w:val="22"/>
      <w:lang w:val="en-US" w:eastAsia="ja-JP"/>
    </w:rPr>
  </w:style>
  <w:style w:type="character" w:styleId="CommentReference">
    <w:name w:val="annotation reference"/>
    <w:rsid w:val="00451287"/>
    <w:rPr>
      <w:sz w:val="16"/>
      <w:szCs w:val="16"/>
    </w:rPr>
  </w:style>
  <w:style w:type="paragraph" w:styleId="CommentText">
    <w:name w:val="annotation text"/>
    <w:basedOn w:val="Normal"/>
    <w:link w:val="CommentTextChar"/>
    <w:rsid w:val="00451287"/>
    <w:rPr>
      <w:lang w:eastAsia="de-DE"/>
    </w:rPr>
  </w:style>
  <w:style w:type="character" w:customStyle="1" w:styleId="CommentTextChar">
    <w:name w:val="Comment Text Char"/>
    <w:link w:val="CommentText"/>
    <w:rsid w:val="00451287"/>
    <w:rPr>
      <w:rFonts w:ascii="Arial" w:hAnsi="Arial" w:cs="Arial"/>
      <w:sz w:val="22"/>
      <w:szCs w:val="22"/>
      <w:lang w:eastAsia="de-DE"/>
    </w:rPr>
  </w:style>
  <w:style w:type="paragraph" w:styleId="CommentSubject">
    <w:name w:val="annotation subject"/>
    <w:basedOn w:val="CommentText"/>
    <w:next w:val="CommentText"/>
    <w:link w:val="CommentSubjectChar"/>
    <w:rsid w:val="00451287"/>
    <w:rPr>
      <w:b/>
      <w:bCs/>
      <w:lang w:eastAsia="en-US"/>
    </w:rPr>
  </w:style>
  <w:style w:type="character" w:customStyle="1" w:styleId="CommentSubjectChar">
    <w:name w:val="Comment Subject Char"/>
    <w:link w:val="CommentSubject"/>
    <w:rsid w:val="00451287"/>
    <w:rPr>
      <w:rFonts w:ascii="Arial" w:hAnsi="Arial" w:cs="Arial"/>
      <w:b/>
      <w:bCs/>
    </w:rPr>
  </w:style>
  <w:style w:type="paragraph" w:styleId="Index1">
    <w:name w:val="index 1"/>
    <w:basedOn w:val="Normal"/>
    <w:next w:val="Normal"/>
    <w:autoRedefine/>
    <w:rsid w:val="00032380"/>
    <w:pPr>
      <w:ind w:left="220" w:hanging="220"/>
    </w:pPr>
  </w:style>
  <w:style w:type="paragraph" w:styleId="IndexHeading">
    <w:name w:val="index heading"/>
    <w:basedOn w:val="Normal"/>
    <w:next w:val="Normal"/>
    <w:rsid w:val="00451287"/>
    <w:pPr>
      <w:tabs>
        <w:tab w:val="left" w:pos="794"/>
        <w:tab w:val="left" w:pos="1191"/>
        <w:tab w:val="left" w:pos="1588"/>
        <w:tab w:val="left" w:pos="1985"/>
      </w:tabs>
      <w:spacing w:before="120"/>
    </w:pPr>
    <w:rPr>
      <w:lang w:eastAsia="de-DE"/>
    </w:rPr>
  </w:style>
  <w:style w:type="paragraph" w:styleId="NoSpacing">
    <w:name w:val="No Spacing"/>
    <w:uiPriority w:val="1"/>
    <w:qFormat/>
    <w:rsid w:val="00451287"/>
    <w:rPr>
      <w:rFonts w:ascii="Calibri" w:eastAsia="Calibri" w:hAnsi="Calibri"/>
      <w:sz w:val="22"/>
      <w:szCs w:val="22"/>
      <w:lang w:val="en-US" w:eastAsia="ja-JP"/>
    </w:rPr>
  </w:style>
  <w:style w:type="paragraph" w:customStyle="1" w:styleId="Tabletext">
    <w:name w:val="Table_text"/>
    <w:basedOn w:val="Normal"/>
    <w:rsid w:val="0045128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i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974806">
      <w:bodyDiv w:val="1"/>
      <w:marLeft w:val="0"/>
      <w:marRight w:val="0"/>
      <w:marTop w:val="0"/>
      <w:marBottom w:val="0"/>
      <w:divBdr>
        <w:top w:val="none" w:sz="0" w:space="0" w:color="auto"/>
        <w:left w:val="none" w:sz="0" w:space="0" w:color="auto"/>
        <w:bottom w:val="none" w:sz="0" w:space="0" w:color="auto"/>
        <w:right w:val="none" w:sz="0" w:space="0" w:color="auto"/>
      </w:divBdr>
    </w:div>
    <w:div w:id="924801395">
      <w:bodyDiv w:val="1"/>
      <w:marLeft w:val="0"/>
      <w:marRight w:val="0"/>
      <w:marTop w:val="0"/>
      <w:marBottom w:val="0"/>
      <w:divBdr>
        <w:top w:val="none" w:sz="0" w:space="0" w:color="auto"/>
        <w:left w:val="none" w:sz="0" w:space="0" w:color="auto"/>
        <w:bottom w:val="none" w:sz="0" w:space="0" w:color="auto"/>
        <w:right w:val="none" w:sz="0" w:space="0" w:color="auto"/>
      </w:divBdr>
    </w:div>
    <w:div w:id="1324697847">
      <w:bodyDiv w:val="1"/>
      <w:marLeft w:val="0"/>
      <w:marRight w:val="0"/>
      <w:marTop w:val="0"/>
      <w:marBottom w:val="0"/>
      <w:divBdr>
        <w:top w:val="none" w:sz="0" w:space="0" w:color="auto"/>
        <w:left w:val="none" w:sz="0" w:space="0" w:color="auto"/>
        <w:bottom w:val="none" w:sz="0" w:space="0" w:color="auto"/>
        <w:right w:val="none" w:sz="0" w:space="0" w:color="auto"/>
      </w:divBdr>
    </w:div>
    <w:div w:id="1507790294">
      <w:bodyDiv w:val="1"/>
      <w:marLeft w:val="0"/>
      <w:marRight w:val="0"/>
      <w:marTop w:val="0"/>
      <w:marBottom w:val="0"/>
      <w:divBdr>
        <w:top w:val="none" w:sz="0" w:space="0" w:color="auto"/>
        <w:left w:val="none" w:sz="0" w:space="0" w:color="auto"/>
        <w:bottom w:val="none" w:sz="0" w:space="0" w:color="auto"/>
        <w:right w:val="none" w:sz="0" w:space="0" w:color="auto"/>
      </w:divBdr>
      <w:divsChild>
        <w:div w:id="154885012">
          <w:marLeft w:val="547"/>
          <w:marRight w:val="0"/>
          <w:marTop w:val="115"/>
          <w:marBottom w:val="0"/>
          <w:divBdr>
            <w:top w:val="none" w:sz="0" w:space="0" w:color="auto"/>
            <w:left w:val="none" w:sz="0" w:space="0" w:color="auto"/>
            <w:bottom w:val="none" w:sz="0" w:space="0" w:color="auto"/>
            <w:right w:val="none" w:sz="0" w:space="0" w:color="auto"/>
          </w:divBdr>
        </w:div>
        <w:div w:id="271593974">
          <w:marLeft w:val="547"/>
          <w:marRight w:val="0"/>
          <w:marTop w:val="115"/>
          <w:marBottom w:val="0"/>
          <w:divBdr>
            <w:top w:val="none" w:sz="0" w:space="0" w:color="auto"/>
            <w:left w:val="none" w:sz="0" w:space="0" w:color="auto"/>
            <w:bottom w:val="none" w:sz="0" w:space="0" w:color="auto"/>
            <w:right w:val="none" w:sz="0" w:space="0" w:color="auto"/>
          </w:divBdr>
        </w:div>
        <w:div w:id="1045183285">
          <w:marLeft w:val="547"/>
          <w:marRight w:val="0"/>
          <w:marTop w:val="115"/>
          <w:marBottom w:val="0"/>
          <w:divBdr>
            <w:top w:val="none" w:sz="0" w:space="0" w:color="auto"/>
            <w:left w:val="none" w:sz="0" w:space="0" w:color="auto"/>
            <w:bottom w:val="none" w:sz="0" w:space="0" w:color="auto"/>
            <w:right w:val="none" w:sz="0" w:space="0" w:color="auto"/>
          </w:divBdr>
        </w:div>
        <w:div w:id="1320232783">
          <w:marLeft w:val="547"/>
          <w:marRight w:val="0"/>
          <w:marTop w:val="11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EADCB-ACAE-4E9C-9865-2EABCD7F8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5479</Words>
  <Characters>30137</Characters>
  <Application>Microsoft Office Word</Application>
  <DocSecurity>0</DocSecurity>
  <Lines>251</Lines>
  <Paragraphs>71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Steering Committee Meeting</vt:lpstr>
      <vt:lpstr>Steering Committee Meeting</vt:lpstr>
    </vt:vector>
  </TitlesOfParts>
  <Company>International Assoc. of Maritime Aids</Company>
  <LinksUpToDate>false</LinksUpToDate>
  <CharactersWithSpaces>35545</CharactersWithSpaces>
  <SharedDoc>false</SharedDoc>
  <HLinks>
    <vt:vector size="264" baseType="variant">
      <vt:variant>
        <vt:i4>3342440</vt:i4>
      </vt:variant>
      <vt:variant>
        <vt:i4>222</vt:i4>
      </vt:variant>
      <vt:variant>
        <vt:i4>0</vt:i4>
      </vt:variant>
      <vt:variant>
        <vt:i4>5</vt:i4>
      </vt:variant>
      <vt:variant>
        <vt:lpwstr>mailto:gary.prosser@iala-aism.org</vt:lpwstr>
      </vt:variant>
      <vt:variant>
        <vt:lpwstr/>
      </vt:variant>
      <vt:variant>
        <vt:i4>1703969</vt:i4>
      </vt:variant>
      <vt:variant>
        <vt:i4>219</vt:i4>
      </vt:variant>
      <vt:variant>
        <vt:i4>0</vt:i4>
      </vt:variant>
      <vt:variant>
        <vt:i4>5</vt:i4>
      </vt:variant>
      <vt:variant>
        <vt:lpwstr>mailto:mike.hadley@iala-aism.org</vt:lpwstr>
      </vt:variant>
      <vt:variant>
        <vt:lpwstr/>
      </vt:variant>
      <vt:variant>
        <vt:i4>2621546</vt:i4>
      </vt:variant>
      <vt:variant>
        <vt:i4>216</vt:i4>
      </vt:variant>
      <vt:variant>
        <vt:i4>0</vt:i4>
      </vt:variant>
      <vt:variant>
        <vt:i4>5</vt:i4>
      </vt:variant>
      <vt:variant>
        <vt:lpwstr>mailto:carl.goran.rosen@transportstyrelsen.se</vt:lpwstr>
      </vt:variant>
      <vt:variant>
        <vt:lpwstr/>
      </vt:variant>
      <vt:variant>
        <vt:i4>5111838</vt:i4>
      </vt:variant>
      <vt:variant>
        <vt:i4>213</vt:i4>
      </vt:variant>
      <vt:variant>
        <vt:i4>0</vt:i4>
      </vt:variant>
      <vt:variant>
        <vt:i4>5</vt:i4>
      </vt:variant>
      <vt:variant>
        <vt:lpwstr>mailto:sjofartsverket@sjofartsverket.se</vt:lpwstr>
      </vt:variant>
      <vt:variant>
        <vt:lpwstr/>
      </vt:variant>
      <vt:variant>
        <vt:i4>3014750</vt:i4>
      </vt:variant>
      <vt:variant>
        <vt:i4>210</vt:i4>
      </vt:variant>
      <vt:variant>
        <vt:i4>0</vt:i4>
      </vt:variant>
      <vt:variant>
        <vt:i4>5</vt:i4>
      </vt:variant>
      <vt:variant>
        <vt:lpwstr>mailto:lennart.forsstrom@sjofartsverket.se</vt:lpwstr>
      </vt:variant>
      <vt:variant>
        <vt:lpwstr/>
      </vt:variant>
      <vt:variant>
        <vt:i4>7471148</vt:i4>
      </vt:variant>
      <vt:variant>
        <vt:i4>207</vt:i4>
      </vt:variant>
      <vt:variant>
        <vt:i4>0</vt:i4>
      </vt:variant>
      <vt:variant>
        <vt:i4>5</vt:i4>
      </vt:variant>
      <vt:variant>
        <vt:lpwstr>mailto:hans.morten.midtsand@kystverket.no</vt:lpwstr>
      </vt:variant>
      <vt:variant>
        <vt:lpwstr/>
      </vt:variant>
      <vt:variant>
        <vt:i4>589928</vt:i4>
      </vt:variant>
      <vt:variant>
        <vt:i4>204</vt:i4>
      </vt:variant>
      <vt:variant>
        <vt:i4>0</vt:i4>
      </vt:variant>
      <vt:variant>
        <vt:i4>5</vt:i4>
      </vt:variant>
      <vt:variant>
        <vt:lpwstr>mailto:arve.dimmen@kystverket.no</vt:lpwstr>
      </vt:variant>
      <vt:variant>
        <vt:lpwstr/>
      </vt:variant>
      <vt:variant>
        <vt:i4>4980777</vt:i4>
      </vt:variant>
      <vt:variant>
        <vt:i4>201</vt:i4>
      </vt:variant>
      <vt:variant>
        <vt:i4>0</vt:i4>
      </vt:variant>
      <vt:variant>
        <vt:i4>5</vt:i4>
      </vt:variant>
      <vt:variant>
        <vt:lpwstr>mailto:valtteri.laine@trafi.fi</vt:lpwstr>
      </vt:variant>
      <vt:variant>
        <vt:lpwstr/>
      </vt:variant>
      <vt:variant>
        <vt:i4>2228245</vt:i4>
      </vt:variant>
      <vt:variant>
        <vt:i4>198</vt:i4>
      </vt:variant>
      <vt:variant>
        <vt:i4>0</vt:i4>
      </vt:variant>
      <vt:variant>
        <vt:i4>5</vt:i4>
      </vt:variant>
      <vt:variant>
        <vt:lpwstr>mailto:fgo@lodstilsynet.dk</vt:lpwstr>
      </vt:variant>
      <vt:variant>
        <vt:lpwstr/>
      </vt:variant>
      <vt:variant>
        <vt:i4>3014658</vt:i4>
      </vt:variant>
      <vt:variant>
        <vt:i4>195</vt:i4>
      </vt:variant>
      <vt:variant>
        <vt:i4>0</vt:i4>
      </vt:variant>
      <vt:variant>
        <vt:i4>5</vt:i4>
      </vt:variant>
      <vt:variant>
        <vt:lpwstr>mailto:dpa@lodstilsynet.dk</vt:lpwstr>
      </vt:variant>
      <vt:variant>
        <vt:lpwstr/>
      </vt:variant>
      <vt:variant>
        <vt:i4>1966080</vt:i4>
      </vt:variant>
      <vt:variant>
        <vt:i4>188</vt:i4>
      </vt:variant>
      <vt:variant>
        <vt:i4>0</vt:i4>
      </vt:variant>
      <vt:variant>
        <vt:i4>5</vt:i4>
      </vt:variant>
      <vt:variant>
        <vt:lpwstr/>
      </vt:variant>
      <vt:variant>
        <vt:lpwstr>_Toc292352613</vt:lpwstr>
      </vt:variant>
      <vt:variant>
        <vt:i4>1966081</vt:i4>
      </vt:variant>
      <vt:variant>
        <vt:i4>182</vt:i4>
      </vt:variant>
      <vt:variant>
        <vt:i4>0</vt:i4>
      </vt:variant>
      <vt:variant>
        <vt:i4>5</vt:i4>
      </vt:variant>
      <vt:variant>
        <vt:lpwstr/>
      </vt:variant>
      <vt:variant>
        <vt:lpwstr>_Toc292352612</vt:lpwstr>
      </vt:variant>
      <vt:variant>
        <vt:i4>1966082</vt:i4>
      </vt:variant>
      <vt:variant>
        <vt:i4>176</vt:i4>
      </vt:variant>
      <vt:variant>
        <vt:i4>0</vt:i4>
      </vt:variant>
      <vt:variant>
        <vt:i4>5</vt:i4>
      </vt:variant>
      <vt:variant>
        <vt:lpwstr/>
      </vt:variant>
      <vt:variant>
        <vt:lpwstr>_Toc292352611</vt:lpwstr>
      </vt:variant>
      <vt:variant>
        <vt:i4>1966083</vt:i4>
      </vt:variant>
      <vt:variant>
        <vt:i4>170</vt:i4>
      </vt:variant>
      <vt:variant>
        <vt:i4>0</vt:i4>
      </vt:variant>
      <vt:variant>
        <vt:i4>5</vt:i4>
      </vt:variant>
      <vt:variant>
        <vt:lpwstr/>
      </vt:variant>
      <vt:variant>
        <vt:lpwstr>_Toc292352610</vt:lpwstr>
      </vt:variant>
      <vt:variant>
        <vt:i4>2031626</vt:i4>
      </vt:variant>
      <vt:variant>
        <vt:i4>164</vt:i4>
      </vt:variant>
      <vt:variant>
        <vt:i4>0</vt:i4>
      </vt:variant>
      <vt:variant>
        <vt:i4>5</vt:i4>
      </vt:variant>
      <vt:variant>
        <vt:lpwstr/>
      </vt:variant>
      <vt:variant>
        <vt:lpwstr>_Toc292352609</vt:lpwstr>
      </vt:variant>
      <vt:variant>
        <vt:i4>2031627</vt:i4>
      </vt:variant>
      <vt:variant>
        <vt:i4>158</vt:i4>
      </vt:variant>
      <vt:variant>
        <vt:i4>0</vt:i4>
      </vt:variant>
      <vt:variant>
        <vt:i4>5</vt:i4>
      </vt:variant>
      <vt:variant>
        <vt:lpwstr/>
      </vt:variant>
      <vt:variant>
        <vt:lpwstr>_Toc292352608</vt:lpwstr>
      </vt:variant>
      <vt:variant>
        <vt:i4>2031620</vt:i4>
      </vt:variant>
      <vt:variant>
        <vt:i4>152</vt:i4>
      </vt:variant>
      <vt:variant>
        <vt:i4>0</vt:i4>
      </vt:variant>
      <vt:variant>
        <vt:i4>5</vt:i4>
      </vt:variant>
      <vt:variant>
        <vt:lpwstr/>
      </vt:variant>
      <vt:variant>
        <vt:lpwstr>_Toc292352607</vt:lpwstr>
      </vt:variant>
      <vt:variant>
        <vt:i4>2031621</vt:i4>
      </vt:variant>
      <vt:variant>
        <vt:i4>146</vt:i4>
      </vt:variant>
      <vt:variant>
        <vt:i4>0</vt:i4>
      </vt:variant>
      <vt:variant>
        <vt:i4>5</vt:i4>
      </vt:variant>
      <vt:variant>
        <vt:lpwstr/>
      </vt:variant>
      <vt:variant>
        <vt:lpwstr>_Toc292352606</vt:lpwstr>
      </vt:variant>
      <vt:variant>
        <vt:i4>2031622</vt:i4>
      </vt:variant>
      <vt:variant>
        <vt:i4>140</vt:i4>
      </vt:variant>
      <vt:variant>
        <vt:i4>0</vt:i4>
      </vt:variant>
      <vt:variant>
        <vt:i4>5</vt:i4>
      </vt:variant>
      <vt:variant>
        <vt:lpwstr/>
      </vt:variant>
      <vt:variant>
        <vt:lpwstr>_Toc292352605</vt:lpwstr>
      </vt:variant>
      <vt:variant>
        <vt:i4>2031623</vt:i4>
      </vt:variant>
      <vt:variant>
        <vt:i4>134</vt:i4>
      </vt:variant>
      <vt:variant>
        <vt:i4>0</vt:i4>
      </vt:variant>
      <vt:variant>
        <vt:i4>5</vt:i4>
      </vt:variant>
      <vt:variant>
        <vt:lpwstr/>
      </vt:variant>
      <vt:variant>
        <vt:lpwstr>_Toc292352604</vt:lpwstr>
      </vt:variant>
      <vt:variant>
        <vt:i4>2031616</vt:i4>
      </vt:variant>
      <vt:variant>
        <vt:i4>128</vt:i4>
      </vt:variant>
      <vt:variant>
        <vt:i4>0</vt:i4>
      </vt:variant>
      <vt:variant>
        <vt:i4>5</vt:i4>
      </vt:variant>
      <vt:variant>
        <vt:lpwstr/>
      </vt:variant>
      <vt:variant>
        <vt:lpwstr>_Toc292352603</vt:lpwstr>
      </vt:variant>
      <vt:variant>
        <vt:i4>2031617</vt:i4>
      </vt:variant>
      <vt:variant>
        <vt:i4>122</vt:i4>
      </vt:variant>
      <vt:variant>
        <vt:i4>0</vt:i4>
      </vt:variant>
      <vt:variant>
        <vt:i4>5</vt:i4>
      </vt:variant>
      <vt:variant>
        <vt:lpwstr/>
      </vt:variant>
      <vt:variant>
        <vt:lpwstr>_Toc292352602</vt:lpwstr>
      </vt:variant>
      <vt:variant>
        <vt:i4>2031618</vt:i4>
      </vt:variant>
      <vt:variant>
        <vt:i4>116</vt:i4>
      </vt:variant>
      <vt:variant>
        <vt:i4>0</vt:i4>
      </vt:variant>
      <vt:variant>
        <vt:i4>5</vt:i4>
      </vt:variant>
      <vt:variant>
        <vt:lpwstr/>
      </vt:variant>
      <vt:variant>
        <vt:lpwstr>_Toc292352601</vt:lpwstr>
      </vt:variant>
      <vt:variant>
        <vt:i4>2031619</vt:i4>
      </vt:variant>
      <vt:variant>
        <vt:i4>110</vt:i4>
      </vt:variant>
      <vt:variant>
        <vt:i4>0</vt:i4>
      </vt:variant>
      <vt:variant>
        <vt:i4>5</vt:i4>
      </vt:variant>
      <vt:variant>
        <vt:lpwstr/>
      </vt:variant>
      <vt:variant>
        <vt:lpwstr>_Toc292352600</vt:lpwstr>
      </vt:variant>
      <vt:variant>
        <vt:i4>1441801</vt:i4>
      </vt:variant>
      <vt:variant>
        <vt:i4>104</vt:i4>
      </vt:variant>
      <vt:variant>
        <vt:i4>0</vt:i4>
      </vt:variant>
      <vt:variant>
        <vt:i4>5</vt:i4>
      </vt:variant>
      <vt:variant>
        <vt:lpwstr/>
      </vt:variant>
      <vt:variant>
        <vt:lpwstr>_Toc292352599</vt:lpwstr>
      </vt:variant>
      <vt:variant>
        <vt:i4>1441800</vt:i4>
      </vt:variant>
      <vt:variant>
        <vt:i4>98</vt:i4>
      </vt:variant>
      <vt:variant>
        <vt:i4>0</vt:i4>
      </vt:variant>
      <vt:variant>
        <vt:i4>5</vt:i4>
      </vt:variant>
      <vt:variant>
        <vt:lpwstr/>
      </vt:variant>
      <vt:variant>
        <vt:lpwstr>_Toc292352598</vt:lpwstr>
      </vt:variant>
      <vt:variant>
        <vt:i4>1441799</vt:i4>
      </vt:variant>
      <vt:variant>
        <vt:i4>92</vt:i4>
      </vt:variant>
      <vt:variant>
        <vt:i4>0</vt:i4>
      </vt:variant>
      <vt:variant>
        <vt:i4>5</vt:i4>
      </vt:variant>
      <vt:variant>
        <vt:lpwstr/>
      </vt:variant>
      <vt:variant>
        <vt:lpwstr>_Toc292352597</vt:lpwstr>
      </vt:variant>
      <vt:variant>
        <vt:i4>1441798</vt:i4>
      </vt:variant>
      <vt:variant>
        <vt:i4>86</vt:i4>
      </vt:variant>
      <vt:variant>
        <vt:i4>0</vt:i4>
      </vt:variant>
      <vt:variant>
        <vt:i4>5</vt:i4>
      </vt:variant>
      <vt:variant>
        <vt:lpwstr/>
      </vt:variant>
      <vt:variant>
        <vt:lpwstr>_Toc292352596</vt:lpwstr>
      </vt:variant>
      <vt:variant>
        <vt:i4>1441797</vt:i4>
      </vt:variant>
      <vt:variant>
        <vt:i4>80</vt:i4>
      </vt:variant>
      <vt:variant>
        <vt:i4>0</vt:i4>
      </vt:variant>
      <vt:variant>
        <vt:i4>5</vt:i4>
      </vt:variant>
      <vt:variant>
        <vt:lpwstr/>
      </vt:variant>
      <vt:variant>
        <vt:lpwstr>_Toc292352595</vt:lpwstr>
      </vt:variant>
      <vt:variant>
        <vt:i4>1441796</vt:i4>
      </vt:variant>
      <vt:variant>
        <vt:i4>74</vt:i4>
      </vt:variant>
      <vt:variant>
        <vt:i4>0</vt:i4>
      </vt:variant>
      <vt:variant>
        <vt:i4>5</vt:i4>
      </vt:variant>
      <vt:variant>
        <vt:lpwstr/>
      </vt:variant>
      <vt:variant>
        <vt:lpwstr>_Toc292352594</vt:lpwstr>
      </vt:variant>
      <vt:variant>
        <vt:i4>1441795</vt:i4>
      </vt:variant>
      <vt:variant>
        <vt:i4>68</vt:i4>
      </vt:variant>
      <vt:variant>
        <vt:i4>0</vt:i4>
      </vt:variant>
      <vt:variant>
        <vt:i4>5</vt:i4>
      </vt:variant>
      <vt:variant>
        <vt:lpwstr/>
      </vt:variant>
      <vt:variant>
        <vt:lpwstr>_Toc292352593</vt:lpwstr>
      </vt:variant>
      <vt:variant>
        <vt:i4>1441794</vt:i4>
      </vt:variant>
      <vt:variant>
        <vt:i4>62</vt:i4>
      </vt:variant>
      <vt:variant>
        <vt:i4>0</vt:i4>
      </vt:variant>
      <vt:variant>
        <vt:i4>5</vt:i4>
      </vt:variant>
      <vt:variant>
        <vt:lpwstr/>
      </vt:variant>
      <vt:variant>
        <vt:lpwstr>_Toc292352592</vt:lpwstr>
      </vt:variant>
      <vt:variant>
        <vt:i4>1441793</vt:i4>
      </vt:variant>
      <vt:variant>
        <vt:i4>56</vt:i4>
      </vt:variant>
      <vt:variant>
        <vt:i4>0</vt:i4>
      </vt:variant>
      <vt:variant>
        <vt:i4>5</vt:i4>
      </vt:variant>
      <vt:variant>
        <vt:lpwstr/>
      </vt:variant>
      <vt:variant>
        <vt:lpwstr>_Toc292352591</vt:lpwstr>
      </vt:variant>
      <vt:variant>
        <vt:i4>1441792</vt:i4>
      </vt:variant>
      <vt:variant>
        <vt:i4>50</vt:i4>
      </vt:variant>
      <vt:variant>
        <vt:i4>0</vt:i4>
      </vt:variant>
      <vt:variant>
        <vt:i4>5</vt:i4>
      </vt:variant>
      <vt:variant>
        <vt:lpwstr/>
      </vt:variant>
      <vt:variant>
        <vt:lpwstr>_Toc292352590</vt:lpwstr>
      </vt:variant>
      <vt:variant>
        <vt:i4>1507337</vt:i4>
      </vt:variant>
      <vt:variant>
        <vt:i4>44</vt:i4>
      </vt:variant>
      <vt:variant>
        <vt:i4>0</vt:i4>
      </vt:variant>
      <vt:variant>
        <vt:i4>5</vt:i4>
      </vt:variant>
      <vt:variant>
        <vt:lpwstr/>
      </vt:variant>
      <vt:variant>
        <vt:lpwstr>_Toc292352589</vt:lpwstr>
      </vt:variant>
      <vt:variant>
        <vt:i4>1507336</vt:i4>
      </vt:variant>
      <vt:variant>
        <vt:i4>38</vt:i4>
      </vt:variant>
      <vt:variant>
        <vt:i4>0</vt:i4>
      </vt:variant>
      <vt:variant>
        <vt:i4>5</vt:i4>
      </vt:variant>
      <vt:variant>
        <vt:lpwstr/>
      </vt:variant>
      <vt:variant>
        <vt:lpwstr>_Toc292352588</vt:lpwstr>
      </vt:variant>
      <vt:variant>
        <vt:i4>1507335</vt:i4>
      </vt:variant>
      <vt:variant>
        <vt:i4>32</vt:i4>
      </vt:variant>
      <vt:variant>
        <vt:i4>0</vt:i4>
      </vt:variant>
      <vt:variant>
        <vt:i4>5</vt:i4>
      </vt:variant>
      <vt:variant>
        <vt:lpwstr/>
      </vt:variant>
      <vt:variant>
        <vt:lpwstr>_Toc292352587</vt:lpwstr>
      </vt:variant>
      <vt:variant>
        <vt:i4>1507334</vt:i4>
      </vt:variant>
      <vt:variant>
        <vt:i4>26</vt:i4>
      </vt:variant>
      <vt:variant>
        <vt:i4>0</vt:i4>
      </vt:variant>
      <vt:variant>
        <vt:i4>5</vt:i4>
      </vt:variant>
      <vt:variant>
        <vt:lpwstr/>
      </vt:variant>
      <vt:variant>
        <vt:lpwstr>_Toc292352586</vt:lpwstr>
      </vt:variant>
      <vt:variant>
        <vt:i4>1507333</vt:i4>
      </vt:variant>
      <vt:variant>
        <vt:i4>20</vt:i4>
      </vt:variant>
      <vt:variant>
        <vt:i4>0</vt:i4>
      </vt:variant>
      <vt:variant>
        <vt:i4>5</vt:i4>
      </vt:variant>
      <vt:variant>
        <vt:lpwstr/>
      </vt:variant>
      <vt:variant>
        <vt:lpwstr>_Toc292352585</vt:lpwstr>
      </vt:variant>
      <vt:variant>
        <vt:i4>1507332</vt:i4>
      </vt:variant>
      <vt:variant>
        <vt:i4>14</vt:i4>
      </vt:variant>
      <vt:variant>
        <vt:i4>0</vt:i4>
      </vt:variant>
      <vt:variant>
        <vt:i4>5</vt:i4>
      </vt:variant>
      <vt:variant>
        <vt:lpwstr/>
      </vt:variant>
      <vt:variant>
        <vt:lpwstr>_Toc292352584</vt:lpwstr>
      </vt:variant>
      <vt:variant>
        <vt:i4>1507331</vt:i4>
      </vt:variant>
      <vt:variant>
        <vt:i4>8</vt:i4>
      </vt:variant>
      <vt:variant>
        <vt:i4>0</vt:i4>
      </vt:variant>
      <vt:variant>
        <vt:i4>5</vt:i4>
      </vt:variant>
      <vt:variant>
        <vt:lpwstr/>
      </vt:variant>
      <vt:variant>
        <vt:lpwstr>_Toc292352583</vt:lpwstr>
      </vt:variant>
      <vt:variant>
        <vt:i4>1507330</vt:i4>
      </vt:variant>
      <vt:variant>
        <vt:i4>2</vt:i4>
      </vt:variant>
      <vt:variant>
        <vt:i4>0</vt:i4>
      </vt:variant>
      <vt:variant>
        <vt:i4>5</vt:i4>
      </vt:variant>
      <vt:variant>
        <vt:lpwstr/>
      </vt:variant>
      <vt:variant>
        <vt:lpwstr>_Toc292352582</vt:lpwstr>
      </vt:variant>
      <vt:variant>
        <vt:i4>524304</vt:i4>
      </vt:variant>
      <vt:variant>
        <vt:i4>2050</vt:i4>
      </vt:variant>
      <vt:variant>
        <vt:i4>1025</vt:i4>
      </vt:variant>
      <vt:variant>
        <vt:i4>1</vt:i4>
      </vt:variant>
      <vt:variant>
        <vt:lpwstr>IALA%20logo1</vt:lpwstr>
      </vt:variant>
      <vt:variant>
        <vt:lpwstr/>
      </vt:variant>
      <vt:variant>
        <vt:i4>7536692</vt:i4>
      </vt:variant>
      <vt:variant>
        <vt:i4>20113</vt:i4>
      </vt:variant>
      <vt:variant>
        <vt:i4>1027</vt:i4>
      </vt:variant>
      <vt:variant>
        <vt:i4>1</vt:i4>
      </vt:variant>
      <vt:variant>
        <vt:lpwstr>mso161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Steering Committee Meeting</dc:title>
  <dc:creator>Mike Hadley</dc:creator>
  <cp:lastModifiedBy>Wim</cp:lastModifiedBy>
  <cp:revision>3</cp:revision>
  <cp:lastPrinted>2013-06-13T15:56:00Z</cp:lastPrinted>
  <dcterms:created xsi:type="dcterms:W3CDTF">2013-09-16T11:05:00Z</dcterms:created>
  <dcterms:modified xsi:type="dcterms:W3CDTF">2013-09-16T13:44:00Z</dcterms:modified>
</cp:coreProperties>
</file>